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ins w:id="32" w:author="瞿腊梅" w:date="2022-04-02T14:59:19Z"/>
          <w:del w:id="33" w:author="user" w:date="2022-04-06T16:29:06Z"/>
          <w:rFonts w:ascii="黑体" w:hAnsi="华文中宋" w:eastAsia="黑体" w:cs="Times New Roman"/>
          <w:sz w:val="32"/>
          <w:szCs w:val="32"/>
        </w:rPr>
      </w:pPr>
    </w:p>
    <w:p>
      <w:pPr>
        <w:spacing w:line="700" w:lineRule="exact"/>
        <w:rPr>
          <w:ins w:id="34" w:author="瞿腊梅" w:date="2022-04-02T14:59:19Z"/>
          <w:del w:id="35" w:author="user" w:date="2022-04-06T16:29:06Z"/>
          <w:rFonts w:ascii="仿宋_GB2312" w:hAnsi="华文中宋" w:eastAsia="仿宋_GB2312" w:cs="Times New Roman"/>
          <w:sz w:val="32"/>
          <w:szCs w:val="32"/>
        </w:rPr>
      </w:pPr>
    </w:p>
    <w:p>
      <w:pPr>
        <w:spacing w:line="640" w:lineRule="exact"/>
        <w:rPr>
          <w:ins w:id="36" w:author="瞿腊梅" w:date="2022-04-02T14:59:19Z"/>
          <w:del w:id="37" w:author="user" w:date="2022-04-06T16:29:06Z"/>
          <w:rFonts w:ascii="仿宋_GB2312" w:hAnsi="华文中宋" w:eastAsia="仿宋_GB2312" w:cs="Times New Roman"/>
          <w:sz w:val="32"/>
          <w:szCs w:val="32"/>
        </w:rPr>
      </w:pPr>
    </w:p>
    <w:p>
      <w:pPr>
        <w:spacing w:line="640" w:lineRule="exact"/>
        <w:rPr>
          <w:ins w:id="38" w:author="瞿腊梅" w:date="2022-04-02T14:59:19Z"/>
          <w:del w:id="39" w:author="user" w:date="2022-04-06T16:29:06Z"/>
          <w:rFonts w:ascii="仿宋_GB2312" w:hAnsi="华文中宋" w:eastAsia="仿宋_GB2312" w:cs="Times New Roman"/>
          <w:sz w:val="32"/>
          <w:szCs w:val="32"/>
        </w:rPr>
      </w:pPr>
      <w:ins w:id="40" w:author="瞿腊梅" w:date="2022-04-02T14:59:19Z">
        <w:del w:id="41" w:author="user" w:date="2022-04-06T16:29:06Z">
          <w:r>
            <w:rPr>
              <w:rFonts w:ascii="黑体" w:hAnsi="华文中宋" w:eastAsia="黑体" w:cs="Times New Roman"/>
              <w:sz w:val="32"/>
              <w:szCs w:val="32"/>
            </w:rPr>
            <w:pict>
              <v:group id="_x0000_s1029" o:spid="_x0000_s1029" o:spt="203" style="position:absolute;left:0pt;margin-left:5pt;margin-top:10.3pt;height:149.2pt;width:435.75pt;z-index:251660288;mso-width-relative:page;mso-height-relative:page;" coordorigin="1588,3417" coordsize="8715,2964">
                <o:lock v:ext="edit"/>
                <v:shape id="_x0000_s1030" o:spid="_x0000_s1030" o:spt="136" type="#_x0000_t136" style="position:absolute;left:1588;top:3417;height:1248;width:8715;" fillcolor="#FF0000" filled="t" stroked="t" coordsize="21600,21600">
                  <v:path/>
                  <v:fill on="t" focussize="0,0"/>
                  <v:stroke color="#FF0000"/>
                  <v:imagedata o:title=""/>
                  <o:lock v:ext="edit"/>
                  <v:textpath on="t" fitshape="t" fitpath="t" trim="t" xscale="f" string="德阳市人力资源和社会保障局文件" style="font-family:方正小标宋简体;font-size:28pt;v-text-align:justify;"/>
                </v:shape>
                <v:line id="_x0000_s1031" o:spid="_x0000_s1031" o:spt="20" style="position:absolute;left:1588;top:6381;height:0;width:8715;" stroked="t" coordsize="21600,21600">
                  <v:path arrowok="t"/>
                  <v:fill focussize="0,0"/>
                  <v:stroke weight="2.85pt" color="#FF0000"/>
                  <v:imagedata o:title=""/>
                  <o:lock v:ext="edit"/>
                </v:line>
              </v:group>
            </w:pict>
          </w:r>
        </w:del>
      </w:ins>
    </w:p>
    <w:p>
      <w:pPr>
        <w:spacing w:line="640" w:lineRule="exact"/>
        <w:rPr>
          <w:ins w:id="44" w:author="瞿腊梅" w:date="2022-04-02T14:59:19Z"/>
          <w:del w:id="45" w:author="user" w:date="2022-04-06T16:29:06Z"/>
          <w:rFonts w:ascii="仿宋_GB2312" w:hAnsi="华文中宋" w:eastAsia="仿宋_GB2312" w:cs="Times New Roman"/>
          <w:sz w:val="32"/>
          <w:szCs w:val="32"/>
        </w:rPr>
      </w:pPr>
    </w:p>
    <w:p>
      <w:pPr>
        <w:spacing w:line="700" w:lineRule="exact"/>
        <w:rPr>
          <w:ins w:id="46" w:author="瞿腊梅" w:date="2022-04-02T14:59:19Z"/>
          <w:del w:id="47" w:author="user" w:date="2022-04-06T16:29:06Z"/>
          <w:rFonts w:ascii="仿宋_GB2312" w:hAnsi="华文中宋" w:eastAsia="仿宋_GB2312" w:cs="Times New Roman"/>
          <w:sz w:val="32"/>
          <w:szCs w:val="32"/>
        </w:rPr>
      </w:pPr>
    </w:p>
    <w:p>
      <w:pPr>
        <w:tabs>
          <w:tab w:val="left" w:pos="8295"/>
          <w:tab w:val="left" w:pos="8505"/>
        </w:tabs>
        <w:spacing w:line="640" w:lineRule="exact"/>
        <w:ind w:firstLine="153" w:firstLineChars="48"/>
        <w:rPr>
          <w:ins w:id="48" w:author="瞿腊梅" w:date="2022-04-02T14:59:19Z"/>
          <w:del w:id="49" w:author="user" w:date="2022-04-06T16:29:06Z"/>
          <w:rFonts w:ascii="楷体_GB2312" w:hAnsi="华文中宋" w:eastAsia="楷体_GB2312" w:cs="Times New Roman"/>
          <w:sz w:val="32"/>
          <w:szCs w:val="32"/>
        </w:rPr>
      </w:pPr>
    </w:p>
    <w:p>
      <w:pPr>
        <w:ind w:firstLine="160" w:firstLineChars="50"/>
        <w:jc w:val="center"/>
        <w:rPr>
          <w:ins w:id="50" w:author="瞿腊梅" w:date="2022-04-02T14:59:19Z"/>
          <w:del w:id="51" w:author="user" w:date="2022-04-06T16:29:06Z"/>
          <w:rFonts w:ascii="Times New Roman" w:hAnsi="Times New Roman" w:eastAsia="方正仿宋简体" w:cs="Times New Roman"/>
          <w:sz w:val="32"/>
          <w:szCs w:val="32"/>
        </w:rPr>
      </w:pPr>
      <w:ins w:id="52" w:author="瞿腊梅" w:date="2022-04-02T14:59:19Z">
        <w:del w:id="53" w:author="user" w:date="2022-04-06T16:29:06Z">
          <w:r>
            <w:rPr>
              <w:rFonts w:hint="eastAsia" w:ascii="Times New Roman" w:hAnsi="Times New Roman" w:eastAsia="方正仿宋简体" w:cs="Times New Roman"/>
              <w:sz w:val="32"/>
              <w:szCs w:val="32"/>
            </w:rPr>
            <w:delText>德人社发〔2022〕</w:delText>
          </w:r>
        </w:del>
      </w:ins>
      <w:ins w:id="54" w:author="瞿腊梅" w:date="2022-04-02T14:59:21Z">
        <w:del w:id="55" w:author="user" w:date="2022-04-06T16:29:06Z">
          <w:r>
            <w:rPr>
              <w:rFonts w:hint="eastAsia" w:ascii="Times New Roman" w:hAnsi="Times New Roman" w:eastAsia="方正仿宋简体" w:cs="Times New Roman"/>
              <w:sz w:val="32"/>
              <w:szCs w:val="32"/>
              <w:lang w:val="en-US" w:eastAsia="zh-CN"/>
            </w:rPr>
            <w:delText>67</w:delText>
          </w:r>
        </w:del>
      </w:ins>
      <w:ins w:id="56" w:author="瞿腊梅" w:date="2022-04-02T14:59:19Z">
        <w:del w:id="57" w:author="user" w:date="2022-04-06T16:29:06Z">
          <w:r>
            <w:rPr>
              <w:rFonts w:hint="eastAsia" w:ascii="Times New Roman" w:hAnsi="Times New Roman" w:eastAsia="方正仿宋简体" w:cs="Times New Roman"/>
              <w:sz w:val="32"/>
              <w:szCs w:val="32"/>
            </w:rPr>
            <w:delText>号</w:delText>
          </w:r>
        </w:del>
      </w:ins>
    </w:p>
    <w:p>
      <w:pPr>
        <w:spacing w:line="400" w:lineRule="exact"/>
        <w:jc w:val="center"/>
        <w:rPr>
          <w:ins w:id="58" w:author="瞿腊梅" w:date="2022-04-02T14:59:19Z"/>
          <w:del w:id="59" w:author="user" w:date="2022-04-06T16:29:06Z"/>
          <w:rFonts w:ascii="楷体_GB2312" w:hAnsi="华文中宋" w:eastAsia="楷体_GB2312" w:cs="Times New Roman"/>
          <w:sz w:val="32"/>
          <w:szCs w:val="32"/>
        </w:rPr>
      </w:pPr>
    </w:p>
    <w:p>
      <w:pPr>
        <w:spacing w:line="400" w:lineRule="exact"/>
        <w:jc w:val="center"/>
        <w:rPr>
          <w:ins w:id="60" w:author="瞿腊梅" w:date="2022-04-02T14:59:19Z"/>
          <w:del w:id="61" w:author="user" w:date="2022-04-06T16:29:06Z"/>
          <w:rFonts w:ascii="小标宋" w:hAnsi="宋体" w:eastAsia="小标宋" w:cs="宋体"/>
          <w:color w:val="000000"/>
          <w:kern w:val="0"/>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62" w:author="user" w:date="2022-04-06T16:29:06Z"/>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63" w:author="user" w:date="2022-04-06T16:29:06Z"/>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64" w:author="user" w:date="2022-04-06T16:29:06Z"/>
          <w:rFonts w:hint="eastAsia" w:ascii="方正小标宋简体" w:hAnsi="方正小标宋简体" w:eastAsia="方正小标宋简体" w:cs="方正小标宋简体"/>
          <w:sz w:val="44"/>
          <w:szCs w:val="44"/>
          <w:lang w:val="en-US" w:eastAsia="zh-CN"/>
        </w:rPr>
      </w:pPr>
      <w:del w:id="65" w:author="user" w:date="2022-04-06T16:29:06Z">
        <w:r>
          <w:rPr>
            <w:rFonts w:ascii="黑体" w:hAnsi="华文中宋" w:eastAsia="黑体"/>
            <w:sz w:val="32"/>
            <w:szCs w:val="32"/>
          </w:rPr>
          <w:pict>
            <v:group id="_x0000_s1026" o:spid="_x0000_s1026" o:spt="203" style="position:absolute;left:0pt;margin-left:-5.6pt;margin-top:62.35pt;height:149.2pt;width:435.75pt;z-index:251659264;mso-width-relative:page;mso-height-relative:page;" coordorigin="1588,3417" coordsize="8715,2964">
              <o:lock v:ext="edit"/>
              <v:shape id="_x0000_s1027" o:spid="_x0000_s1027" o:spt="136" type="#_x0000_t136" style="position:absolute;left:1588;top:3417;height:1248;width:8715;" fillcolor="#FF0000" filled="t" stroked="t" coordsize="21600,21600">
                <v:path/>
                <v:fill on="t" focussize="0,0"/>
                <v:stroke color="#FF0000"/>
                <v:imagedata o:title=""/>
                <o:lock v:ext="edit"/>
                <v:textpath on="t" fitshape="t" fitpath="t" trim="t" xscale="f" string="德阳市人力资源和社会保障局文件" style="font-family:方正小标宋简体;font-size:28pt;v-text-align:justify;"/>
              </v:shape>
              <v:line id="_x0000_s1028" o:spid="_x0000_s1028" o:spt="20" style="position:absolute;left:1588;top:6381;height:0;width:8715;" stroked="t" coordsize="21600,21600">
                <v:path arrowok="t"/>
                <v:fill focussize="0,0"/>
                <v:stroke weight="2.85pt" color="#FF0000"/>
                <v:imagedata o:title=""/>
                <o:lock v:ext="edit"/>
              </v:line>
            </v:group>
          </w:pict>
        </w:r>
      </w:del>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67" w:author="user" w:date="2022-04-06T16:29:06Z"/>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68" w:author="user" w:date="2022-04-06T16:29:06Z"/>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69" w:author="user" w:date="2022-04-06T16:29:06Z"/>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70" w:author="user" w:date="2022-04-06T16:29:06Z"/>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71" w:author="user" w:date="2022-04-06T16:29:06Z"/>
          <w:rFonts w:hint="eastAsia" w:ascii="方正小标宋简体" w:hAnsi="方正小标宋简体" w:eastAsia="方正小标宋简体" w:cs="方正小标宋简体"/>
          <w:sz w:val="44"/>
          <w:szCs w:val="44"/>
          <w:lang w:val="en-US" w:eastAsia="zh-CN"/>
        </w:rPr>
      </w:pPr>
    </w:p>
    <w:p>
      <w:pPr>
        <w:ind w:firstLine="160" w:firstLineChars="50"/>
        <w:jc w:val="center"/>
        <w:rPr>
          <w:del w:id="72" w:author="user" w:date="2022-04-06T16:29:06Z"/>
          <w:rFonts w:eastAsia="方正仿宋简体"/>
          <w:sz w:val="32"/>
          <w:szCs w:val="32"/>
        </w:rPr>
      </w:pPr>
      <w:del w:id="73" w:author="user" w:date="2022-04-06T16:29:06Z">
        <w:r>
          <w:rPr>
            <w:rFonts w:hint="eastAsia" w:eastAsia="方正仿宋简体"/>
            <w:sz w:val="32"/>
            <w:szCs w:val="32"/>
          </w:rPr>
          <w:delText>德人社发〔202</w:delText>
        </w:r>
      </w:del>
      <w:del w:id="74" w:author="user" w:date="2022-04-06T16:29:06Z">
        <w:r>
          <w:rPr>
            <w:rFonts w:hint="eastAsia" w:eastAsia="方正仿宋简体"/>
            <w:sz w:val="32"/>
            <w:szCs w:val="32"/>
            <w:lang w:val="en-US" w:eastAsia="zh-CN"/>
          </w:rPr>
          <w:delText>2</w:delText>
        </w:r>
      </w:del>
      <w:del w:id="75" w:author="user" w:date="2022-04-06T16:29:06Z">
        <w:r>
          <w:rPr>
            <w:rFonts w:hint="eastAsia" w:eastAsia="方正仿宋简体"/>
            <w:sz w:val="32"/>
            <w:szCs w:val="32"/>
          </w:rPr>
          <w:delText>〕号</w:delText>
        </w:r>
      </w:del>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del w:id="76" w:author="user" w:date="2022-04-06T16:29:06Z"/>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77" w:author="user" w:date="2022-04-06T16:29:06Z"/>
          <w:rFonts w:hint="eastAsia" w:ascii="方正小标宋简体" w:hAnsi="方正小标宋简体" w:eastAsia="方正小标宋简体" w:cs="方正小标宋简体"/>
          <w:sz w:val="44"/>
          <w:szCs w:val="44"/>
          <w:lang w:val="en-US" w:eastAsia="zh-CN"/>
        </w:rPr>
      </w:pPr>
      <w:del w:id="78" w:author="user" w:date="2022-04-06T16:29:06Z">
        <w:r>
          <w:rPr>
            <w:rFonts w:hint="eastAsia" w:ascii="方正小标宋简体" w:hAnsi="方正小标宋简体" w:eastAsia="方正小标宋简体" w:cs="方正小标宋简体"/>
            <w:sz w:val="44"/>
            <w:szCs w:val="44"/>
            <w:lang w:val="en-US" w:eastAsia="zh-CN"/>
          </w:rPr>
          <w:delText>德阳市人力资源和社会保障局</w:delText>
        </w:r>
      </w:del>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79" w:author="user" w:date="2022-04-06T16:29:06Z"/>
          <w:rFonts w:hint="eastAsia" w:ascii="方正小标宋简体" w:hAnsi="方正小标宋简体" w:eastAsia="方正小标宋简体" w:cs="方正小标宋简体"/>
          <w:sz w:val="44"/>
          <w:szCs w:val="44"/>
          <w:lang w:val="en-US" w:eastAsia="zh-CN"/>
        </w:rPr>
      </w:pPr>
      <w:del w:id="80" w:author="user" w:date="2022-04-06T16:29:06Z">
        <w:r>
          <w:rPr>
            <w:rFonts w:hint="eastAsia" w:ascii="方正小标宋简体" w:hAnsi="方正小标宋简体" w:eastAsia="方正小标宋简体" w:cs="方正小标宋简体"/>
            <w:sz w:val="44"/>
            <w:szCs w:val="44"/>
            <w:lang w:val="en-US" w:eastAsia="zh-CN"/>
          </w:rPr>
          <w:delText>关于开展博士后奖补申报工作的通知</w:delText>
        </w:r>
      </w:del>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81" w:author="user" w:date="2022-04-06T16:29:06Z"/>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del w:id="82" w:author="user" w:date="2022-04-06T16:29:06Z"/>
          <w:rFonts w:hint="default" w:ascii="Times New Roman" w:hAnsi="Times New Roman" w:eastAsia="方正仿宋简体" w:cs="Times New Roman"/>
          <w:sz w:val="32"/>
          <w:szCs w:val="32"/>
          <w:lang w:val="en-US" w:eastAsia="zh-CN"/>
        </w:rPr>
      </w:pPr>
      <w:del w:id="83" w:author="user" w:date="2022-04-06T16:29:06Z">
        <w:r>
          <w:rPr>
            <w:rFonts w:hint="default" w:ascii="Times New Roman" w:hAnsi="Times New Roman" w:eastAsia="方正仿宋简体" w:cs="Times New Roman"/>
            <w:sz w:val="32"/>
            <w:szCs w:val="32"/>
            <w:lang w:val="en-US" w:eastAsia="zh-CN"/>
          </w:rPr>
          <w:delText>各区（市、县）人社局、德阳市经开区管委会，各博士后科研工作站（创新实践基地）设站单位：</w:delText>
        </w:r>
      </w:del>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del w:id="84" w:author="user" w:date="2022-04-06T16:29:06Z"/>
          <w:rFonts w:hint="eastAsia" w:ascii="Times New Roman" w:hAnsi="Times New Roman" w:eastAsia="方正仿宋简体" w:cs="Times New Roman"/>
          <w:sz w:val="32"/>
          <w:szCs w:val="32"/>
          <w:lang w:val="en-US" w:eastAsia="zh-CN"/>
        </w:rPr>
      </w:pPr>
      <w:del w:id="85" w:author="user" w:date="2022-04-06T16:29:06Z">
        <w:r>
          <w:rPr>
            <w:rFonts w:hint="eastAsia" w:ascii="Times New Roman" w:hAnsi="Times New Roman" w:eastAsia="方正仿宋简体" w:cs="Times New Roman"/>
            <w:sz w:val="32"/>
            <w:szCs w:val="32"/>
            <w:lang w:val="en-US" w:eastAsia="zh-CN"/>
          </w:rPr>
          <w:delText>为贯彻落实</w:delText>
        </w:r>
      </w:del>
      <w:del w:id="86" w:author="user" w:date="2022-04-06T16:29:06Z">
        <w:r>
          <w:rPr>
            <w:rFonts w:hint="default" w:ascii="Times New Roman" w:hAnsi="Times New Roman" w:eastAsia="方正仿宋简体" w:cs="Times New Roman"/>
            <w:sz w:val="32"/>
            <w:szCs w:val="32"/>
            <w:lang w:val="en-US" w:eastAsia="zh-CN"/>
          </w:rPr>
          <w:delText>《德阳市人民政府印发〈关于进一步支持科技创新深入推进国家科技成果转移转化示范区建设的若干政策〉的通知》（德府发〔2021〕8号）</w:delText>
        </w:r>
      </w:del>
      <w:del w:id="87" w:author="user" w:date="2022-04-06T16:29:06Z">
        <w:r>
          <w:rPr>
            <w:rFonts w:hint="eastAsia" w:ascii="Times New Roman" w:hAnsi="Times New Roman" w:eastAsia="方正仿宋简体" w:cs="Times New Roman"/>
            <w:sz w:val="32"/>
            <w:szCs w:val="32"/>
            <w:lang w:val="en-US" w:eastAsia="zh-CN"/>
          </w:rPr>
          <w:delText>精神，根据《德阳市人力资源和社会保障局 德阳市财政局关于印发〈德阳市博士后引进及博士后平台建设奖补政策实施细则〉的通知》相关要求，现就做好博士入站</w:delText>
        </w:r>
      </w:del>
      <w:ins w:id="88" w:author="瞿腊梅" w:date="2022-04-06T11:07:00Z">
        <w:del w:id="89" w:author="user" w:date="2022-04-06T16:29:06Z">
          <w:r>
            <w:rPr>
              <w:rFonts w:hint="eastAsia" w:ascii="Times New Roman" w:hAnsi="Times New Roman" w:eastAsia="方正仿宋简体" w:cs="Times New Roman"/>
              <w:sz w:val="32"/>
              <w:szCs w:val="32"/>
              <w:lang w:val="en-US" w:eastAsia="zh-CN"/>
            </w:rPr>
            <w:delText>后</w:delText>
          </w:r>
        </w:del>
      </w:ins>
      <w:del w:id="90" w:author="user" w:date="2022-04-06T16:29:06Z">
        <w:r>
          <w:rPr>
            <w:rFonts w:hint="eastAsia" w:ascii="Times New Roman" w:hAnsi="Times New Roman" w:eastAsia="方正仿宋简体" w:cs="Times New Roman"/>
            <w:sz w:val="32"/>
            <w:szCs w:val="32"/>
            <w:lang w:val="en-US" w:eastAsia="zh-CN"/>
          </w:rPr>
          <w:delText>奖补申报工作通知如下：</w:delText>
        </w:r>
      </w:del>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del w:id="91" w:author="user" w:date="2022-04-06T16:29:06Z"/>
          <w:rFonts w:hint="eastAsia" w:ascii="方正黑体简体" w:hAnsi="方正黑体简体" w:eastAsia="方正黑体简体" w:cs="方正黑体简体"/>
          <w:sz w:val="32"/>
          <w:szCs w:val="32"/>
          <w:lang w:val="en-US" w:eastAsia="zh-CN"/>
        </w:rPr>
      </w:pPr>
      <w:del w:id="92" w:author="user" w:date="2022-04-06T16:29:06Z">
        <w:r>
          <w:rPr>
            <w:rFonts w:hint="eastAsia" w:ascii="方正黑体简体" w:hAnsi="方正黑体简体" w:eastAsia="方正黑体简体" w:cs="方正黑体简体"/>
            <w:sz w:val="32"/>
            <w:szCs w:val="32"/>
            <w:lang w:val="en-US" w:eastAsia="zh-CN"/>
          </w:rPr>
          <w:delText>一、申报条件</w:delText>
        </w:r>
      </w:del>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jc w:val="both"/>
        <w:textAlignment w:val="auto"/>
        <w:rPr>
          <w:del w:id="93" w:author="user" w:date="2022-04-06T16:29:06Z"/>
          <w:rFonts w:hint="default" w:ascii="Times New Roman" w:hAnsi="Times New Roman" w:eastAsia="方正仿宋简体" w:cs="Times New Roman"/>
          <w:sz w:val="32"/>
          <w:szCs w:val="32"/>
          <w:lang w:val="en-US" w:eastAsia="zh-CN"/>
        </w:rPr>
      </w:pPr>
      <w:del w:id="94" w:author="user" w:date="2022-04-06T16:29:06Z">
        <w:r>
          <w:rPr>
            <w:rFonts w:hint="eastAsia" w:ascii="Times New Roman" w:hAnsi="Times New Roman" w:eastAsia="方正仿宋简体" w:cs="Times New Roman"/>
            <w:sz w:val="32"/>
            <w:szCs w:val="32"/>
            <w:lang w:val="en-US" w:eastAsia="zh-CN"/>
          </w:rPr>
          <w:delText>德阳市域内设有博士后科研工作站、博士后创新实践基地的企</w:delText>
        </w:r>
      </w:del>
      <w:del w:id="95" w:author="user" w:date="2022-04-06T16:29:06Z">
        <w:r>
          <w:rPr>
            <w:rFonts w:hint="default" w:ascii="Times New Roman" w:hAnsi="Times New Roman" w:eastAsia="方正仿宋简体" w:cs="Times New Roman"/>
            <w:sz w:val="32"/>
            <w:szCs w:val="32"/>
            <w:lang w:val="en-US" w:eastAsia="zh-CN"/>
          </w:rPr>
          <w:delText>事业单位申请博士</w:delText>
        </w:r>
      </w:del>
      <w:ins w:id="96" w:author="瞿腊梅" w:date="2022-04-06T11:07:12Z">
        <w:del w:id="97" w:author="user" w:date="2022-04-06T16:29:06Z">
          <w:r>
            <w:rPr>
              <w:rFonts w:hint="eastAsia" w:ascii="Times New Roman" w:hAnsi="Times New Roman" w:eastAsia="方正仿宋简体" w:cs="Times New Roman"/>
              <w:sz w:val="32"/>
              <w:szCs w:val="32"/>
              <w:lang w:val="en-US" w:eastAsia="zh-CN"/>
            </w:rPr>
            <w:delText>后</w:delText>
          </w:r>
        </w:del>
      </w:ins>
      <w:del w:id="98" w:author="user" w:date="2022-04-06T16:29:06Z">
        <w:r>
          <w:rPr>
            <w:rFonts w:hint="default" w:ascii="Times New Roman" w:hAnsi="Times New Roman" w:eastAsia="方正仿宋简体" w:cs="Times New Roman"/>
            <w:sz w:val="32"/>
            <w:szCs w:val="32"/>
            <w:lang w:val="en-US" w:eastAsia="zh-CN"/>
          </w:rPr>
          <w:delText>入站奖补申报，应具备以下条件：</w:delText>
        </w:r>
      </w:del>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jc w:val="both"/>
        <w:textAlignment w:val="auto"/>
        <w:rPr>
          <w:del w:id="99" w:author="user" w:date="2022-04-06T16:29:06Z"/>
          <w:rFonts w:hint="default" w:ascii="Times New Roman" w:hAnsi="Times New Roman" w:eastAsia="方正仿宋简体" w:cs="Times New Roman"/>
          <w:sz w:val="32"/>
          <w:szCs w:val="32"/>
          <w:lang w:val="en-US" w:eastAsia="zh-CN"/>
        </w:rPr>
      </w:pPr>
      <w:del w:id="100" w:author="user" w:date="2022-04-06T16:29:06Z">
        <w:r>
          <w:rPr>
            <w:rFonts w:hint="eastAsia" w:ascii="Times New Roman" w:hAnsi="Times New Roman" w:eastAsia="方正仿宋简体" w:cs="Times New Roman"/>
            <w:sz w:val="32"/>
            <w:szCs w:val="32"/>
            <w:lang w:val="en-US" w:eastAsia="zh-CN"/>
          </w:rPr>
          <w:delText>博士后所研究项目应符合我市经济社会重点发展领域或科技创新、技术攻关研究方向。</w:delText>
        </w:r>
      </w:del>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jc w:val="both"/>
        <w:textAlignment w:val="auto"/>
        <w:rPr>
          <w:del w:id="101" w:author="user" w:date="2022-04-06T16:29:06Z"/>
          <w:rFonts w:hint="default" w:ascii="Times New Roman" w:hAnsi="Times New Roman" w:eastAsia="方正仿宋简体" w:cs="Times New Roman"/>
          <w:sz w:val="32"/>
          <w:szCs w:val="32"/>
          <w:lang w:val="en-US" w:eastAsia="zh-CN"/>
        </w:rPr>
      </w:pPr>
      <w:del w:id="102" w:author="user" w:date="2022-04-06T16:29:06Z">
        <w:r>
          <w:rPr>
            <w:rFonts w:hint="eastAsia" w:ascii="Times New Roman" w:hAnsi="Times New Roman" w:eastAsia="方正仿宋简体" w:cs="Times New Roman"/>
            <w:sz w:val="32"/>
            <w:szCs w:val="32"/>
            <w:lang w:val="en-US" w:eastAsia="zh-CN"/>
          </w:rPr>
          <w:delText>（二）</w:delText>
        </w:r>
      </w:del>
      <w:del w:id="103" w:author="user" w:date="2022-04-06T16:29:06Z">
        <w:r>
          <w:rPr>
            <w:rFonts w:hint="default" w:ascii="Times New Roman" w:hAnsi="Times New Roman" w:eastAsia="方正仿宋简体" w:cs="Times New Roman"/>
            <w:sz w:val="32"/>
            <w:szCs w:val="32"/>
            <w:lang w:val="en-US" w:eastAsia="zh-CN"/>
          </w:rPr>
          <w:delText>申请博士后科研项目经费的，博士进站</w:delText>
        </w:r>
      </w:del>
      <w:del w:id="104" w:author="user" w:date="2022-04-06T16:29:06Z">
        <w:r>
          <w:rPr>
            <w:rFonts w:hint="eastAsia" w:ascii="Times New Roman" w:hAnsi="Times New Roman" w:eastAsia="方正仿宋简体" w:cs="Times New Roman"/>
            <w:sz w:val="32"/>
            <w:szCs w:val="32"/>
            <w:lang w:val="en-US" w:eastAsia="zh-CN"/>
          </w:rPr>
          <w:delText>从事博士后研究且开题</w:delText>
        </w:r>
      </w:del>
      <w:del w:id="105" w:author="user" w:date="2022-04-06T16:29:06Z">
        <w:r>
          <w:rPr>
            <w:rFonts w:hint="default" w:ascii="Times New Roman" w:hAnsi="Times New Roman" w:eastAsia="方正仿宋简体" w:cs="Times New Roman"/>
            <w:sz w:val="32"/>
            <w:szCs w:val="32"/>
            <w:lang w:val="en-US" w:eastAsia="zh-CN"/>
          </w:rPr>
          <w:delText>时间应在2021年8月25日以后。</w:delText>
        </w:r>
      </w:del>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jc w:val="both"/>
        <w:textAlignment w:val="auto"/>
        <w:rPr>
          <w:del w:id="106" w:author="user" w:date="2022-04-06T16:29:06Z"/>
          <w:rFonts w:hint="default" w:ascii="Times New Roman" w:hAnsi="Times New Roman" w:eastAsia="方正仿宋简体" w:cs="Times New Roman"/>
          <w:sz w:val="32"/>
          <w:szCs w:val="32"/>
          <w:lang w:val="en-US" w:eastAsia="zh-CN"/>
        </w:rPr>
      </w:pPr>
      <w:del w:id="107" w:author="user" w:date="2022-04-06T16:29:06Z">
        <w:r>
          <w:rPr>
            <w:rFonts w:hint="eastAsia" w:ascii="Times New Roman" w:hAnsi="Times New Roman" w:eastAsia="方正仿宋简体" w:cs="Times New Roman"/>
            <w:sz w:val="32"/>
            <w:szCs w:val="32"/>
            <w:lang w:val="en-US" w:eastAsia="zh-CN"/>
          </w:rPr>
          <w:delText>（三）申请博士后在站资金支持的，应在</w:delText>
        </w:r>
      </w:del>
      <w:del w:id="108" w:author="user" w:date="2022-04-06T16:29:06Z">
        <w:r>
          <w:rPr>
            <w:rFonts w:hint="default" w:ascii="Times New Roman" w:hAnsi="Times New Roman" w:eastAsia="方正仿宋简体" w:cs="Times New Roman"/>
            <w:sz w:val="32"/>
            <w:szCs w:val="32"/>
            <w:lang w:val="en-US" w:eastAsia="zh-CN"/>
          </w:rPr>
          <w:delText>2021年8月25日</w:delText>
        </w:r>
      </w:del>
      <w:del w:id="109" w:author="user" w:date="2022-04-06T16:29:06Z">
        <w:r>
          <w:rPr>
            <w:rFonts w:hint="eastAsia" w:ascii="Times New Roman" w:hAnsi="Times New Roman" w:eastAsia="方正仿宋简体" w:cs="Times New Roman"/>
            <w:sz w:val="32"/>
            <w:szCs w:val="32"/>
            <w:lang w:val="en-US" w:eastAsia="zh-CN"/>
          </w:rPr>
          <w:delText>后仍在站从事博士后项目研究。</w:delText>
        </w:r>
      </w:del>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jc w:val="both"/>
        <w:textAlignment w:val="auto"/>
        <w:rPr>
          <w:del w:id="110" w:author="user" w:date="2022-04-06T16:29:06Z"/>
          <w:rFonts w:hint="default" w:ascii="Times New Roman" w:hAnsi="Times New Roman" w:eastAsia="方正仿宋简体" w:cs="Times New Roman"/>
          <w:sz w:val="32"/>
          <w:szCs w:val="32"/>
          <w:lang w:val="en-US" w:eastAsia="zh-CN"/>
        </w:rPr>
      </w:pPr>
      <w:del w:id="111" w:author="user" w:date="2022-04-06T16:29:06Z">
        <w:r>
          <w:rPr>
            <w:rFonts w:hint="eastAsia" w:ascii="Times New Roman" w:hAnsi="Times New Roman" w:eastAsia="方正仿宋简体" w:cs="Times New Roman"/>
            <w:sz w:val="32"/>
            <w:szCs w:val="32"/>
            <w:lang w:val="en-US" w:eastAsia="zh-CN"/>
          </w:rPr>
          <w:delText>（四）在站博士后能富有成效开展项目研究工作。</w:delText>
        </w:r>
      </w:del>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jc w:val="both"/>
        <w:textAlignment w:val="auto"/>
        <w:rPr>
          <w:del w:id="112" w:author="user" w:date="2022-04-06T16:29:06Z"/>
          <w:rFonts w:hint="default" w:ascii="Times New Roman" w:hAnsi="Times New Roman" w:eastAsia="方正仿宋简体" w:cs="Times New Roman"/>
          <w:sz w:val="32"/>
          <w:szCs w:val="32"/>
          <w:lang w:val="en-US" w:eastAsia="zh-CN"/>
        </w:rPr>
      </w:pPr>
      <w:del w:id="113" w:author="user" w:date="2022-04-06T16:29:06Z">
        <w:r>
          <w:rPr>
            <w:rFonts w:hint="eastAsia" w:ascii="Times New Roman" w:hAnsi="Times New Roman" w:eastAsia="方正仿宋简体" w:cs="Times New Roman"/>
            <w:sz w:val="32"/>
            <w:szCs w:val="32"/>
            <w:lang w:val="en-US" w:eastAsia="zh-CN"/>
          </w:rPr>
          <w:delText>（五）设站单位能为博士后研究提供充足的研发、后勤保障。</w:delText>
        </w:r>
      </w:del>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del w:id="114" w:author="user" w:date="2022-04-06T16:29:06Z"/>
          <w:rFonts w:hint="eastAsia" w:ascii="方正仿宋简体" w:hAnsi="方正仿宋简体" w:eastAsia="方正仿宋简体" w:cs="方正仿宋简体"/>
          <w:sz w:val="32"/>
          <w:szCs w:val="32"/>
          <w:lang w:val="en-US" w:eastAsia="zh-CN"/>
        </w:rPr>
      </w:pPr>
      <w:del w:id="115" w:author="user" w:date="2022-04-06T16:29:06Z">
        <w:r>
          <w:rPr>
            <w:rFonts w:hint="eastAsia" w:ascii="方正黑体简体" w:hAnsi="方正黑体简体" w:eastAsia="方正黑体简体" w:cs="方正黑体简体"/>
            <w:sz w:val="32"/>
            <w:szCs w:val="32"/>
            <w:lang w:val="en-US" w:eastAsia="zh-CN"/>
          </w:rPr>
          <w:delText>二、申报程序</w:delText>
        </w:r>
      </w:del>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10" w:leftChars="0" w:firstLine="640" w:firstLineChars="0"/>
        <w:jc w:val="both"/>
        <w:textAlignment w:val="auto"/>
        <w:rPr>
          <w:del w:id="116" w:author="user" w:date="2022-04-06T16:29:06Z"/>
          <w:rFonts w:hint="eastAsia" w:ascii="Times New Roman" w:hAnsi="Times New Roman" w:eastAsia="方正仿宋简体" w:cs="Times New Roman"/>
          <w:sz w:val="32"/>
          <w:szCs w:val="32"/>
          <w:lang w:val="en-US" w:eastAsia="zh-CN"/>
        </w:rPr>
      </w:pPr>
      <w:del w:id="117" w:author="user" w:date="2022-04-06T16:29:06Z">
        <w:r>
          <w:rPr>
            <w:rFonts w:hint="eastAsia" w:ascii="Times New Roman" w:hAnsi="Times New Roman" w:eastAsia="方正仿宋简体" w:cs="Times New Roman"/>
            <w:sz w:val="32"/>
            <w:szCs w:val="32"/>
            <w:lang w:val="en-US" w:eastAsia="zh-CN"/>
          </w:rPr>
          <w:delText>申报单位按要求填写《德阳市博士后新设站单位奖励资金</w:delText>
        </w:r>
      </w:del>
      <w:ins w:id="118" w:author="瞿腊梅" w:date="2022-04-06T11:07:36Z">
        <w:del w:id="119" w:author="user" w:date="2022-04-06T16:29:06Z">
          <w:r>
            <w:rPr>
              <w:rFonts w:hint="eastAsia" w:ascii="Times New Roman" w:hAnsi="Times New Roman" w:eastAsia="方正仿宋简体" w:cs="Times New Roman"/>
              <w:sz w:val="32"/>
              <w:szCs w:val="32"/>
              <w:lang w:val="en-US" w:eastAsia="zh-CN"/>
            </w:rPr>
            <w:delText>奖</w:delText>
          </w:r>
        </w:del>
      </w:ins>
      <w:ins w:id="120" w:author="瞿腊梅" w:date="2022-04-06T11:07:37Z">
        <w:del w:id="121" w:author="user" w:date="2022-04-06T16:29:06Z">
          <w:r>
            <w:rPr>
              <w:rFonts w:hint="eastAsia" w:ascii="Times New Roman" w:hAnsi="Times New Roman" w:eastAsia="方正仿宋简体" w:cs="Times New Roman"/>
              <w:sz w:val="32"/>
              <w:szCs w:val="32"/>
              <w:lang w:val="en-US" w:eastAsia="zh-CN"/>
            </w:rPr>
            <w:delText>补</w:delText>
          </w:r>
        </w:del>
      </w:ins>
      <w:del w:id="122" w:author="user" w:date="2022-04-06T16:29:06Z">
        <w:r>
          <w:rPr>
            <w:rFonts w:hint="eastAsia" w:ascii="Times New Roman" w:hAnsi="Times New Roman" w:eastAsia="方正仿宋简体" w:cs="Times New Roman"/>
            <w:sz w:val="32"/>
            <w:szCs w:val="32"/>
            <w:lang w:val="en-US" w:eastAsia="zh-CN"/>
          </w:rPr>
          <w:delText>申请表》。</w:delText>
        </w:r>
      </w:del>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10" w:leftChars="0" w:firstLine="640" w:firstLineChars="0"/>
        <w:jc w:val="both"/>
        <w:textAlignment w:val="auto"/>
        <w:rPr>
          <w:del w:id="123" w:author="user" w:date="2022-04-06T16:29:06Z"/>
          <w:rFonts w:hint="eastAsia" w:ascii="Times New Roman" w:hAnsi="Times New Roman" w:eastAsia="方正仿宋简体" w:cs="Times New Roman"/>
          <w:sz w:val="32"/>
          <w:szCs w:val="32"/>
          <w:lang w:val="en-US" w:eastAsia="zh-CN"/>
        </w:rPr>
      </w:pPr>
      <w:del w:id="124" w:author="user" w:date="2022-04-06T16:29:06Z">
        <w:r>
          <w:rPr>
            <w:rFonts w:hint="eastAsia" w:ascii="Times New Roman" w:hAnsi="Times New Roman" w:eastAsia="方正仿宋简体" w:cs="Times New Roman"/>
            <w:sz w:val="32"/>
            <w:szCs w:val="32"/>
            <w:lang w:val="en-US" w:eastAsia="zh-CN"/>
          </w:rPr>
          <w:delText>企业按税收解缴属地原则报当地人社部门审核，（企业税收解缴属地在德阳经开区的由经开区管委会</w:delText>
        </w:r>
      </w:del>
      <w:ins w:id="125" w:author="瞿腊梅" w:date="2022-04-06T11:08:54Z">
        <w:del w:id="126" w:author="user" w:date="2022-04-06T16:29:06Z">
          <w:r>
            <w:rPr>
              <w:rFonts w:hint="eastAsia" w:ascii="Times New Roman" w:hAnsi="Times New Roman" w:eastAsia="方正仿宋简体" w:cs="Times New Roman"/>
              <w:sz w:val="32"/>
              <w:szCs w:val="32"/>
              <w:lang w:val="en-US" w:eastAsia="zh-CN"/>
            </w:rPr>
            <w:delText>党</w:delText>
          </w:r>
        </w:del>
      </w:ins>
      <w:ins w:id="127" w:author="瞿腊梅" w:date="2022-04-06T11:08:56Z">
        <w:del w:id="128" w:author="user" w:date="2022-04-06T16:29:06Z">
          <w:r>
            <w:rPr>
              <w:rFonts w:hint="eastAsia" w:ascii="Times New Roman" w:hAnsi="Times New Roman" w:eastAsia="方正仿宋简体" w:cs="Times New Roman"/>
              <w:sz w:val="32"/>
              <w:szCs w:val="32"/>
              <w:lang w:val="en-US" w:eastAsia="zh-CN"/>
            </w:rPr>
            <w:delText>群</w:delText>
          </w:r>
        </w:del>
      </w:ins>
      <w:ins w:id="129" w:author="瞿腊梅" w:date="2022-04-06T11:08:57Z">
        <w:del w:id="130" w:author="user" w:date="2022-04-06T16:29:06Z">
          <w:r>
            <w:rPr>
              <w:rFonts w:hint="eastAsia" w:ascii="Times New Roman" w:hAnsi="Times New Roman" w:eastAsia="方正仿宋简体" w:cs="Times New Roman"/>
              <w:sz w:val="32"/>
              <w:szCs w:val="32"/>
              <w:lang w:val="en-US" w:eastAsia="zh-CN"/>
            </w:rPr>
            <w:delText>工作</w:delText>
          </w:r>
        </w:del>
      </w:ins>
      <w:ins w:id="131" w:author="瞿腊梅" w:date="2022-04-06T11:08:59Z">
        <w:del w:id="132" w:author="user" w:date="2022-04-06T16:29:06Z">
          <w:r>
            <w:rPr>
              <w:rFonts w:hint="eastAsia" w:ascii="Times New Roman" w:hAnsi="Times New Roman" w:eastAsia="方正仿宋简体" w:cs="Times New Roman"/>
              <w:sz w:val="32"/>
              <w:szCs w:val="32"/>
              <w:lang w:val="en-US" w:eastAsia="zh-CN"/>
            </w:rPr>
            <w:delText>部</w:delText>
          </w:r>
        </w:del>
      </w:ins>
      <w:del w:id="133" w:author="user" w:date="2022-04-06T16:29:06Z">
        <w:r>
          <w:rPr>
            <w:rFonts w:hint="eastAsia" w:ascii="Times New Roman" w:hAnsi="Times New Roman" w:eastAsia="方正仿宋简体" w:cs="Times New Roman"/>
            <w:sz w:val="32"/>
            <w:szCs w:val="32"/>
            <w:lang w:val="en-US" w:eastAsia="zh-CN"/>
          </w:rPr>
          <w:delText>进行审核）；事业单位按隶属关系报当地人社部门审核，审核无误后报市人社局。省管单位直接向市人社局报送。</w:delText>
        </w:r>
      </w:del>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del w:id="134" w:author="user" w:date="2022-04-06T16:29:06Z"/>
          <w:rFonts w:hint="eastAsia" w:ascii="方正黑体简体" w:hAnsi="方正黑体简体" w:eastAsia="方正黑体简体" w:cs="方正黑体简体"/>
          <w:sz w:val="32"/>
          <w:szCs w:val="32"/>
          <w:lang w:val="en-US" w:eastAsia="zh-CN"/>
        </w:rPr>
      </w:pPr>
      <w:del w:id="135" w:author="user" w:date="2022-04-06T16:29:06Z">
        <w:r>
          <w:rPr>
            <w:rFonts w:hint="eastAsia" w:ascii="方正黑体简体" w:hAnsi="方正黑体简体" w:eastAsia="方正黑体简体" w:cs="方正黑体简体"/>
            <w:sz w:val="32"/>
            <w:szCs w:val="32"/>
            <w:lang w:val="en-US" w:eastAsia="zh-CN"/>
          </w:rPr>
          <w:delText>三、申报材料</w:delText>
        </w:r>
      </w:del>
    </w:p>
    <w:p>
      <w:pPr>
        <w:pStyle w:val="2"/>
        <w:numPr>
          <w:ilvl w:val="0"/>
          <w:numId w:val="3"/>
        </w:numPr>
        <w:ind w:left="640" w:leftChars="0" w:firstLine="0" w:firstLineChars="0"/>
        <w:rPr>
          <w:del w:id="136" w:author="user" w:date="2022-04-06T16:29:06Z"/>
          <w:rFonts w:hint="eastAsia" w:ascii="Times New Roman" w:hAnsi="Times New Roman" w:eastAsia="方正仿宋简体" w:cs="Times New Roman"/>
          <w:sz w:val="32"/>
          <w:szCs w:val="32"/>
          <w:lang w:val="en-US" w:eastAsia="zh-CN"/>
        </w:rPr>
      </w:pPr>
      <w:del w:id="137" w:author="user" w:date="2022-04-06T16:29:06Z">
        <w:r>
          <w:rPr>
            <w:rFonts w:hint="eastAsia" w:ascii="Times New Roman" w:hAnsi="Times New Roman" w:eastAsia="方正仿宋简体" w:cs="Times New Roman"/>
            <w:sz w:val="32"/>
            <w:szCs w:val="32"/>
            <w:lang w:val="en-US" w:eastAsia="zh-CN"/>
          </w:rPr>
          <w:delText>《德阳市博士后奖补申请表》；</w:delText>
        </w:r>
      </w:del>
    </w:p>
    <w:p>
      <w:pPr>
        <w:pStyle w:val="2"/>
        <w:numPr>
          <w:ilvl w:val="0"/>
          <w:numId w:val="3"/>
        </w:numPr>
        <w:ind w:left="640" w:leftChars="0" w:firstLine="0" w:firstLineChars="0"/>
        <w:rPr>
          <w:del w:id="138" w:author="user" w:date="2022-04-06T16:29:06Z"/>
          <w:rFonts w:hint="default" w:ascii="Times New Roman" w:hAnsi="Times New Roman" w:eastAsia="方正仿宋简体" w:cs="Times New Roman"/>
          <w:sz w:val="32"/>
          <w:szCs w:val="32"/>
          <w:lang w:val="en-US" w:eastAsia="zh-CN"/>
        </w:rPr>
      </w:pPr>
      <w:del w:id="139" w:author="user" w:date="2022-04-06T16:29:06Z">
        <w:r>
          <w:rPr>
            <w:rFonts w:hint="eastAsia" w:ascii="Times New Roman" w:hAnsi="Times New Roman" w:eastAsia="方正仿宋简体" w:cs="Times New Roman"/>
            <w:sz w:val="32"/>
            <w:szCs w:val="32"/>
            <w:lang w:val="en-US" w:eastAsia="zh-CN"/>
          </w:rPr>
          <w:delText>在中国博士后网打印本人进站备案证明；</w:delText>
        </w:r>
      </w:del>
    </w:p>
    <w:p>
      <w:pPr>
        <w:pStyle w:val="2"/>
        <w:numPr>
          <w:ilvl w:val="0"/>
          <w:numId w:val="3"/>
        </w:numPr>
        <w:ind w:left="640" w:leftChars="0" w:firstLine="0" w:firstLineChars="0"/>
        <w:rPr>
          <w:ins w:id="140" w:author="瞿腊梅" w:date="2022-04-06T11:07:48Z"/>
          <w:del w:id="141" w:author="user" w:date="2022-04-06T16:29:06Z"/>
          <w:rFonts w:hint="default" w:ascii="Times New Roman" w:hAnsi="Times New Roman" w:eastAsia="方正仿宋简体" w:cs="Times New Roman"/>
          <w:sz w:val="32"/>
          <w:szCs w:val="32"/>
          <w:lang w:val="en-US" w:eastAsia="zh-CN"/>
        </w:rPr>
      </w:pPr>
      <w:del w:id="142" w:author="user" w:date="2022-04-06T16:29:06Z">
        <w:r>
          <w:rPr>
            <w:rFonts w:hint="eastAsia" w:ascii="Times New Roman" w:hAnsi="Times New Roman" w:eastAsia="方正仿宋简体" w:cs="Times New Roman"/>
            <w:sz w:val="32"/>
            <w:szCs w:val="32"/>
            <w:lang w:val="en-US" w:eastAsia="zh-CN"/>
          </w:rPr>
          <w:delText>《博士后研究人员联合培养协议》；</w:delText>
        </w:r>
      </w:del>
    </w:p>
    <w:p>
      <w:pPr>
        <w:pStyle w:val="2"/>
        <w:numPr>
          <w:ilvl w:val="0"/>
          <w:numId w:val="3"/>
        </w:numPr>
        <w:ind w:left="640" w:leftChars="0" w:firstLine="0" w:firstLineChars="0"/>
        <w:rPr>
          <w:del w:id="143" w:author="user" w:date="2022-04-06T16:29:06Z"/>
          <w:rFonts w:hint="default" w:ascii="Times New Roman" w:hAnsi="Times New Roman" w:eastAsia="方正仿宋简体" w:cs="Times New Roman"/>
          <w:sz w:val="32"/>
          <w:szCs w:val="32"/>
          <w:lang w:val="en-US" w:eastAsia="zh-CN"/>
        </w:rPr>
      </w:pPr>
      <w:ins w:id="144" w:author="瞿腊梅" w:date="2022-04-06T11:07:51Z">
        <w:del w:id="145" w:author="user" w:date="2022-04-06T16:29:06Z">
          <w:r>
            <w:rPr>
              <w:rFonts w:hint="eastAsia" w:ascii="Times New Roman" w:hAnsi="Times New Roman" w:eastAsia="方正仿宋简体" w:cs="Times New Roman"/>
              <w:sz w:val="32"/>
              <w:szCs w:val="32"/>
              <w:lang w:val="en-US" w:eastAsia="zh-CN"/>
            </w:rPr>
            <w:delText>《</w:delText>
          </w:r>
        </w:del>
      </w:ins>
      <w:ins w:id="146" w:author="瞿腊梅" w:date="2022-04-06T11:07:56Z">
        <w:del w:id="147" w:author="user" w:date="2022-04-06T16:29:06Z">
          <w:r>
            <w:rPr>
              <w:rFonts w:hint="eastAsia" w:ascii="Times New Roman" w:hAnsi="Times New Roman" w:eastAsia="方正仿宋简体" w:cs="Times New Roman"/>
              <w:sz w:val="32"/>
              <w:szCs w:val="32"/>
              <w:lang w:val="en-US" w:eastAsia="zh-CN"/>
            </w:rPr>
            <w:delText>博士后</w:delText>
          </w:r>
        </w:del>
      </w:ins>
      <w:ins w:id="148" w:author="瞿腊梅" w:date="2022-04-06T11:07:59Z">
        <w:del w:id="149" w:author="user" w:date="2022-04-06T16:29:06Z">
          <w:r>
            <w:rPr>
              <w:rFonts w:hint="eastAsia" w:ascii="Times New Roman" w:hAnsi="Times New Roman" w:eastAsia="方正仿宋简体" w:cs="Times New Roman"/>
              <w:sz w:val="32"/>
              <w:szCs w:val="32"/>
              <w:lang w:val="en-US" w:eastAsia="zh-CN"/>
            </w:rPr>
            <w:delText>研究</w:delText>
          </w:r>
        </w:del>
      </w:ins>
      <w:ins w:id="150" w:author="瞿腊梅" w:date="2022-04-06T11:08:00Z">
        <w:del w:id="151" w:author="user" w:date="2022-04-06T16:29:06Z">
          <w:r>
            <w:rPr>
              <w:rFonts w:hint="eastAsia" w:ascii="Times New Roman" w:hAnsi="Times New Roman" w:eastAsia="方正仿宋简体" w:cs="Times New Roman"/>
              <w:sz w:val="32"/>
              <w:szCs w:val="32"/>
              <w:lang w:val="en-US" w:eastAsia="zh-CN"/>
            </w:rPr>
            <w:delText>人员</w:delText>
          </w:r>
        </w:del>
      </w:ins>
      <w:ins w:id="152" w:author="瞿腊梅" w:date="2022-04-06T11:08:02Z">
        <w:del w:id="153" w:author="user" w:date="2022-04-06T16:29:06Z">
          <w:r>
            <w:rPr>
              <w:rFonts w:hint="eastAsia" w:ascii="Times New Roman" w:hAnsi="Times New Roman" w:eastAsia="方正仿宋简体" w:cs="Times New Roman"/>
              <w:sz w:val="32"/>
              <w:szCs w:val="32"/>
              <w:lang w:val="en-US" w:eastAsia="zh-CN"/>
            </w:rPr>
            <w:delText>进站</w:delText>
          </w:r>
        </w:del>
      </w:ins>
      <w:ins w:id="154" w:author="瞿腊梅" w:date="2022-04-06T11:08:03Z">
        <w:del w:id="155" w:author="user" w:date="2022-04-06T16:29:06Z">
          <w:r>
            <w:rPr>
              <w:rFonts w:hint="eastAsia" w:ascii="Times New Roman" w:hAnsi="Times New Roman" w:eastAsia="方正仿宋简体" w:cs="Times New Roman"/>
              <w:sz w:val="32"/>
              <w:szCs w:val="32"/>
              <w:lang w:val="en-US" w:eastAsia="zh-CN"/>
            </w:rPr>
            <w:delText>审核</w:delText>
          </w:r>
        </w:del>
      </w:ins>
      <w:ins w:id="156" w:author="瞿腊梅" w:date="2022-04-06T11:08:06Z">
        <w:del w:id="157" w:author="user" w:date="2022-04-06T16:29:06Z">
          <w:r>
            <w:rPr>
              <w:rFonts w:hint="eastAsia" w:ascii="Times New Roman" w:hAnsi="Times New Roman" w:eastAsia="方正仿宋简体" w:cs="Times New Roman"/>
              <w:sz w:val="32"/>
              <w:szCs w:val="32"/>
              <w:lang w:val="en-US" w:eastAsia="zh-CN"/>
            </w:rPr>
            <w:delText>表</w:delText>
          </w:r>
        </w:del>
      </w:ins>
      <w:ins w:id="158" w:author="瞿腊梅" w:date="2022-04-06T11:07:51Z">
        <w:del w:id="159" w:author="user" w:date="2022-04-06T16:29:06Z">
          <w:r>
            <w:rPr>
              <w:rFonts w:hint="eastAsia" w:ascii="Times New Roman" w:hAnsi="Times New Roman" w:eastAsia="方正仿宋简体" w:cs="Times New Roman"/>
              <w:sz w:val="32"/>
              <w:szCs w:val="32"/>
              <w:lang w:val="en-US" w:eastAsia="zh-CN"/>
            </w:rPr>
            <w:delText>》</w:delText>
          </w:r>
        </w:del>
      </w:ins>
      <w:ins w:id="160" w:author="瞿腊梅" w:date="2022-04-06T11:08:07Z">
        <w:del w:id="161" w:author="user" w:date="2022-04-06T16:29:06Z">
          <w:r>
            <w:rPr>
              <w:rFonts w:hint="eastAsia" w:ascii="Times New Roman" w:hAnsi="Times New Roman" w:eastAsia="方正仿宋简体" w:cs="Times New Roman"/>
              <w:sz w:val="32"/>
              <w:szCs w:val="32"/>
              <w:lang w:val="en-US" w:eastAsia="zh-CN"/>
            </w:rPr>
            <w:delText>；</w:delText>
          </w:r>
        </w:del>
      </w:ins>
    </w:p>
    <w:p>
      <w:pPr>
        <w:pStyle w:val="2"/>
        <w:numPr>
          <w:ilvl w:val="0"/>
          <w:numId w:val="3"/>
        </w:numPr>
        <w:ind w:left="640" w:leftChars="0" w:firstLine="0" w:firstLineChars="0"/>
        <w:rPr>
          <w:del w:id="162" w:author="user" w:date="2022-04-06T16:29:06Z"/>
          <w:rFonts w:hint="default" w:ascii="Times New Roman" w:hAnsi="Times New Roman" w:eastAsia="方正仿宋简体" w:cs="Times New Roman"/>
          <w:sz w:val="32"/>
          <w:szCs w:val="32"/>
          <w:lang w:val="en-US" w:eastAsia="zh-CN"/>
        </w:rPr>
      </w:pPr>
      <w:del w:id="163" w:author="user" w:date="2022-04-06T16:29:06Z">
        <w:r>
          <w:rPr>
            <w:rFonts w:hint="eastAsia" w:ascii="Times New Roman" w:hAnsi="Times New Roman" w:eastAsia="方正仿宋简体" w:cs="Times New Roman"/>
            <w:sz w:val="32"/>
            <w:szCs w:val="32"/>
            <w:lang w:val="en-US" w:eastAsia="zh-CN"/>
          </w:rPr>
          <w:delText>博士学位证书。</w:delText>
        </w:r>
      </w:del>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del w:id="164" w:author="user" w:date="2022-04-06T16:29:06Z"/>
          <w:rFonts w:hint="eastAsia" w:ascii="Times New Roman" w:hAnsi="Times New Roman" w:eastAsia="方正仿宋简体" w:cs="Times New Roman"/>
          <w:sz w:val="32"/>
          <w:szCs w:val="32"/>
          <w:lang w:val="en-US" w:eastAsia="zh-CN"/>
        </w:rPr>
      </w:pPr>
      <w:del w:id="165" w:author="user" w:date="2022-04-06T16:29:06Z">
        <w:r>
          <w:rPr>
            <w:rFonts w:hint="eastAsia" w:ascii="方正黑体简体" w:hAnsi="方正黑体简体" w:eastAsia="方正黑体简体" w:cs="方正黑体简体"/>
            <w:sz w:val="32"/>
            <w:szCs w:val="32"/>
            <w:lang w:val="en-US" w:eastAsia="zh-CN"/>
          </w:rPr>
          <w:delText>四、其他要求</w:delText>
        </w:r>
      </w:del>
    </w:p>
    <w:p>
      <w:pPr>
        <w:keepNext w:val="0"/>
        <w:keepLines w:val="0"/>
        <w:pageBreakBefore w:val="0"/>
        <w:widowControl w:val="0"/>
        <w:numPr>
          <w:ilvl w:val="0"/>
          <w:numId w:val="4"/>
        </w:numPr>
        <w:tabs>
          <w:tab w:val="left" w:pos="420"/>
        </w:tabs>
        <w:kinsoku/>
        <w:wordWrap/>
        <w:overflowPunct/>
        <w:topLinePunct w:val="0"/>
        <w:autoSpaceDE/>
        <w:autoSpaceDN/>
        <w:bidi w:val="0"/>
        <w:adjustRightInd/>
        <w:snapToGrid/>
        <w:spacing w:line="600" w:lineRule="exact"/>
        <w:ind w:left="0" w:leftChars="0" w:firstLine="640" w:firstLineChars="200"/>
        <w:jc w:val="both"/>
        <w:textAlignment w:val="auto"/>
        <w:rPr>
          <w:del w:id="166" w:author="user" w:date="2022-04-06T16:29:06Z"/>
          <w:rFonts w:hint="eastAsia" w:ascii="Times New Roman" w:hAnsi="Times New Roman" w:eastAsia="方正仿宋简体" w:cs="Times New Roman"/>
          <w:sz w:val="32"/>
          <w:szCs w:val="32"/>
          <w:lang w:val="en-US" w:eastAsia="zh-CN"/>
        </w:rPr>
      </w:pPr>
      <w:del w:id="167" w:author="user" w:date="2022-04-06T16:29:06Z">
        <w:r>
          <w:rPr>
            <w:rFonts w:hint="eastAsia" w:ascii="方正仿宋简体" w:hAnsi="方正仿宋简体" w:eastAsia="方正仿宋简体" w:cs="方正仿宋简体"/>
            <w:sz w:val="32"/>
            <w:szCs w:val="32"/>
            <w:vertAlign w:val="baseline"/>
            <w:lang w:val="en-US" w:eastAsia="zh-CN"/>
          </w:rPr>
          <w:delText>博士后科研项目经费和博士后在站资金支持可以同时申报，但</w:delText>
        </w:r>
      </w:del>
      <w:del w:id="168" w:author="user" w:date="2022-04-06T16:29:06Z">
        <w:r>
          <w:rPr>
            <w:rFonts w:hint="eastAsia" w:ascii="Times New Roman" w:hAnsi="Times New Roman" w:eastAsia="方正仿宋简体" w:cs="Times New Roman"/>
            <w:sz w:val="32"/>
            <w:szCs w:val="32"/>
            <w:lang w:val="en-US" w:eastAsia="zh-CN"/>
          </w:rPr>
          <w:delText>各审核单位要严格审核申报材料，已享受当地政府有关博士后设站奖补资金的建站单位不再重复申报。</w:delText>
        </w:r>
      </w:del>
    </w:p>
    <w:p>
      <w:pPr>
        <w:keepNext w:val="0"/>
        <w:keepLines w:val="0"/>
        <w:pageBreakBefore w:val="0"/>
        <w:widowControl w:val="0"/>
        <w:numPr>
          <w:ilvl w:val="0"/>
          <w:numId w:val="4"/>
        </w:numPr>
        <w:tabs>
          <w:tab w:val="left" w:pos="420"/>
        </w:tabs>
        <w:kinsoku/>
        <w:wordWrap/>
        <w:overflowPunct/>
        <w:topLinePunct w:val="0"/>
        <w:autoSpaceDE/>
        <w:autoSpaceDN/>
        <w:bidi w:val="0"/>
        <w:adjustRightInd/>
        <w:snapToGrid/>
        <w:spacing w:line="600" w:lineRule="exact"/>
        <w:ind w:left="0" w:leftChars="0" w:firstLine="640" w:firstLineChars="200"/>
        <w:jc w:val="both"/>
        <w:textAlignment w:val="auto"/>
        <w:rPr>
          <w:del w:id="169" w:author="user" w:date="2022-04-06T16:29:06Z"/>
          <w:rFonts w:hint="default" w:ascii="Times New Roman" w:hAnsi="Times New Roman" w:eastAsia="方正仿宋简体" w:cs="Times New Roman"/>
          <w:sz w:val="32"/>
          <w:szCs w:val="32"/>
          <w:lang w:val="en-US" w:eastAsia="zh-CN"/>
        </w:rPr>
      </w:pPr>
      <w:del w:id="170" w:author="user" w:date="2022-04-06T16:29:06Z">
        <w:r>
          <w:rPr>
            <w:rFonts w:hint="eastAsia" w:ascii="Times New Roman" w:hAnsi="Times New Roman" w:eastAsia="方正仿宋简体" w:cs="Times New Roman"/>
            <w:sz w:val="32"/>
            <w:szCs w:val="32"/>
            <w:lang w:val="en-US" w:eastAsia="zh-CN"/>
          </w:rPr>
          <w:delText>各申报单位要认真填写《德阳市博士后新设站单位奖励资</w:delText>
        </w:r>
      </w:del>
      <w:ins w:id="171" w:author="瞿腊梅" w:date="2022-04-06T11:08:26Z">
        <w:del w:id="172" w:author="user" w:date="2022-04-06T16:29:06Z">
          <w:r>
            <w:rPr>
              <w:rFonts w:hint="eastAsia" w:ascii="Times New Roman" w:hAnsi="Times New Roman" w:eastAsia="方正仿宋简体" w:cs="Times New Roman"/>
              <w:sz w:val="32"/>
              <w:szCs w:val="32"/>
              <w:lang w:val="en-US" w:eastAsia="zh-CN"/>
            </w:rPr>
            <w:delText>奖</w:delText>
          </w:r>
        </w:del>
      </w:ins>
      <w:ins w:id="173" w:author="瞿腊梅" w:date="2022-04-06T11:08:27Z">
        <w:del w:id="174" w:author="user" w:date="2022-04-06T16:29:06Z">
          <w:r>
            <w:rPr>
              <w:rFonts w:hint="eastAsia" w:ascii="Times New Roman" w:hAnsi="Times New Roman" w:eastAsia="方正仿宋简体" w:cs="Times New Roman"/>
              <w:sz w:val="32"/>
              <w:szCs w:val="32"/>
              <w:lang w:val="en-US" w:eastAsia="zh-CN"/>
            </w:rPr>
            <w:delText>补</w:delText>
          </w:r>
        </w:del>
      </w:ins>
      <w:del w:id="175" w:author="user" w:date="2022-04-06T16:29:06Z">
        <w:r>
          <w:rPr>
            <w:rFonts w:hint="eastAsia" w:ascii="Times New Roman" w:hAnsi="Times New Roman" w:eastAsia="方正仿宋简体" w:cs="Times New Roman"/>
            <w:sz w:val="32"/>
            <w:szCs w:val="32"/>
            <w:lang w:val="en-US" w:eastAsia="zh-CN"/>
          </w:rPr>
          <w:delText>金申请表》，做到内容详实、重点突出、数据真实。并将申报材料按顺序装订成册。</w:delText>
        </w:r>
      </w:del>
    </w:p>
    <w:p>
      <w:pPr>
        <w:keepNext w:val="0"/>
        <w:keepLines w:val="0"/>
        <w:pageBreakBefore w:val="0"/>
        <w:widowControl w:val="0"/>
        <w:numPr>
          <w:ilvl w:val="-1"/>
          <w:numId w:val="0"/>
        </w:numPr>
        <w:tabs>
          <w:tab w:val="left" w:pos="420"/>
        </w:tabs>
        <w:kinsoku/>
        <w:wordWrap/>
        <w:overflowPunct/>
        <w:topLinePunct w:val="0"/>
        <w:autoSpaceDE/>
        <w:autoSpaceDN/>
        <w:bidi w:val="0"/>
        <w:adjustRightInd/>
        <w:snapToGrid/>
        <w:spacing w:line="600" w:lineRule="exact"/>
        <w:ind w:left="0" w:leftChars="0" w:firstLine="640" w:firstLineChars="200"/>
        <w:jc w:val="both"/>
        <w:textAlignment w:val="auto"/>
        <w:rPr>
          <w:del w:id="177" w:author="user" w:date="2022-04-06T16:29:06Z"/>
          <w:rFonts w:hint="default" w:ascii="Times New Roman" w:hAnsi="Times New Roman" w:eastAsia="方正仿宋简体" w:cs="Times New Roman"/>
          <w:sz w:val="32"/>
          <w:szCs w:val="32"/>
          <w:lang w:val="en-US" w:eastAsia="zh-CN"/>
        </w:rPr>
        <w:pPrChange w:id="176" w:author="高银岭" w:date="2022-04-02T11:28:13Z">
          <w:pPr>
            <w:keepNext w:val="0"/>
            <w:keepLines w:val="0"/>
            <w:pageBreakBefore w:val="0"/>
            <w:widowControl w:val="0"/>
            <w:numPr>
              <w:ilvl w:val="0"/>
              <w:numId w:val="4"/>
            </w:numPr>
            <w:tabs>
              <w:tab w:val="left" w:pos="420"/>
            </w:tabs>
            <w:kinsoku/>
            <w:wordWrap/>
            <w:overflowPunct/>
            <w:topLinePunct w:val="0"/>
            <w:autoSpaceDE/>
            <w:autoSpaceDN/>
            <w:bidi w:val="0"/>
            <w:adjustRightInd/>
            <w:snapToGrid/>
            <w:spacing w:line="600" w:lineRule="exact"/>
            <w:ind w:left="0" w:leftChars="0" w:firstLine="640" w:firstLineChars="200"/>
            <w:jc w:val="both"/>
            <w:textAlignment w:val="auto"/>
          </w:pPr>
        </w:pPrChange>
      </w:pPr>
      <w:ins w:id="178" w:author="高银岭" w:date="2022-04-02T11:28:13Z">
        <w:del w:id="179" w:author="user" w:date="2022-04-06T16:29:06Z">
          <w:r>
            <w:rPr>
              <w:rFonts w:hint="eastAsia" w:ascii="Times New Roman" w:hAnsi="Times New Roman" w:eastAsia="方正仿宋简体" w:cs="Times New Roman"/>
              <w:sz w:val="32"/>
              <w:szCs w:val="32"/>
              <w:lang w:val="en-US" w:eastAsia="zh-CN"/>
            </w:rPr>
            <w:delText>（</w:delText>
          </w:r>
        </w:del>
      </w:ins>
      <w:ins w:id="180" w:author="高银岭" w:date="2022-04-02T11:28:14Z">
        <w:del w:id="181" w:author="user" w:date="2022-04-06T16:29:06Z">
          <w:r>
            <w:rPr>
              <w:rFonts w:hint="eastAsia" w:ascii="Times New Roman" w:hAnsi="Times New Roman" w:eastAsia="方正仿宋简体" w:cs="Times New Roman"/>
              <w:sz w:val="32"/>
              <w:szCs w:val="32"/>
              <w:lang w:val="en-US" w:eastAsia="zh-CN"/>
            </w:rPr>
            <w:delText>三</w:delText>
          </w:r>
        </w:del>
      </w:ins>
      <w:ins w:id="182" w:author="高银岭" w:date="2022-04-02T11:28:13Z">
        <w:del w:id="183" w:author="user" w:date="2022-04-06T16:29:06Z">
          <w:r>
            <w:rPr>
              <w:rFonts w:hint="eastAsia" w:ascii="Times New Roman" w:hAnsi="Times New Roman" w:eastAsia="方正仿宋简体" w:cs="Times New Roman"/>
              <w:sz w:val="32"/>
              <w:szCs w:val="32"/>
              <w:lang w:val="en-US" w:eastAsia="zh-CN"/>
            </w:rPr>
            <w:delText>）</w:delText>
          </w:r>
        </w:del>
      </w:ins>
      <w:del w:id="184" w:author="user" w:date="2022-04-06T16:29:06Z">
        <w:r>
          <w:rPr>
            <w:rFonts w:hint="eastAsia" w:ascii="Times New Roman" w:hAnsi="Times New Roman" w:eastAsia="方正仿宋简体" w:cs="Times New Roman"/>
            <w:sz w:val="32"/>
            <w:szCs w:val="32"/>
            <w:lang w:val="en-US" w:eastAsia="zh-CN"/>
          </w:rPr>
          <w:fldChar w:fldCharType="begin"/>
        </w:r>
      </w:del>
      <w:del w:id="185" w:author="user" w:date="2022-04-06T16:29:06Z">
        <w:r>
          <w:rPr>
            <w:rFonts w:hint="eastAsia" w:ascii="Times New Roman" w:hAnsi="Times New Roman" w:eastAsia="方正仿宋简体" w:cs="Times New Roman"/>
            <w:sz w:val="32"/>
            <w:szCs w:val="32"/>
            <w:lang w:val="en-US" w:eastAsia="zh-CN"/>
          </w:rPr>
          <w:delInstrText xml:space="preserve"> HYPERLINK "mailto:各有关单位请于2021年4月15日前将申报材料一式两份报送至市人社局专业技术人员管理科。电子版发送至邮箱247241958@qq.com。" </w:delInstrText>
        </w:r>
      </w:del>
      <w:del w:id="186" w:author="user" w:date="2022-04-06T16:29:06Z">
        <w:r>
          <w:rPr>
            <w:rFonts w:hint="eastAsia" w:ascii="Times New Roman" w:hAnsi="Times New Roman" w:eastAsia="方正仿宋简体" w:cs="Times New Roman"/>
            <w:sz w:val="32"/>
            <w:szCs w:val="32"/>
            <w:lang w:val="en-US" w:eastAsia="zh-CN"/>
          </w:rPr>
          <w:fldChar w:fldCharType="separate"/>
        </w:r>
      </w:del>
      <w:del w:id="187" w:author="user" w:date="2022-04-06T16:29:06Z">
        <w:r>
          <w:rPr>
            <w:rFonts w:hint="eastAsia" w:ascii="Times New Roman" w:hAnsi="Times New Roman" w:eastAsia="方正仿宋简体" w:cs="Times New Roman"/>
            <w:sz w:val="32"/>
            <w:szCs w:val="32"/>
            <w:lang w:val="en-US" w:eastAsia="zh-CN"/>
          </w:rPr>
          <w:delText>各有关单位请于2022年4月</w:delText>
        </w:r>
      </w:del>
      <w:del w:id="188" w:author="user" w:date="2022-04-06T16:29:06Z">
        <w:r>
          <w:rPr>
            <w:rFonts w:hint="default" w:ascii="Times New Roman" w:hAnsi="Times New Roman" w:eastAsia="方正仿宋简体" w:cs="Times New Roman"/>
            <w:sz w:val="32"/>
            <w:szCs w:val="32"/>
            <w:lang w:val="en-US" w:eastAsia="zh-CN"/>
          </w:rPr>
          <w:delText>15</w:delText>
        </w:r>
      </w:del>
      <w:ins w:id="189" w:author="瞿腊梅" w:date="2022-04-06T11:08:39Z">
        <w:del w:id="190" w:author="user" w:date="2022-04-06T16:29:06Z">
          <w:r>
            <w:rPr>
              <w:rFonts w:hint="eastAsia" w:ascii="Times New Roman" w:hAnsi="Times New Roman" w:eastAsia="方正仿宋简体" w:cs="Times New Roman"/>
              <w:sz w:val="32"/>
              <w:szCs w:val="32"/>
              <w:lang w:val="en-US" w:eastAsia="zh-CN"/>
            </w:rPr>
            <w:delText>23</w:delText>
          </w:r>
        </w:del>
      </w:ins>
      <w:del w:id="191" w:author="user" w:date="2022-04-06T16:29:06Z">
        <w:r>
          <w:rPr>
            <w:rFonts w:hint="eastAsia" w:ascii="Times New Roman" w:hAnsi="Times New Roman" w:eastAsia="方正仿宋简体" w:cs="Times New Roman"/>
            <w:sz w:val="32"/>
            <w:szCs w:val="32"/>
            <w:lang w:val="en-US" w:eastAsia="zh-CN"/>
          </w:rPr>
          <w:delText>日前将申报材料一式两份报送至市人社局专业技术人员管理科。电子版发送至邮箱247241958@qq.com。</w:delText>
        </w:r>
      </w:del>
      <w:del w:id="192" w:author="user" w:date="2022-04-06T16:29:06Z">
        <w:r>
          <w:rPr>
            <w:rFonts w:hint="eastAsia" w:ascii="Times New Roman" w:hAnsi="Times New Roman" w:eastAsia="方正仿宋简体" w:cs="Times New Roman"/>
            <w:sz w:val="32"/>
            <w:szCs w:val="32"/>
            <w:lang w:val="en-US" w:eastAsia="zh-CN"/>
          </w:rPr>
          <w:fldChar w:fldCharType="end"/>
        </w:r>
      </w:del>
      <w:ins w:id="193" w:author="高银岭" w:date="2022-04-02T11:28:24Z">
        <w:del w:id="194" w:author="user" w:date="2022-04-06T16:29:06Z">
          <w:r>
            <w:rPr>
              <w:rFonts w:hint="eastAsia" w:ascii="Times New Roman" w:hAnsi="Times New Roman" w:eastAsia="方正仿宋简体" w:cs="Times New Roman"/>
              <w:sz w:val="32"/>
              <w:szCs w:val="32"/>
              <w:lang w:val="en-US" w:eastAsia="zh-CN"/>
            </w:rPr>
            <w:delText>联系人：邬汶渤，联系电话：0838-2502596</w:delText>
          </w:r>
        </w:del>
      </w:ins>
      <w:ins w:id="195" w:author="高银岭" w:date="2022-04-02T11:28:37Z">
        <w:del w:id="196" w:author="user" w:date="2022-04-06T16:29:06Z">
          <w:r>
            <w:rPr>
              <w:rFonts w:hint="eastAsia" w:ascii="Times New Roman" w:hAnsi="Times New Roman" w:eastAsia="方正仿宋简体" w:cs="Times New Roman"/>
              <w:sz w:val="32"/>
              <w:szCs w:val="32"/>
              <w:lang w:val="en-US" w:eastAsia="zh-CN"/>
            </w:rPr>
            <w:delText>。</w:delText>
          </w:r>
        </w:del>
      </w:ins>
    </w:p>
    <w:p>
      <w:pPr>
        <w:keepNext w:val="0"/>
        <w:keepLines w:val="0"/>
        <w:pageBreakBefore w:val="0"/>
        <w:widowControl w:val="0"/>
        <w:numPr>
          <w:ilvl w:val="-1"/>
          <w:numId w:val="0"/>
        </w:numPr>
        <w:tabs>
          <w:tab w:val="left" w:pos="420"/>
        </w:tabs>
        <w:kinsoku/>
        <w:wordWrap/>
        <w:overflowPunct/>
        <w:topLinePunct w:val="0"/>
        <w:autoSpaceDE/>
        <w:autoSpaceDN/>
        <w:bidi w:val="0"/>
        <w:adjustRightInd/>
        <w:snapToGrid/>
        <w:spacing w:line="600" w:lineRule="exact"/>
        <w:ind w:firstLine="640" w:firstLineChars="200"/>
        <w:jc w:val="both"/>
        <w:textAlignment w:val="auto"/>
        <w:rPr>
          <w:del w:id="198" w:author="user" w:date="2022-04-06T16:29:06Z"/>
          <w:rFonts w:hint="default" w:ascii="Times New Roman" w:hAnsi="Times New Roman" w:eastAsia="方正仿宋简体" w:cs="Times New Roman"/>
          <w:sz w:val="32"/>
          <w:szCs w:val="32"/>
          <w:lang w:val="en-US" w:eastAsia="zh-CN"/>
        </w:rPr>
        <w:pPrChange w:id="197" w:author="高银岭" w:date="2022-04-02T11:28:29Z">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600" w:lineRule="exact"/>
            <w:jc w:val="both"/>
            <w:textAlignment w:val="auto"/>
          </w:pPr>
        </w:pPrChange>
      </w:pPr>
    </w:p>
    <w:p>
      <w:pPr>
        <w:keepNext w:val="0"/>
        <w:keepLines w:val="0"/>
        <w:pageBreakBefore w:val="0"/>
        <w:widowControl w:val="0"/>
        <w:numPr>
          <w:ilvl w:val="-1"/>
          <w:numId w:val="0"/>
        </w:numPr>
        <w:tabs>
          <w:tab w:val="left" w:pos="420"/>
        </w:tabs>
        <w:kinsoku/>
        <w:wordWrap/>
        <w:overflowPunct/>
        <w:topLinePunct w:val="0"/>
        <w:autoSpaceDE/>
        <w:autoSpaceDN/>
        <w:bidi w:val="0"/>
        <w:adjustRightInd/>
        <w:snapToGrid/>
        <w:spacing w:line="600" w:lineRule="exact"/>
        <w:ind w:firstLine="640" w:firstLineChars="200"/>
        <w:jc w:val="both"/>
        <w:textAlignment w:val="auto"/>
        <w:rPr>
          <w:del w:id="200" w:author="user" w:date="2022-04-06T16:29:06Z"/>
          <w:rFonts w:hint="eastAsia" w:ascii="Times New Roman" w:hAnsi="Times New Roman" w:eastAsia="方正仿宋简体" w:cs="Times New Roman"/>
          <w:sz w:val="32"/>
          <w:szCs w:val="32"/>
          <w:lang w:val="en-US" w:eastAsia="zh-CN"/>
        </w:rPr>
        <w:pPrChange w:id="199" w:author="高银岭" w:date="2022-04-02T11:28:29Z">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600" w:lineRule="exact"/>
            <w:ind w:firstLine="640" w:firstLineChars="200"/>
            <w:jc w:val="both"/>
            <w:textAlignment w:val="auto"/>
          </w:pPr>
        </w:pPrChange>
      </w:pPr>
      <w:del w:id="201" w:author="user" w:date="2022-04-06T16:29:06Z">
        <w:r>
          <w:rPr>
            <w:rFonts w:hint="eastAsia" w:ascii="Times New Roman" w:hAnsi="Times New Roman" w:eastAsia="方正仿宋简体" w:cs="Times New Roman"/>
            <w:sz w:val="32"/>
            <w:szCs w:val="32"/>
            <w:lang w:val="en-US" w:eastAsia="zh-CN"/>
          </w:rPr>
          <w:delText>联系人：邬汶渤   联系电话：0838-2502596</w:delText>
        </w:r>
      </w:del>
    </w:p>
    <w:p>
      <w:pPr>
        <w:widowControl w:val="0"/>
        <w:numPr>
          <w:ilvl w:val="0"/>
          <w:numId w:val="0"/>
        </w:numPr>
        <w:tabs>
          <w:tab w:val="left" w:pos="420"/>
        </w:tabs>
        <w:spacing w:line="600" w:lineRule="exact"/>
        <w:ind w:firstLine="640" w:firstLineChars="200"/>
        <w:jc w:val="both"/>
        <w:rPr>
          <w:del w:id="203" w:author="user" w:date="2022-04-06T16:29:06Z"/>
          <w:rFonts w:hint="eastAsia" w:ascii="Times New Roman" w:hAnsi="Times New Roman" w:eastAsia="方正仿宋简体" w:cs="Times New Roman"/>
          <w:sz w:val="32"/>
          <w:szCs w:val="32"/>
          <w:lang w:val="en-US" w:eastAsia="zh-CN"/>
        </w:rPr>
        <w:pPrChange w:id="202" w:author="高银岭" w:date="2022-04-02T11:28:29Z">
          <w:pPr>
            <w:pStyle w:val="2"/>
          </w:pPr>
        </w:pPrChange>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ins w:id="204" w:author="高银岭" w:date="2022-04-02T11:28:32Z"/>
          <w:del w:id="205" w:author="user" w:date="2022-04-06T16:29:06Z"/>
          <w:rFonts w:hint="eastAsia"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del w:id="207" w:author="user" w:date="2022-04-06T16:29:06Z"/>
          <w:rFonts w:hint="eastAsia" w:ascii="Times New Roman" w:hAnsi="Times New Roman" w:eastAsia="方正仿宋简体" w:cs="Times New Roman"/>
          <w:sz w:val="32"/>
          <w:szCs w:val="32"/>
          <w:lang w:val="en-US" w:eastAsia="zh-CN"/>
        </w:rPr>
        <w:pPrChange w:id="206" w:author="高银岭" w:date="2022-04-02T11:28:33Z">
          <w:pPr>
            <w:keepNext w:val="0"/>
            <w:keepLines w:val="0"/>
            <w:pageBreakBefore w:val="0"/>
            <w:widowControl w:val="0"/>
            <w:kinsoku/>
            <w:wordWrap/>
            <w:overflowPunct/>
            <w:topLinePunct w:val="0"/>
            <w:autoSpaceDE/>
            <w:autoSpaceDN/>
            <w:bidi w:val="0"/>
            <w:adjustRightInd/>
            <w:snapToGrid/>
            <w:spacing w:line="600" w:lineRule="exact"/>
            <w:jc w:val="both"/>
            <w:textAlignment w:val="auto"/>
          </w:pPr>
        </w:pPrChange>
      </w:pPr>
      <w:del w:id="208" w:author="user" w:date="2022-04-06T16:29:06Z">
        <w:r>
          <w:rPr>
            <w:rFonts w:hint="eastAsia" w:ascii="Times New Roman" w:hAnsi="Times New Roman" w:eastAsia="方正仿宋简体" w:cs="Times New Roman"/>
            <w:sz w:val="32"/>
            <w:szCs w:val="32"/>
            <w:lang w:val="en-US" w:eastAsia="zh-CN"/>
          </w:rPr>
          <w:delText>附件：1.德阳市博士后奖补申请表</w:delText>
        </w:r>
      </w:del>
    </w:p>
    <w:p>
      <w:pPr>
        <w:keepNext w:val="0"/>
        <w:keepLines w:val="0"/>
        <w:pageBreakBefore w:val="0"/>
        <w:widowControl w:val="0"/>
        <w:numPr>
          <w:ilvl w:val="0"/>
          <w:numId w:val="0"/>
        </w:numPr>
        <w:tabs>
          <w:tab w:val="left" w:pos="2940"/>
        </w:tabs>
        <w:kinsoku/>
        <w:wordWrap/>
        <w:overflowPunct/>
        <w:topLinePunct w:val="0"/>
        <w:autoSpaceDE/>
        <w:autoSpaceDN/>
        <w:bidi w:val="0"/>
        <w:adjustRightInd/>
        <w:snapToGrid/>
        <w:spacing w:line="600" w:lineRule="exact"/>
        <w:ind w:right="-512" w:rightChars="-244" w:firstLine="1600" w:firstLineChars="500"/>
        <w:jc w:val="left"/>
        <w:textAlignment w:val="auto"/>
        <w:rPr>
          <w:del w:id="210" w:author="user" w:date="2022-04-06T16:29:06Z"/>
          <w:rFonts w:hint="eastAsia" w:ascii="Times New Roman" w:hAnsi="Times New Roman" w:eastAsia="方正仿宋简体" w:cs="Times New Roman"/>
          <w:sz w:val="32"/>
          <w:szCs w:val="32"/>
          <w:lang w:val="en-US" w:eastAsia="zh-CN"/>
        </w:rPr>
        <w:pPrChange w:id="209" w:author="高银岭" w:date="2022-04-02T11:28:34Z">
          <w:pPr>
            <w:keepNext w:val="0"/>
            <w:keepLines w:val="0"/>
            <w:pageBreakBefore w:val="0"/>
            <w:widowControl w:val="0"/>
            <w:numPr>
              <w:ilvl w:val="0"/>
              <w:numId w:val="0"/>
            </w:numPr>
            <w:tabs>
              <w:tab w:val="left" w:pos="2940"/>
            </w:tabs>
            <w:kinsoku/>
            <w:wordWrap/>
            <w:overflowPunct/>
            <w:topLinePunct w:val="0"/>
            <w:autoSpaceDE/>
            <w:autoSpaceDN/>
            <w:bidi w:val="0"/>
            <w:adjustRightInd/>
            <w:snapToGrid/>
            <w:spacing w:line="600" w:lineRule="exact"/>
            <w:ind w:right="-512" w:rightChars="-244" w:firstLine="960" w:firstLineChars="300"/>
            <w:jc w:val="left"/>
            <w:textAlignment w:val="auto"/>
          </w:pPr>
        </w:pPrChange>
      </w:pPr>
      <w:del w:id="211" w:author="user" w:date="2022-04-06T16:29:06Z">
        <w:r>
          <w:rPr>
            <w:rFonts w:hint="eastAsia" w:ascii="Times New Roman" w:hAnsi="Times New Roman" w:eastAsia="方正仿宋简体" w:cs="Times New Roman"/>
            <w:sz w:val="32"/>
            <w:szCs w:val="32"/>
            <w:lang w:val="en-US" w:eastAsia="zh-CN"/>
          </w:rPr>
          <w:delText>2.</w:delText>
        </w:r>
      </w:del>
      <w:del w:id="212" w:author="user" w:date="2022-04-06T16:29:06Z">
        <w:r>
          <w:rPr>
            <w:rFonts w:hint="default" w:ascii="Times New Roman" w:hAnsi="Times New Roman" w:eastAsia="方正仿宋简体" w:cs="Times New Roman"/>
            <w:sz w:val="32"/>
            <w:szCs w:val="32"/>
            <w:lang w:val="en-US" w:eastAsia="zh-CN"/>
          </w:rPr>
          <w:delText>博士后科研项目经费</w:delText>
        </w:r>
      </w:del>
      <w:del w:id="213" w:author="user" w:date="2022-04-06T16:29:06Z">
        <w:r>
          <w:rPr>
            <w:rFonts w:hint="eastAsia" w:ascii="Times New Roman" w:hAnsi="Times New Roman" w:eastAsia="方正仿宋简体" w:cs="Times New Roman"/>
            <w:sz w:val="32"/>
            <w:szCs w:val="32"/>
            <w:lang w:val="en-US" w:eastAsia="zh-CN"/>
          </w:rPr>
          <w:delText>支持申报信息汇总</w:delText>
        </w:r>
      </w:del>
    </w:p>
    <w:p>
      <w:pPr>
        <w:keepNext w:val="0"/>
        <w:keepLines w:val="0"/>
        <w:pageBreakBefore w:val="0"/>
        <w:widowControl w:val="0"/>
        <w:numPr>
          <w:ilvl w:val="0"/>
          <w:numId w:val="0"/>
        </w:numPr>
        <w:tabs>
          <w:tab w:val="left" w:pos="2940"/>
        </w:tabs>
        <w:kinsoku/>
        <w:wordWrap/>
        <w:overflowPunct/>
        <w:topLinePunct w:val="0"/>
        <w:autoSpaceDE/>
        <w:autoSpaceDN/>
        <w:bidi w:val="0"/>
        <w:adjustRightInd/>
        <w:snapToGrid/>
        <w:spacing w:line="600" w:lineRule="exact"/>
        <w:ind w:right="-512" w:rightChars="-244" w:firstLine="1600" w:firstLineChars="500"/>
        <w:jc w:val="left"/>
        <w:textAlignment w:val="auto"/>
        <w:rPr>
          <w:del w:id="215" w:author="user" w:date="2022-04-06T16:29:06Z"/>
          <w:rFonts w:hint="default" w:ascii="Times New Roman" w:hAnsi="Times New Roman" w:eastAsia="方正仿宋简体" w:cs="Times New Roman"/>
          <w:sz w:val="32"/>
          <w:szCs w:val="32"/>
          <w:lang w:val="en-US" w:eastAsia="zh-CN"/>
        </w:rPr>
        <w:pPrChange w:id="214" w:author="高银岭" w:date="2022-04-02T11:28:35Z">
          <w:pPr>
            <w:keepNext w:val="0"/>
            <w:keepLines w:val="0"/>
            <w:pageBreakBefore w:val="0"/>
            <w:widowControl w:val="0"/>
            <w:numPr>
              <w:ilvl w:val="0"/>
              <w:numId w:val="0"/>
            </w:numPr>
            <w:tabs>
              <w:tab w:val="left" w:pos="2940"/>
            </w:tabs>
            <w:kinsoku/>
            <w:wordWrap/>
            <w:overflowPunct/>
            <w:topLinePunct w:val="0"/>
            <w:autoSpaceDE/>
            <w:autoSpaceDN/>
            <w:bidi w:val="0"/>
            <w:adjustRightInd/>
            <w:snapToGrid/>
            <w:spacing w:line="600" w:lineRule="exact"/>
            <w:ind w:right="-512" w:rightChars="-244" w:firstLine="960" w:firstLineChars="300"/>
            <w:jc w:val="left"/>
            <w:textAlignment w:val="auto"/>
          </w:pPr>
        </w:pPrChange>
      </w:pPr>
      <w:del w:id="216" w:author="user" w:date="2022-04-06T16:29:06Z">
        <w:r>
          <w:rPr>
            <w:rFonts w:hint="eastAsia" w:ascii="Times New Roman" w:hAnsi="Times New Roman" w:eastAsia="方正仿宋简体" w:cs="Times New Roman"/>
            <w:kern w:val="2"/>
            <w:sz w:val="32"/>
            <w:szCs w:val="32"/>
            <w:lang w:val="en-US" w:eastAsia="zh-CN" w:bidi="ar-SA"/>
          </w:rPr>
          <w:delText>3.</w:delText>
        </w:r>
      </w:del>
      <w:del w:id="217" w:author="user" w:date="2022-04-06T16:29:06Z">
        <w:r>
          <w:rPr>
            <w:rFonts w:hint="default" w:ascii="Times New Roman" w:hAnsi="Times New Roman" w:eastAsia="方正仿宋简体" w:cs="Times New Roman"/>
            <w:sz w:val="32"/>
            <w:szCs w:val="32"/>
            <w:lang w:val="en-US" w:eastAsia="zh-CN"/>
          </w:rPr>
          <w:delText>博士后</w:delText>
        </w:r>
      </w:del>
      <w:del w:id="218" w:author="user" w:date="2022-04-06T16:29:06Z">
        <w:r>
          <w:rPr>
            <w:rFonts w:hint="eastAsia" w:ascii="Times New Roman" w:hAnsi="Times New Roman" w:eastAsia="方正仿宋简体" w:cs="Times New Roman"/>
            <w:sz w:val="32"/>
            <w:szCs w:val="32"/>
            <w:lang w:val="en-US" w:eastAsia="zh-CN"/>
          </w:rPr>
          <w:delText>在站资金支持申报信息汇总表</w:delText>
        </w:r>
      </w:del>
    </w:p>
    <w:p>
      <w:pPr>
        <w:pStyle w:val="2"/>
        <w:ind w:left="0" w:leftChars="0" w:firstLine="0" w:firstLineChars="0"/>
        <w:rPr>
          <w:del w:id="219" w:author="user" w:date="2022-04-06T16:29:06Z"/>
          <w:rFonts w:hint="default" w:ascii="Times New Roman" w:hAnsi="Times New Roman" w:eastAsia="方正仿宋简体" w:cs="Times New Roman"/>
          <w:sz w:val="32"/>
          <w:szCs w:val="32"/>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600" w:lineRule="exact"/>
        <w:ind w:firstLine="640" w:firstLineChars="200"/>
        <w:jc w:val="both"/>
        <w:textAlignment w:val="auto"/>
        <w:rPr>
          <w:del w:id="220" w:author="user" w:date="2022-04-06T16:29:06Z"/>
          <w:rFonts w:hint="eastAsia" w:ascii="Times New Roman" w:hAnsi="Times New Roman" w:eastAsia="方正仿宋简体" w:cs="Times New Roman"/>
          <w:sz w:val="32"/>
          <w:szCs w:val="32"/>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600" w:lineRule="exact"/>
        <w:ind w:firstLine="640" w:firstLineChars="200"/>
        <w:jc w:val="right"/>
        <w:textAlignment w:val="auto"/>
        <w:rPr>
          <w:del w:id="221" w:author="user" w:date="2022-04-06T16:29:06Z"/>
          <w:rFonts w:hint="eastAsia" w:ascii="Times New Roman" w:hAnsi="Times New Roman" w:eastAsia="方正仿宋简体" w:cs="Times New Roman"/>
          <w:sz w:val="32"/>
          <w:szCs w:val="32"/>
          <w:lang w:val="en-US" w:eastAsia="zh-CN"/>
        </w:rPr>
      </w:pPr>
      <w:del w:id="222" w:author="user" w:date="2022-04-06T16:29:06Z">
        <w:r>
          <w:rPr>
            <w:rFonts w:hint="eastAsia" w:ascii="Times New Roman" w:hAnsi="Times New Roman" w:eastAsia="方正仿宋简体" w:cs="Times New Roman"/>
            <w:sz w:val="32"/>
            <w:szCs w:val="32"/>
            <w:lang w:val="en-US" w:eastAsia="zh-CN"/>
          </w:rPr>
          <w:delText>德阳市人力资源和社会保障局</w:delText>
        </w:r>
      </w:del>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600" w:lineRule="exact"/>
        <w:ind w:firstLine="640" w:firstLineChars="200"/>
        <w:jc w:val="center"/>
        <w:textAlignment w:val="auto"/>
        <w:rPr>
          <w:del w:id="223" w:author="user" w:date="2022-04-06T16:29:06Z"/>
          <w:rFonts w:hint="default" w:ascii="Times New Roman" w:hAnsi="Times New Roman" w:eastAsia="方正仿宋简体" w:cs="Times New Roman"/>
          <w:sz w:val="32"/>
          <w:szCs w:val="32"/>
          <w:lang w:val="en-US" w:eastAsia="zh-CN"/>
        </w:rPr>
      </w:pPr>
      <w:del w:id="224" w:author="user" w:date="2022-04-06T16:29:06Z">
        <w:r>
          <w:rPr>
            <w:rFonts w:hint="eastAsia" w:ascii="Times New Roman" w:hAnsi="Times New Roman" w:eastAsia="方正仿宋简体" w:cs="Times New Roman"/>
            <w:sz w:val="32"/>
            <w:szCs w:val="32"/>
            <w:lang w:val="en-US" w:eastAsia="zh-CN"/>
          </w:rPr>
          <w:delText xml:space="preserve">                 </w:delText>
        </w:r>
      </w:del>
      <w:ins w:id="225" w:author="瞿腊梅" w:date="2022-04-06T11:11:14Z">
        <w:del w:id="226" w:author="user" w:date="2022-04-06T16:29:06Z">
          <w:r>
            <w:rPr>
              <w:rFonts w:hint="eastAsia" w:ascii="Times New Roman" w:hAnsi="Times New Roman" w:eastAsia="方正仿宋简体" w:cs="Times New Roman"/>
              <w:sz w:val="32"/>
              <w:szCs w:val="32"/>
              <w:lang w:val="en-US" w:eastAsia="zh-CN"/>
            </w:rPr>
            <w:delText xml:space="preserve"> </w:delText>
          </w:r>
        </w:del>
      </w:ins>
      <w:del w:id="227" w:author="user" w:date="2022-04-06T16:29:06Z">
        <w:r>
          <w:rPr>
            <w:rFonts w:hint="eastAsia" w:ascii="Times New Roman" w:hAnsi="Times New Roman" w:eastAsia="方正仿宋简体" w:cs="Times New Roman"/>
            <w:sz w:val="32"/>
            <w:szCs w:val="32"/>
            <w:lang w:val="en-US" w:eastAsia="zh-CN"/>
          </w:rPr>
          <w:delText xml:space="preserve">    2022年</w:delText>
        </w:r>
      </w:del>
      <w:del w:id="228" w:author="user" w:date="2022-04-06T16:29:06Z">
        <w:r>
          <w:rPr>
            <w:rFonts w:hint="default" w:ascii="Times New Roman" w:hAnsi="Times New Roman" w:eastAsia="方正仿宋简体" w:cs="Times New Roman"/>
            <w:sz w:val="32"/>
            <w:szCs w:val="32"/>
            <w:lang w:val="en-US" w:eastAsia="zh-CN"/>
          </w:rPr>
          <w:delText>3</w:delText>
        </w:r>
      </w:del>
      <w:ins w:id="229" w:author="瞿腊梅" w:date="2022-04-02T15:00:13Z">
        <w:del w:id="230" w:author="user" w:date="2022-04-06T16:29:06Z">
          <w:r>
            <w:rPr>
              <w:rFonts w:hint="eastAsia" w:ascii="Times New Roman" w:hAnsi="Times New Roman" w:eastAsia="方正仿宋简体" w:cs="Times New Roman"/>
              <w:sz w:val="32"/>
              <w:szCs w:val="32"/>
              <w:lang w:val="en-US" w:eastAsia="zh-CN"/>
            </w:rPr>
            <w:delText>4</w:delText>
          </w:r>
        </w:del>
      </w:ins>
      <w:del w:id="231" w:author="user" w:date="2022-04-06T16:29:06Z">
        <w:r>
          <w:rPr>
            <w:rFonts w:hint="eastAsia" w:ascii="Times New Roman" w:hAnsi="Times New Roman" w:eastAsia="方正仿宋简体" w:cs="Times New Roman"/>
            <w:sz w:val="32"/>
            <w:szCs w:val="32"/>
            <w:lang w:val="en-US" w:eastAsia="zh-CN"/>
          </w:rPr>
          <w:delText>月</w:delText>
        </w:r>
      </w:del>
      <w:del w:id="232" w:author="user" w:date="2022-04-06T16:29:06Z">
        <w:r>
          <w:rPr>
            <w:rFonts w:hint="default" w:ascii="Times New Roman" w:hAnsi="Times New Roman" w:eastAsia="方正仿宋简体" w:cs="Times New Roman"/>
            <w:sz w:val="32"/>
            <w:szCs w:val="32"/>
            <w:lang w:val="en-US" w:eastAsia="zh-CN"/>
          </w:rPr>
          <w:delText>29</w:delText>
        </w:r>
      </w:del>
      <w:ins w:id="233" w:author="瞿腊梅" w:date="2022-04-02T15:00:17Z">
        <w:del w:id="234" w:author="user" w:date="2022-04-06T16:29:06Z">
          <w:r>
            <w:rPr>
              <w:rFonts w:hint="eastAsia" w:ascii="Times New Roman" w:hAnsi="Times New Roman" w:eastAsia="方正仿宋简体" w:cs="Times New Roman"/>
              <w:sz w:val="32"/>
              <w:szCs w:val="32"/>
              <w:lang w:val="en-US" w:eastAsia="zh-CN"/>
            </w:rPr>
            <w:delText>2</w:delText>
          </w:r>
        </w:del>
      </w:ins>
      <w:del w:id="235" w:author="user" w:date="2022-04-06T16:29:06Z">
        <w:r>
          <w:rPr>
            <w:rFonts w:hint="eastAsia" w:ascii="Times New Roman" w:hAnsi="Times New Roman" w:eastAsia="方正仿宋简体" w:cs="Times New Roman"/>
            <w:sz w:val="32"/>
            <w:szCs w:val="32"/>
            <w:lang w:val="en-US" w:eastAsia="zh-CN"/>
          </w:rPr>
          <w:delText>日</w:delText>
        </w:r>
      </w:del>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600" w:lineRule="exact"/>
        <w:jc w:val="both"/>
        <w:textAlignment w:val="auto"/>
        <w:rPr>
          <w:del w:id="236" w:author="user" w:date="2022-04-06T16:29:09Z"/>
          <w:rFonts w:hint="default" w:ascii="Times New Roman" w:hAnsi="Times New Roman" w:eastAsia="方正仿宋简体" w:cs="Times New Roman"/>
          <w:sz w:val="32"/>
          <w:szCs w:val="32"/>
          <w:lang w:val="en-US" w:eastAsia="zh-CN"/>
        </w:rPr>
      </w:pPr>
      <w:del w:id="237" w:author="user" w:date="2022-04-06T16:29:07Z">
        <w:r>
          <w:rPr>
            <w:rFonts w:hint="eastAsia" w:ascii="Times New Roman" w:hAnsi="Times New Roman" w:eastAsia="方正仿宋简体" w:cs="Times New Roman"/>
            <w:sz w:val="32"/>
            <w:szCs w:val="32"/>
            <w:lang w:val="en-US" w:eastAsia="zh-CN"/>
          </w:rPr>
          <w:delText xml:space="preserve">  </w:delText>
        </w:r>
      </w:del>
      <w:del w:id="238" w:author="user" w:date="2022-04-06T16:29:08Z">
        <w:r>
          <w:rPr>
            <w:rFonts w:hint="eastAsia" w:ascii="Times New Roman" w:hAnsi="Times New Roman" w:eastAsia="方正仿宋简体" w:cs="Times New Roman"/>
            <w:sz w:val="32"/>
            <w:szCs w:val="32"/>
            <w:lang w:val="en-US" w:eastAsia="zh-CN"/>
          </w:rPr>
          <w:delText xml:space="preserve"> </w:delText>
        </w:r>
      </w:del>
      <w:del w:id="239" w:author="user" w:date="2022-04-06T16:29:09Z">
        <w:r>
          <w:rPr>
            <w:rFonts w:hint="eastAsia" w:ascii="Times New Roman" w:hAnsi="Times New Roman" w:eastAsia="方正仿宋简体" w:cs="Times New Roman"/>
            <w:sz w:val="32"/>
            <w:szCs w:val="32"/>
            <w:lang w:val="en-US" w:eastAsia="zh-CN"/>
          </w:rPr>
          <w:delText xml:space="preserve"> </w:delText>
        </w:r>
      </w:del>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600" w:lineRule="exact"/>
        <w:ind w:leftChars="0"/>
        <w:jc w:val="both"/>
        <w:textAlignment w:val="auto"/>
        <w:rPr>
          <w:ins w:id="241" w:author="瞿腊梅" w:date="2022-04-02T15:00:24Z"/>
          <w:del w:id="242" w:author="user" w:date="2022-04-06T16:29:10Z"/>
          <w:rFonts w:hint="default" w:ascii="Times New Roman" w:hAnsi="Times New Roman" w:eastAsia="方正仿宋简体" w:cs="Times New Roman"/>
          <w:sz w:val="32"/>
          <w:szCs w:val="32"/>
          <w:lang w:val="en-US" w:eastAsia="zh-CN"/>
        </w:rPr>
        <w:sectPr>
          <w:footerReference r:id="rId3" w:type="default"/>
          <w:pgSz w:w="11906" w:h="16838"/>
          <w:pgMar w:top="1701" w:right="1587" w:bottom="1701" w:left="1587" w:header="851" w:footer="1134" w:gutter="0"/>
          <w:pgNumType w:fmt="decimal"/>
          <w:cols w:space="0" w:num="1"/>
          <w:rtlGutter w:val="0"/>
          <w:docGrid w:type="lines" w:linePitch="312" w:charSpace="0"/>
        </w:sectPr>
        <w:pPrChange w:id="240" w:author="user" w:date="2022-04-06T16:29:09Z">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600" w:lineRule="exact"/>
            <w:ind w:leftChars="131"/>
            <w:jc w:val="both"/>
            <w:textAlignment w:val="auto"/>
          </w:pPr>
        </w:pPrChange>
      </w:pPr>
    </w:p>
    <w:p>
      <w:pPr>
        <w:pStyle w:val="2"/>
        <w:rPr>
          <w:del w:id="243" w:author="瞿腊梅" w:date="2022-04-02T15:00:25Z"/>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40" w:leftChars="0"/>
        <w:jc w:val="both"/>
        <w:textAlignment w:val="auto"/>
        <w:rPr>
          <w:del w:id="244" w:author="瞿腊梅" w:date="2022-04-02T15:00:25Z"/>
          <w:rFonts w:hint="default"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del w:id="245" w:author="瞿腊梅" w:date="2022-04-02T15:00:25Z"/>
          <w:rFonts w:hint="eastAsia" w:ascii="方正小标宋简体" w:hAnsi="方正小标宋简体" w:eastAsia="方正小标宋简体" w:cs="方正小标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ins w:id="246" w:author="高银岭" w:date="2022-04-02T11:28:49Z"/>
          <w:del w:id="247" w:author="瞿腊梅" w:date="2022-04-02T15:00:26Z"/>
          <w:rFonts w:hint="eastAsia" w:ascii="方正小标宋简体" w:hAnsi="方正小标宋简体" w:eastAsia="方正小标宋简体" w:cs="方正小标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Times New Roman" w:hAnsi="Times New Roman" w:eastAsia="方正黑体简体" w:cs="方正黑体简体"/>
          <w:sz w:val="32"/>
          <w:szCs w:val="32"/>
          <w:lang w:val="en-US" w:eastAsia="zh-CN"/>
          <w:rPrChange w:id="248" w:author="瞿腊梅" w:date="2022-04-02T15:00:41Z">
            <w:rPr>
              <w:rFonts w:hint="default" w:ascii="方正小标宋简体" w:hAnsi="方正小标宋简体" w:eastAsia="方正小标宋简体" w:cs="方正小标宋简体"/>
              <w:sz w:val="32"/>
              <w:szCs w:val="32"/>
              <w:lang w:val="en-US" w:eastAsia="zh-CN"/>
            </w:rPr>
          </w:rPrChange>
        </w:rPr>
      </w:pPr>
      <w:r>
        <w:rPr>
          <w:rFonts w:hint="eastAsia" w:ascii="Times New Roman" w:hAnsi="Times New Roman" w:eastAsia="方正黑体简体" w:cs="方正黑体简体"/>
          <w:sz w:val="32"/>
          <w:szCs w:val="32"/>
          <w:lang w:val="en-US" w:eastAsia="zh-CN"/>
          <w:rPrChange w:id="249" w:author="瞿腊梅" w:date="2022-04-02T15:00:41Z">
            <w:rPr>
              <w:rFonts w:hint="eastAsia" w:ascii="方正小标宋简体" w:hAnsi="方正小标宋简体" w:eastAsia="方正小标宋简体" w:cs="方正小标宋简体"/>
              <w:sz w:val="32"/>
              <w:szCs w:val="32"/>
              <w:lang w:val="en-US" w:eastAsia="zh-CN"/>
            </w:rPr>
          </w:rPrChange>
        </w:rPr>
        <w:t>附件1</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德阳市博士后奖补申请表</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1760" w:firstLineChars="400"/>
        <w:jc w:val="both"/>
        <w:textAlignment w:val="auto"/>
        <w:rPr>
          <w:rFonts w:hint="eastAsia" w:ascii="方正仿宋简体" w:hAnsi="方正仿宋简体" w:eastAsia="方正仿宋简体" w:cs="方正仿宋简体"/>
          <w:sz w:val="44"/>
          <w:szCs w:val="44"/>
          <w:u w:val="single"/>
          <w:lang w:val="en-US" w:eastAsia="zh-CN"/>
        </w:rPr>
      </w:pPr>
      <w:r>
        <w:rPr>
          <w:rFonts w:hint="eastAsia" w:ascii="方正仿宋简体" w:hAnsi="方正仿宋简体" w:eastAsia="方正仿宋简体" w:cs="方正仿宋简体"/>
          <w:sz w:val="44"/>
          <w:szCs w:val="44"/>
          <w:lang w:val="en-US" w:eastAsia="zh-CN"/>
        </w:rPr>
        <w:t>申报单位：</w:t>
      </w:r>
      <w:r>
        <w:rPr>
          <w:rFonts w:hint="eastAsia" w:ascii="方正仿宋简体" w:hAnsi="方正仿宋简体" w:eastAsia="方正仿宋简体" w:cs="方正仿宋简体"/>
          <w:sz w:val="44"/>
          <w:szCs w:val="4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2200" w:firstLineChars="500"/>
        <w:jc w:val="both"/>
        <w:textAlignment w:val="auto"/>
        <w:rPr>
          <w:rFonts w:hint="eastAsia" w:ascii="方正仿宋简体" w:hAnsi="方正仿宋简体" w:eastAsia="方正仿宋简体" w:cs="方正仿宋简体"/>
          <w:sz w:val="44"/>
          <w:szCs w:val="44"/>
          <w:u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1760" w:firstLineChars="400"/>
        <w:jc w:val="both"/>
        <w:textAlignment w:val="auto"/>
        <w:rPr>
          <w:rFonts w:hint="default" w:ascii="方正小标宋简体" w:hAnsi="方正小标宋简体" w:eastAsia="方正小标宋简体" w:cs="方正小标宋简体"/>
          <w:sz w:val="44"/>
          <w:szCs w:val="44"/>
          <w:lang w:val="en-US" w:eastAsia="zh-CN"/>
        </w:rPr>
      </w:pPr>
      <w:r>
        <w:rPr>
          <w:rFonts w:hint="eastAsia" w:ascii="方正仿宋简体" w:hAnsi="方正仿宋简体" w:eastAsia="方正仿宋简体" w:cs="方正仿宋简体"/>
          <w:sz w:val="44"/>
          <w:szCs w:val="44"/>
          <w:u w:val="none"/>
          <w:lang w:val="en-US" w:eastAsia="zh-CN"/>
        </w:rPr>
        <w:t>申请时间：</w:t>
      </w:r>
      <w:r>
        <w:rPr>
          <w:rFonts w:hint="eastAsia" w:ascii="方正仿宋简体" w:hAnsi="方正仿宋简体" w:eastAsia="方正仿宋简体" w:cs="方正仿宋简体"/>
          <w:sz w:val="44"/>
          <w:szCs w:val="4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ins w:id="250" w:author="瞿腊梅" w:date="2022-04-02T15:00:58Z"/>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 xml:space="preserve">         </w:t>
      </w:r>
    </w:p>
    <w:p>
      <w:pPr>
        <w:pStyle w:val="2"/>
        <w:rPr>
          <w:ins w:id="251" w:author="瞿腊梅" w:date="2022-04-02T15:00:58Z"/>
          <w:rFonts w:hint="eastAsia" w:ascii="方正小标宋简体" w:hAnsi="方正小标宋简体" w:eastAsia="方正小标宋简体" w:cs="方正小标宋简体"/>
          <w:sz w:val="44"/>
          <w:szCs w:val="44"/>
          <w:lang w:val="en-US" w:eastAsia="zh-CN"/>
        </w:rPr>
      </w:pPr>
    </w:p>
    <w:p>
      <w:pPr>
        <w:pStyle w:val="2"/>
        <w:rPr>
          <w:rFonts w:hint="default"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252" w:author="瞿腊梅" w:date="2022-04-02T15:01:07Z"/>
          <w:rFonts w:hint="eastAsia" w:ascii="方正楷体简体" w:hAnsi="方正楷体简体" w:eastAsia="方正楷体简体" w:cs="方正楷体简体"/>
          <w:sz w:val="36"/>
          <w:szCs w:val="36"/>
          <w:lang w:val="en-US" w:eastAsia="zh-CN"/>
          <w:rPrChange w:id="253" w:author="瞿腊梅" w:date="2022-04-02T15:15:07Z">
            <w:rPr>
              <w:del w:id="254" w:author="瞿腊梅" w:date="2022-04-02T15:01:07Z"/>
              <w:rFonts w:hint="eastAsia" w:ascii="方正小标宋简体" w:hAnsi="方正小标宋简体" w:eastAsia="方正小标宋简体" w:cs="方正小标宋简体"/>
              <w:sz w:val="32"/>
              <w:szCs w:val="32"/>
              <w:lang w:val="en-US" w:eastAsia="zh-CN"/>
            </w:rPr>
          </w:rPrChange>
        </w:rPr>
      </w:pPr>
      <w:r>
        <w:rPr>
          <w:rFonts w:hint="eastAsia" w:ascii="方正楷体简体" w:hAnsi="方正楷体简体" w:eastAsia="方正楷体简体" w:cs="方正楷体简体"/>
          <w:sz w:val="36"/>
          <w:szCs w:val="36"/>
          <w:lang w:val="en-US" w:eastAsia="zh-CN"/>
          <w:rPrChange w:id="255" w:author="瞿腊梅" w:date="2022-04-02T15:15:07Z">
            <w:rPr>
              <w:rFonts w:hint="eastAsia" w:ascii="方正小标宋简体" w:hAnsi="方正小标宋简体" w:eastAsia="方正小标宋简体" w:cs="方正小标宋简体"/>
              <w:sz w:val="32"/>
              <w:szCs w:val="32"/>
              <w:lang w:val="en-US" w:eastAsia="zh-CN"/>
            </w:rPr>
          </w:rPrChange>
        </w:rPr>
        <w:t>德阳市人力资源和社会保障局</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36"/>
          <w:szCs w:val="36"/>
          <w:lang w:val="en-US" w:eastAsia="zh-CN"/>
          <w:rPrChange w:id="256" w:author="瞿腊梅" w:date="2022-04-02T15:15:07Z">
            <w:rPr>
              <w:rFonts w:hint="eastAsia" w:ascii="方正小标宋简体" w:hAnsi="方正小标宋简体" w:eastAsia="方正小标宋简体" w:cs="方正小标宋简体"/>
              <w:sz w:val="44"/>
              <w:szCs w:val="44"/>
              <w:lang w:val="en-US" w:eastAsia="zh-CN"/>
            </w:rPr>
          </w:rPrChange>
        </w:rPr>
      </w:pPr>
    </w:p>
    <w:p>
      <w:pPr>
        <w:pStyle w:val="2"/>
        <w:rPr>
          <w:del w:id="257" w:author="瞿腊梅" w:date="2022-04-02T15:01:11Z"/>
          <w:rFonts w:hint="eastAsia" w:ascii="方正小标宋简体" w:hAnsi="方正小标宋简体" w:eastAsia="方正小标宋简体" w:cs="方正小标宋简体"/>
          <w:sz w:val="44"/>
          <w:szCs w:val="44"/>
          <w:lang w:val="en-US" w:eastAsia="zh-CN"/>
        </w:rPr>
      </w:pPr>
    </w:p>
    <w:p>
      <w:pPr>
        <w:pStyle w:val="2"/>
        <w:rPr>
          <w:del w:id="258" w:author="瞿腊梅" w:date="2022-04-02T15:01:11Z"/>
          <w:rFonts w:hint="eastAsia" w:ascii="方正小标宋简体" w:hAnsi="方正小标宋简体" w:eastAsia="方正小标宋简体" w:cs="方正小标宋简体"/>
          <w:sz w:val="44"/>
          <w:szCs w:val="44"/>
          <w:lang w:val="en-US" w:eastAsia="zh-CN"/>
        </w:rPr>
      </w:pPr>
    </w:p>
    <w:p>
      <w:pPr>
        <w:pStyle w:val="2"/>
        <w:rPr>
          <w:del w:id="259" w:author="瞿腊梅" w:date="2022-04-02T15:01:12Z"/>
          <w:rFonts w:hint="eastAsia" w:ascii="方正小标宋简体" w:hAnsi="方正小标宋简体" w:eastAsia="方正小标宋简体" w:cs="方正小标宋简体"/>
          <w:sz w:val="44"/>
          <w:szCs w:val="44"/>
          <w:lang w:val="en-US" w:eastAsia="zh-CN"/>
        </w:rPr>
      </w:pPr>
    </w:p>
    <w:p>
      <w:pPr>
        <w:pStyle w:val="2"/>
        <w:rPr>
          <w:del w:id="260" w:author="瞿腊梅" w:date="2022-04-02T15:01:12Z"/>
          <w:rFonts w:hint="eastAsia" w:ascii="方正小标宋简体" w:hAnsi="方正小标宋简体" w:eastAsia="方正小标宋简体" w:cs="方正小标宋简体"/>
          <w:sz w:val="44"/>
          <w:szCs w:val="44"/>
          <w:lang w:val="en-US" w:eastAsia="zh-CN"/>
        </w:rPr>
      </w:pPr>
    </w:p>
    <w:p>
      <w:pPr>
        <w:pStyle w:val="2"/>
        <w:rPr>
          <w:del w:id="261" w:author="瞿腊梅" w:date="2022-04-02T15:01:12Z"/>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ins w:id="262" w:author="瞿腊梅" w:date="2022-04-02T15:01:16Z"/>
          <w:rFonts w:hint="eastAsia" w:ascii="方正小标宋简体" w:hAnsi="方正小标宋简体" w:eastAsia="方正小标宋简体" w:cs="方正小标宋简体"/>
          <w:sz w:val="44"/>
          <w:szCs w:val="44"/>
          <w:lang w:val="en-US" w:eastAsia="zh-CN"/>
        </w:rPr>
        <w:sectPr>
          <w:pgSz w:w="11906" w:h="16838"/>
          <w:pgMar w:top="1701" w:right="1587" w:bottom="1701" w:left="1587" w:header="851" w:footer="1134" w:gutter="0"/>
          <w:pgNumType w:fmt="decimal"/>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ins w:id="263" w:author="瞿腊梅" w:date="2022-04-02T15:01:24Z"/>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填表说明</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del w:id="264" w:author="瞿腊梅" w:date="2022-04-02T15:01:17Z"/>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Times New Roman" w:hAnsi="Times New Roman" w:eastAsia="方正仿宋简体" w:cs="Times New Roman"/>
          <w:sz w:val="32"/>
          <w:szCs w:val="32"/>
          <w:lang w:val="en-US" w:eastAsia="zh-CN"/>
        </w:rPr>
      </w:pPr>
      <w:del w:id="265" w:author="瞿腊梅" w:date="2022-04-02T15:01:19Z">
        <w:r>
          <w:rPr>
            <w:rFonts w:hint="default" w:ascii="Times New Roman" w:hAnsi="Times New Roman" w:eastAsia="方正仿宋简体" w:cs="Times New Roman"/>
            <w:sz w:val="32"/>
            <w:szCs w:val="32"/>
            <w:lang w:val="en-US" w:eastAsia="zh-CN"/>
          </w:rPr>
          <w:delText xml:space="preserve">    </w:delText>
        </w:r>
      </w:del>
      <w:ins w:id="266" w:author="瞿腊梅" w:date="2022-04-02T15:01:19Z">
        <w:r>
          <w:rPr>
            <w:rFonts w:hint="eastAsia" w:ascii="Times New Roman" w:hAnsi="Times New Roman" w:eastAsia="方正仿宋简体" w:cs="Times New Roman"/>
            <w:sz w:val="32"/>
            <w:szCs w:val="32"/>
            <w:lang w:val="en-US" w:eastAsia="zh-CN"/>
          </w:rPr>
          <w:t xml:space="preserve">   </w:t>
        </w:r>
      </w:ins>
      <w:ins w:id="267" w:author="瞿腊梅" w:date="2022-04-02T15:01:20Z">
        <w:r>
          <w:rPr>
            <w:rFonts w:hint="eastAsia" w:ascii="Times New Roman" w:hAnsi="Times New Roman" w:eastAsia="方正仿宋简体" w:cs="Times New Roman"/>
            <w:sz w:val="32"/>
            <w:szCs w:val="32"/>
            <w:lang w:val="en-US" w:eastAsia="zh-CN"/>
          </w:rPr>
          <w:t xml:space="preserve"> </w:t>
        </w:r>
      </w:ins>
      <w:r>
        <w:rPr>
          <w:rFonts w:hint="eastAsia" w:ascii="Times New Roman" w:hAnsi="Times New Roman" w:eastAsia="方正仿宋简体" w:cs="Times New Roman"/>
          <w:sz w:val="32"/>
          <w:szCs w:val="32"/>
          <w:lang w:val="en-US" w:eastAsia="zh-CN"/>
        </w:rPr>
        <w:t>1.本表格一律用A4纸填写，须装订整齐。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2.“单位类型”一项，“企业所有制形式”按照国有、合资、民营、其他等类型填写；“事业单位分类情况”按照参公事业单位、公益一类、公益二类、其他类型填写。其他类型均请注明具体情况。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3.“设站类型”一项，请如实填写博士后科研工作站或博士后创新实践基地。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4.填表须内容详实、重点突出、数据真实，不可虚报或留空。在填写过程中，如个别项目填报内容字数较多，可在不改变表格整体格式情况下适当调整表格大小。</w:t>
      </w:r>
    </w:p>
    <w:p>
      <w:pPr>
        <w:pStyle w:val="2"/>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pStyle w:val="2"/>
        <w:rPr>
          <w:rFonts w:hint="eastAsia"/>
          <w:lang w:val="en-US" w:eastAsia="zh-CN"/>
        </w:rPr>
      </w:pP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jc w:val="both"/>
        <w:textAlignment w:val="auto"/>
        <w:rPr>
          <w:ins w:id="269" w:author="瞿腊梅" w:date="2022-04-02T15:01:35Z"/>
          <w:rFonts w:hint="eastAsia" w:ascii="方正黑体简体" w:hAnsi="方正黑体简体" w:eastAsia="方正黑体简体" w:cs="方正黑体简体"/>
          <w:sz w:val="32"/>
          <w:szCs w:val="32"/>
          <w:lang w:val="en-US" w:eastAsia="zh-CN"/>
        </w:rPr>
        <w:sectPr>
          <w:pgSz w:w="11906" w:h="16838"/>
          <w:pgMar w:top="1701" w:right="1587" w:bottom="1701" w:left="1587" w:header="851" w:footer="1134" w:gutter="0"/>
          <w:pgNumType w:fmt="decimal"/>
          <w:cols w:space="0" w:num="1"/>
          <w:rtlGutter w:val="0"/>
          <w:docGrid w:type="lines" w:linePitch="312" w:charSpace="0"/>
        </w:sectPr>
        <w:pPrChange w:id="268" w:author="瞿腊梅" w:date="2022-04-02T15:01:29Z">
          <w:pPr>
            <w:keepNext w:val="0"/>
            <w:keepLines w:val="0"/>
            <w:pageBreakBefore w:val="0"/>
            <w:widowControl w:val="0"/>
            <w:numPr>
              <w:ilvl w:val="0"/>
              <w:numId w:val="5"/>
            </w:numPr>
            <w:kinsoku/>
            <w:wordWrap/>
            <w:overflowPunct/>
            <w:topLinePunct w:val="0"/>
            <w:autoSpaceDE/>
            <w:autoSpaceDN/>
            <w:bidi w:val="0"/>
            <w:adjustRightInd/>
            <w:snapToGrid/>
            <w:spacing w:line="600" w:lineRule="exact"/>
            <w:jc w:val="both"/>
            <w:textAlignment w:val="auto"/>
          </w:pPr>
        </w:pPrChange>
      </w:pP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jc w:val="both"/>
        <w:textAlignment w:val="auto"/>
        <w:rPr>
          <w:ins w:id="271" w:author="瞿腊梅" w:date="2022-04-02T15:01:37Z"/>
          <w:rFonts w:hint="eastAsia" w:ascii="方正黑体简体" w:hAnsi="方正黑体简体" w:eastAsia="方正黑体简体" w:cs="方正黑体简体"/>
          <w:sz w:val="32"/>
          <w:szCs w:val="32"/>
          <w:lang w:val="en-US" w:eastAsia="zh-CN"/>
        </w:rPr>
        <w:pPrChange w:id="270" w:author="瞿腊梅" w:date="2022-04-02T15:01:29Z">
          <w:pPr>
            <w:keepNext w:val="0"/>
            <w:keepLines w:val="0"/>
            <w:pageBreakBefore w:val="0"/>
            <w:widowControl w:val="0"/>
            <w:numPr>
              <w:ilvl w:val="0"/>
              <w:numId w:val="5"/>
            </w:numPr>
            <w:kinsoku/>
            <w:wordWrap/>
            <w:overflowPunct/>
            <w:topLinePunct w:val="0"/>
            <w:autoSpaceDE/>
            <w:autoSpaceDN/>
            <w:bidi w:val="0"/>
            <w:adjustRightInd/>
            <w:snapToGrid/>
            <w:spacing w:line="600" w:lineRule="exact"/>
            <w:jc w:val="both"/>
            <w:textAlignment w:val="auto"/>
          </w:pPr>
        </w:pPrChange>
      </w:pPr>
      <w:ins w:id="272" w:author="瞿腊梅" w:date="2022-04-02T15:01:30Z">
        <w:r>
          <w:rPr>
            <w:rFonts w:hint="eastAsia" w:ascii="方正黑体简体" w:hAnsi="方正黑体简体" w:eastAsia="方正黑体简体" w:cs="方正黑体简体"/>
            <w:sz w:val="32"/>
            <w:szCs w:val="32"/>
            <w:lang w:val="en-US" w:eastAsia="zh-CN"/>
          </w:rPr>
          <w:t>一</w:t>
        </w:r>
      </w:ins>
      <w:ins w:id="273" w:author="瞿腊梅" w:date="2022-04-02T15:01:31Z">
        <w:r>
          <w:rPr>
            <w:rFonts w:hint="eastAsia" w:ascii="方正黑体简体" w:hAnsi="方正黑体简体" w:eastAsia="方正黑体简体" w:cs="方正黑体简体"/>
            <w:sz w:val="32"/>
            <w:szCs w:val="32"/>
            <w:lang w:val="en-US" w:eastAsia="zh-CN"/>
          </w:rPr>
          <w:t>、</w:t>
        </w:r>
      </w:ins>
      <w:r>
        <w:rPr>
          <w:rFonts w:hint="eastAsia" w:ascii="方正黑体简体" w:hAnsi="方正黑体简体" w:eastAsia="方正黑体简体" w:cs="方正黑体简体"/>
          <w:sz w:val="32"/>
          <w:szCs w:val="32"/>
          <w:lang w:val="en-US" w:eastAsia="zh-CN"/>
        </w:rPr>
        <w:t>申报单位基本情况</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jc w:val="both"/>
        <w:textAlignment w:val="auto"/>
        <w:rPr>
          <w:rFonts w:hint="eastAsia" w:ascii="方正黑体简体" w:hAnsi="方正黑体简体" w:eastAsia="方正黑体简体" w:cs="方正黑体简体"/>
          <w:sz w:val="32"/>
          <w:szCs w:val="32"/>
          <w:lang w:val="en-US" w:eastAsia="zh-CN"/>
        </w:rPr>
        <w:pPrChange w:id="274" w:author="瞿腊梅" w:date="2022-04-02T15:01:29Z">
          <w:pPr>
            <w:keepNext w:val="0"/>
            <w:keepLines w:val="0"/>
            <w:pageBreakBefore w:val="0"/>
            <w:widowControl w:val="0"/>
            <w:numPr>
              <w:ilvl w:val="0"/>
              <w:numId w:val="5"/>
            </w:numPr>
            <w:kinsoku/>
            <w:wordWrap/>
            <w:overflowPunct/>
            <w:topLinePunct w:val="0"/>
            <w:autoSpaceDE/>
            <w:autoSpaceDN/>
            <w:bidi w:val="0"/>
            <w:adjustRightInd/>
            <w:snapToGrid/>
            <w:spacing w:line="600" w:lineRule="exact"/>
            <w:jc w:val="both"/>
            <w:textAlignment w:val="auto"/>
          </w:pPr>
        </w:pPrChange>
      </w:pPr>
    </w:p>
    <w:tbl>
      <w:tblPr>
        <w:tblStyle w:val="7"/>
        <w:tblW w:w="93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Change w:id="275" w:author="瞿腊梅" w:date="2022-04-02T15:03:19Z">
          <w:tblPr>
            <w:tblStyle w:val="7"/>
            <w:tblW w:w="10087"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PrChange>
      </w:tblPr>
      <w:tblGrid>
        <w:gridCol w:w="1867"/>
        <w:gridCol w:w="1485"/>
        <w:gridCol w:w="2118"/>
        <w:gridCol w:w="1593"/>
        <w:gridCol w:w="1313"/>
        <w:gridCol w:w="1000"/>
        <w:tblGridChange w:id="276">
          <w:tblGrid>
            <w:gridCol w:w="1950"/>
            <w:gridCol w:w="1725"/>
            <w:gridCol w:w="2194"/>
            <w:gridCol w:w="1593"/>
            <w:gridCol w:w="1313"/>
            <w:gridCol w:w="1312"/>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277" w:author="瞿腊梅" w:date="2022-04-02T15:03:19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805" w:hRule="atLeast"/>
          <w:jc w:val="center"/>
        </w:trPr>
        <w:tc>
          <w:tcPr>
            <w:tcW w:w="1867" w:type="dxa"/>
            <w:vAlign w:val="center"/>
            <w:tcPrChange w:id="278" w:author="瞿腊梅" w:date="2022-04-02T15:03:19Z">
              <w:tcPr>
                <w:tcW w:w="19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279" w:author="瞿腊梅" w:date="2022-04-02T15:01:44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280" w:author="瞿腊梅" w:date="2022-04-02T15:01:44Z">
                  <w:rPr>
                    <w:rFonts w:hint="eastAsia" w:ascii="方正仿宋简体" w:hAnsi="方正仿宋简体" w:eastAsia="方正仿宋简体" w:cs="方正仿宋简体"/>
                    <w:sz w:val="32"/>
                    <w:szCs w:val="32"/>
                    <w:vertAlign w:val="baseline"/>
                    <w:lang w:val="en-US" w:eastAsia="zh-CN"/>
                  </w:rPr>
                </w:rPrChange>
              </w:rPr>
              <w:t>单位全称</w:t>
            </w:r>
          </w:p>
        </w:tc>
        <w:tc>
          <w:tcPr>
            <w:tcW w:w="7509" w:type="dxa"/>
            <w:gridSpan w:val="5"/>
            <w:vAlign w:val="center"/>
            <w:tcPrChange w:id="281" w:author="瞿腊梅" w:date="2022-04-02T15:03:19Z">
              <w:tcPr>
                <w:tcW w:w="8137" w:type="dxa"/>
                <w:gridSpan w:val="5"/>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282" w:author="瞿腊梅" w:date="2022-04-02T15:01:44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283" w:author="瞿腊梅" w:date="2022-04-02T15:03:19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805" w:hRule="atLeast"/>
          <w:jc w:val="center"/>
        </w:trPr>
        <w:tc>
          <w:tcPr>
            <w:tcW w:w="1867" w:type="dxa"/>
            <w:vMerge w:val="restart"/>
            <w:vAlign w:val="center"/>
            <w:tcPrChange w:id="284" w:author="瞿腊梅" w:date="2022-04-02T15:03:19Z">
              <w:tcPr>
                <w:tcW w:w="1950" w:type="dxa"/>
                <w:vMerge w:val="restart"/>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285" w:author="瞿腊梅" w:date="2022-04-02T15:01:44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286" w:author="瞿腊梅" w:date="2022-04-02T15:01:44Z">
                  <w:rPr>
                    <w:rFonts w:hint="eastAsia" w:ascii="方正仿宋简体" w:hAnsi="方正仿宋简体" w:eastAsia="方正仿宋简体" w:cs="方正仿宋简体"/>
                    <w:sz w:val="32"/>
                    <w:szCs w:val="32"/>
                    <w:vertAlign w:val="baseline"/>
                    <w:lang w:val="en-US" w:eastAsia="zh-CN"/>
                  </w:rPr>
                </w:rPrChange>
              </w:rPr>
              <w:t>单位类型</w:t>
            </w:r>
          </w:p>
        </w:tc>
        <w:tc>
          <w:tcPr>
            <w:tcW w:w="1485" w:type="dxa"/>
            <w:vAlign w:val="center"/>
            <w:tcPrChange w:id="287" w:author="瞿腊梅" w:date="2022-04-02T15:03:19Z">
              <w:tcPr>
                <w:tcW w:w="1725"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288" w:author="瞿腊梅" w:date="2022-04-02T15:01:44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289" w:author="瞿腊梅" w:date="2022-04-02T15:01:44Z">
                  <w:rPr>
                    <w:rFonts w:hint="eastAsia" w:ascii="方正仿宋简体" w:hAnsi="方正仿宋简体" w:eastAsia="方正仿宋简体" w:cs="方正仿宋简体"/>
                    <w:sz w:val="32"/>
                    <w:szCs w:val="32"/>
                    <w:vertAlign w:val="baseline"/>
                    <w:lang w:val="en-US" w:eastAsia="zh-CN"/>
                  </w:rPr>
                </w:rPrChange>
              </w:rPr>
              <w:t>企业</w:t>
            </w:r>
          </w:p>
        </w:tc>
        <w:tc>
          <w:tcPr>
            <w:tcW w:w="2118" w:type="dxa"/>
            <w:vAlign w:val="center"/>
            <w:tcPrChange w:id="290" w:author="瞿腊梅" w:date="2022-04-02T15:03:19Z">
              <w:tcPr>
                <w:tcW w:w="2194"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291" w:author="瞿腊梅" w:date="2022-04-02T15:01:44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292" w:author="瞿腊梅" w:date="2022-04-02T15:01:44Z">
                  <w:rPr>
                    <w:rFonts w:hint="eastAsia" w:ascii="方正仿宋简体" w:hAnsi="方正仿宋简体" w:eastAsia="方正仿宋简体" w:cs="方正仿宋简体"/>
                    <w:sz w:val="32"/>
                    <w:szCs w:val="32"/>
                    <w:vertAlign w:val="baseline"/>
                    <w:lang w:val="en-US" w:eastAsia="zh-CN"/>
                  </w:rPr>
                </w:rPrChange>
              </w:rPr>
              <w:t>所有制形式</w:t>
            </w:r>
          </w:p>
        </w:tc>
        <w:tc>
          <w:tcPr>
            <w:tcW w:w="3906" w:type="dxa"/>
            <w:gridSpan w:val="3"/>
            <w:vAlign w:val="center"/>
            <w:tcPrChange w:id="293" w:author="瞿腊梅" w:date="2022-04-02T15:03:19Z">
              <w:tcPr>
                <w:tcW w:w="4218" w:type="dxa"/>
                <w:gridSpan w:val="3"/>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294" w:author="瞿腊梅" w:date="2022-04-02T15:01:44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295" w:author="瞿腊梅" w:date="2022-04-02T15:03:19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805" w:hRule="atLeast"/>
          <w:jc w:val="center"/>
        </w:trPr>
        <w:tc>
          <w:tcPr>
            <w:tcW w:w="1867" w:type="dxa"/>
            <w:vMerge w:val="continue"/>
            <w:vAlign w:val="center"/>
            <w:tcPrChange w:id="296" w:author="瞿腊梅" w:date="2022-04-02T15:03:19Z">
              <w:tcPr>
                <w:tcW w:w="1950" w:type="dxa"/>
                <w:vMerge w:val="continue"/>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297" w:author="瞿腊梅" w:date="2022-04-02T15:01:44Z">
                  <w:rPr>
                    <w:rFonts w:hint="eastAsia" w:ascii="方正仿宋简体" w:hAnsi="方正仿宋简体" w:eastAsia="方正仿宋简体" w:cs="方正仿宋简体"/>
                    <w:sz w:val="32"/>
                    <w:szCs w:val="32"/>
                    <w:vertAlign w:val="baseline"/>
                    <w:lang w:val="en-US" w:eastAsia="zh-CN"/>
                  </w:rPr>
                </w:rPrChange>
              </w:rPr>
            </w:pPr>
          </w:p>
        </w:tc>
        <w:tc>
          <w:tcPr>
            <w:tcW w:w="1485" w:type="dxa"/>
            <w:vAlign w:val="center"/>
            <w:tcPrChange w:id="298" w:author="瞿腊梅" w:date="2022-04-02T15:03:19Z">
              <w:tcPr>
                <w:tcW w:w="1725"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299" w:author="瞿腊梅" w:date="2022-04-02T15:01:44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00" w:author="瞿腊梅" w:date="2022-04-02T15:01:44Z">
                  <w:rPr>
                    <w:rFonts w:hint="eastAsia" w:ascii="方正仿宋简体" w:hAnsi="方正仿宋简体" w:eastAsia="方正仿宋简体" w:cs="方正仿宋简体"/>
                    <w:sz w:val="32"/>
                    <w:szCs w:val="32"/>
                    <w:vertAlign w:val="baseline"/>
                    <w:lang w:val="en-US" w:eastAsia="zh-CN"/>
                  </w:rPr>
                </w:rPrChange>
              </w:rPr>
              <w:t>事业单位</w:t>
            </w:r>
          </w:p>
        </w:tc>
        <w:tc>
          <w:tcPr>
            <w:tcW w:w="2118" w:type="dxa"/>
            <w:vAlign w:val="center"/>
            <w:tcPrChange w:id="301" w:author="瞿腊梅" w:date="2022-04-02T15:03:19Z">
              <w:tcPr>
                <w:tcW w:w="2194"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02" w:author="瞿腊梅" w:date="2022-04-02T15:01:44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03" w:author="瞿腊梅" w:date="2022-04-02T15:01:44Z">
                  <w:rPr>
                    <w:rFonts w:hint="eastAsia" w:ascii="方正仿宋简体" w:hAnsi="方正仿宋简体" w:eastAsia="方正仿宋简体" w:cs="方正仿宋简体"/>
                    <w:sz w:val="32"/>
                    <w:szCs w:val="32"/>
                    <w:vertAlign w:val="baseline"/>
                    <w:lang w:val="en-US" w:eastAsia="zh-CN"/>
                  </w:rPr>
                </w:rPrChange>
              </w:rPr>
              <w:t>分类情况</w:t>
            </w:r>
          </w:p>
        </w:tc>
        <w:tc>
          <w:tcPr>
            <w:tcW w:w="3906" w:type="dxa"/>
            <w:gridSpan w:val="3"/>
            <w:vAlign w:val="center"/>
            <w:tcPrChange w:id="304" w:author="瞿腊梅" w:date="2022-04-02T15:03:19Z">
              <w:tcPr>
                <w:tcW w:w="4218" w:type="dxa"/>
                <w:gridSpan w:val="3"/>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05" w:author="瞿腊梅" w:date="2022-04-02T15:01:44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306" w:author="瞿腊梅" w:date="2022-04-02T15:03:19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805" w:hRule="atLeast"/>
          <w:jc w:val="center"/>
        </w:trPr>
        <w:tc>
          <w:tcPr>
            <w:tcW w:w="1867" w:type="dxa"/>
            <w:vAlign w:val="center"/>
            <w:tcPrChange w:id="307" w:author="瞿腊梅" w:date="2022-04-02T15:03:19Z">
              <w:tcPr>
                <w:tcW w:w="19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08" w:author="瞿腊梅" w:date="2022-04-02T15:01:44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09" w:author="瞿腊梅" w:date="2022-04-02T15:01:44Z">
                  <w:rPr>
                    <w:rFonts w:hint="eastAsia" w:ascii="方正仿宋简体" w:hAnsi="方正仿宋简体" w:eastAsia="方正仿宋简体" w:cs="方正仿宋简体"/>
                    <w:sz w:val="32"/>
                    <w:szCs w:val="32"/>
                    <w:vertAlign w:val="baseline"/>
                    <w:lang w:val="en-US" w:eastAsia="zh-CN"/>
                  </w:rPr>
                </w:rPrChange>
              </w:rPr>
              <w:t>通讯地址</w:t>
            </w:r>
          </w:p>
        </w:tc>
        <w:tc>
          <w:tcPr>
            <w:tcW w:w="7509" w:type="dxa"/>
            <w:gridSpan w:val="5"/>
            <w:vAlign w:val="center"/>
            <w:tcPrChange w:id="310" w:author="瞿腊梅" w:date="2022-04-02T15:03:19Z">
              <w:tcPr>
                <w:tcW w:w="8137" w:type="dxa"/>
                <w:gridSpan w:val="5"/>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11" w:author="瞿腊梅" w:date="2022-04-02T15:01:44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312" w:author="瞿腊梅" w:date="2022-04-02T15:03:19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805" w:hRule="atLeast"/>
          <w:jc w:val="center"/>
        </w:trPr>
        <w:tc>
          <w:tcPr>
            <w:tcW w:w="1867" w:type="dxa"/>
            <w:vAlign w:val="center"/>
            <w:tcPrChange w:id="313" w:author="瞿腊梅" w:date="2022-04-02T15:03:19Z">
              <w:tcPr>
                <w:tcW w:w="19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14" w:author="瞿腊梅" w:date="2022-04-02T15:01:44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15" w:author="瞿腊梅" w:date="2022-04-02T15:01:44Z">
                  <w:rPr>
                    <w:rFonts w:hint="eastAsia" w:ascii="方正仿宋简体" w:hAnsi="方正仿宋简体" w:eastAsia="方正仿宋简体" w:cs="方正仿宋简体"/>
                    <w:sz w:val="32"/>
                    <w:szCs w:val="32"/>
                    <w:vertAlign w:val="baseline"/>
                    <w:lang w:val="en-US" w:eastAsia="zh-CN"/>
                  </w:rPr>
                </w:rPrChange>
              </w:rPr>
              <w:t>法人代表</w:t>
            </w:r>
          </w:p>
        </w:tc>
        <w:tc>
          <w:tcPr>
            <w:tcW w:w="1485" w:type="dxa"/>
            <w:vAlign w:val="center"/>
            <w:tcPrChange w:id="316" w:author="瞿腊梅" w:date="2022-04-02T15:03:19Z">
              <w:tcPr>
                <w:tcW w:w="1725"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方正仿宋简体" w:hAnsi="方正仿宋简体" w:eastAsia="方正仿宋简体" w:cs="方正仿宋简体"/>
                <w:sz w:val="30"/>
                <w:szCs w:val="30"/>
                <w:vertAlign w:val="baseline"/>
                <w:lang w:val="en-US" w:eastAsia="zh-CN"/>
                <w:rPrChange w:id="317" w:author="瞿腊梅" w:date="2022-04-02T15:01:44Z">
                  <w:rPr>
                    <w:rFonts w:hint="default" w:ascii="方正仿宋简体" w:hAnsi="方正仿宋简体" w:eastAsia="方正仿宋简体" w:cs="方正仿宋简体"/>
                    <w:sz w:val="32"/>
                    <w:szCs w:val="32"/>
                    <w:vertAlign w:val="baseline"/>
                    <w:lang w:val="en-US" w:eastAsia="zh-CN"/>
                  </w:rPr>
                </w:rPrChange>
              </w:rPr>
            </w:pPr>
          </w:p>
        </w:tc>
        <w:tc>
          <w:tcPr>
            <w:tcW w:w="2118" w:type="dxa"/>
            <w:vAlign w:val="center"/>
            <w:tcPrChange w:id="318" w:author="瞿腊梅" w:date="2022-04-02T15:03:19Z">
              <w:tcPr>
                <w:tcW w:w="2194"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19" w:author="瞿腊梅" w:date="2022-04-02T15:01:44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20" w:author="瞿腊梅" w:date="2022-04-02T15:01:44Z">
                  <w:rPr>
                    <w:rFonts w:hint="eastAsia" w:ascii="方正仿宋简体" w:hAnsi="方正仿宋简体" w:eastAsia="方正仿宋简体" w:cs="方正仿宋简体"/>
                    <w:sz w:val="32"/>
                    <w:szCs w:val="32"/>
                    <w:vertAlign w:val="baseline"/>
                    <w:lang w:val="en-US" w:eastAsia="zh-CN"/>
                  </w:rPr>
                </w:rPrChange>
              </w:rPr>
              <w:t>联系电话</w:t>
            </w:r>
          </w:p>
        </w:tc>
        <w:tc>
          <w:tcPr>
            <w:tcW w:w="3906" w:type="dxa"/>
            <w:gridSpan w:val="3"/>
            <w:vAlign w:val="center"/>
            <w:tcPrChange w:id="321" w:author="瞿腊梅" w:date="2022-04-02T15:03:19Z">
              <w:tcPr>
                <w:tcW w:w="4218" w:type="dxa"/>
                <w:gridSpan w:val="3"/>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22" w:author="瞿腊梅" w:date="2022-04-02T15:01:44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323" w:author="瞿腊梅" w:date="2022-04-02T15:03:19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805" w:hRule="atLeast"/>
          <w:jc w:val="center"/>
        </w:trPr>
        <w:tc>
          <w:tcPr>
            <w:tcW w:w="1867" w:type="dxa"/>
            <w:vAlign w:val="center"/>
            <w:tcPrChange w:id="324" w:author="瞿腊梅" w:date="2022-04-02T15:03:19Z">
              <w:tcPr>
                <w:tcW w:w="19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25" w:author="瞿腊梅" w:date="2022-04-02T15:01:44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26" w:author="瞿腊梅" w:date="2022-04-02T15:01:44Z">
                  <w:rPr>
                    <w:rFonts w:hint="eastAsia" w:ascii="方正仿宋简体" w:hAnsi="方正仿宋简体" w:eastAsia="方正仿宋简体" w:cs="方正仿宋简体"/>
                    <w:sz w:val="32"/>
                    <w:szCs w:val="32"/>
                    <w:vertAlign w:val="baseline"/>
                    <w:lang w:val="en-US" w:eastAsia="zh-CN"/>
                  </w:rPr>
                </w:rPrChange>
              </w:rPr>
              <w:t>联系人</w:t>
            </w:r>
          </w:p>
        </w:tc>
        <w:tc>
          <w:tcPr>
            <w:tcW w:w="1485" w:type="dxa"/>
            <w:vAlign w:val="center"/>
            <w:tcPrChange w:id="327" w:author="瞿腊梅" w:date="2022-04-02T15:03:19Z">
              <w:tcPr>
                <w:tcW w:w="1725"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28" w:author="瞿腊梅" w:date="2022-04-02T15:01:44Z">
                  <w:rPr>
                    <w:rFonts w:hint="eastAsia" w:ascii="方正仿宋简体" w:hAnsi="方正仿宋简体" w:eastAsia="方正仿宋简体" w:cs="方正仿宋简体"/>
                    <w:sz w:val="32"/>
                    <w:szCs w:val="32"/>
                    <w:vertAlign w:val="baseline"/>
                    <w:lang w:val="en-US" w:eastAsia="zh-CN"/>
                  </w:rPr>
                </w:rPrChange>
              </w:rPr>
            </w:pPr>
          </w:p>
        </w:tc>
        <w:tc>
          <w:tcPr>
            <w:tcW w:w="2118" w:type="dxa"/>
            <w:vAlign w:val="center"/>
            <w:tcPrChange w:id="329" w:author="瞿腊梅" w:date="2022-04-02T15:03:19Z">
              <w:tcPr>
                <w:tcW w:w="2194"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30" w:author="瞿腊梅" w:date="2022-04-02T15:01:44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31" w:author="瞿腊梅" w:date="2022-04-02T15:01:44Z">
                  <w:rPr>
                    <w:rFonts w:hint="eastAsia" w:ascii="方正仿宋简体" w:hAnsi="方正仿宋简体" w:eastAsia="方正仿宋简体" w:cs="方正仿宋简体"/>
                    <w:sz w:val="32"/>
                    <w:szCs w:val="32"/>
                    <w:vertAlign w:val="baseline"/>
                    <w:lang w:val="en-US" w:eastAsia="zh-CN"/>
                  </w:rPr>
                </w:rPrChange>
              </w:rPr>
              <w:t>联系电话</w:t>
            </w:r>
          </w:p>
        </w:tc>
        <w:tc>
          <w:tcPr>
            <w:tcW w:w="3906" w:type="dxa"/>
            <w:gridSpan w:val="3"/>
            <w:vAlign w:val="center"/>
            <w:tcPrChange w:id="332" w:author="瞿腊梅" w:date="2022-04-02T15:03:19Z">
              <w:tcPr>
                <w:tcW w:w="4218" w:type="dxa"/>
                <w:gridSpan w:val="3"/>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33" w:author="瞿腊梅" w:date="2022-04-02T15:01:44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334" w:author="瞿腊梅" w:date="2022-04-02T15:03:19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805" w:hRule="atLeast"/>
          <w:jc w:val="center"/>
        </w:trPr>
        <w:tc>
          <w:tcPr>
            <w:tcW w:w="1867" w:type="dxa"/>
            <w:vAlign w:val="center"/>
            <w:tcPrChange w:id="335" w:author="瞿腊梅" w:date="2022-04-02T15:03:19Z">
              <w:tcPr>
                <w:tcW w:w="19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ins w:id="336" w:author="瞿腊梅" w:date="2022-04-02T15:01:49Z"/>
                <w:rFonts w:hint="eastAsia" w:ascii="方正仿宋简体" w:hAnsi="方正仿宋简体" w:eastAsia="方正仿宋简体" w:cs="方正仿宋简体"/>
                <w:sz w:val="30"/>
                <w:szCs w:val="30"/>
                <w:vertAlign w:val="baseline"/>
                <w:lang w:val="en-US" w:eastAsia="zh-CN"/>
              </w:rPr>
            </w:pPr>
            <w:r>
              <w:rPr>
                <w:rFonts w:hint="eastAsia" w:ascii="方正仿宋简体" w:hAnsi="方正仿宋简体" w:eastAsia="方正仿宋简体" w:cs="方正仿宋简体"/>
                <w:sz w:val="30"/>
                <w:szCs w:val="30"/>
                <w:vertAlign w:val="baseline"/>
                <w:lang w:val="en-US" w:eastAsia="zh-CN"/>
                <w:rPrChange w:id="337" w:author="瞿腊梅" w:date="2022-04-02T15:01:44Z">
                  <w:rPr>
                    <w:rFonts w:hint="eastAsia" w:ascii="方正仿宋简体" w:hAnsi="方正仿宋简体" w:eastAsia="方正仿宋简体" w:cs="方正仿宋简体"/>
                    <w:sz w:val="32"/>
                    <w:szCs w:val="32"/>
                    <w:vertAlign w:val="baseline"/>
                    <w:lang w:val="en-US" w:eastAsia="zh-CN"/>
                  </w:rPr>
                </w:rPrChange>
              </w:rPr>
              <w:t>单位</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38" w:author="瞿腊梅" w:date="2022-04-02T15:01:44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39" w:author="瞿腊梅" w:date="2022-04-02T15:01:44Z">
                  <w:rPr>
                    <w:rFonts w:hint="eastAsia" w:ascii="方正仿宋简体" w:hAnsi="方正仿宋简体" w:eastAsia="方正仿宋简体" w:cs="方正仿宋简体"/>
                    <w:sz w:val="32"/>
                    <w:szCs w:val="32"/>
                    <w:vertAlign w:val="baseline"/>
                    <w:lang w:val="en-US" w:eastAsia="zh-CN"/>
                  </w:rPr>
                </w:rPrChange>
              </w:rPr>
              <w:t>总人数</w:t>
            </w:r>
          </w:p>
        </w:tc>
        <w:tc>
          <w:tcPr>
            <w:tcW w:w="1485" w:type="dxa"/>
            <w:vAlign w:val="center"/>
            <w:tcPrChange w:id="340" w:author="瞿腊梅" w:date="2022-04-02T15:03:19Z">
              <w:tcPr>
                <w:tcW w:w="1725"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41" w:author="瞿腊梅" w:date="2022-04-02T15:01:44Z">
                  <w:rPr>
                    <w:rFonts w:hint="eastAsia" w:ascii="方正仿宋简体" w:hAnsi="方正仿宋简体" w:eastAsia="方正仿宋简体" w:cs="方正仿宋简体"/>
                    <w:sz w:val="32"/>
                    <w:szCs w:val="32"/>
                    <w:vertAlign w:val="baseline"/>
                    <w:lang w:val="en-US" w:eastAsia="zh-CN"/>
                  </w:rPr>
                </w:rPrChange>
              </w:rPr>
            </w:pPr>
          </w:p>
        </w:tc>
        <w:tc>
          <w:tcPr>
            <w:tcW w:w="2118" w:type="dxa"/>
            <w:vAlign w:val="center"/>
            <w:tcPrChange w:id="342" w:author="瞿腊梅" w:date="2022-04-02T15:03:19Z">
              <w:tcPr>
                <w:tcW w:w="2194"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43" w:author="瞿腊梅" w:date="2022-04-02T15:01:44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44" w:author="瞿腊梅" w:date="2022-04-02T15:01:44Z">
                  <w:rPr>
                    <w:rFonts w:hint="eastAsia" w:ascii="方正仿宋简体" w:hAnsi="方正仿宋简体" w:eastAsia="方正仿宋简体" w:cs="方正仿宋简体"/>
                    <w:sz w:val="32"/>
                    <w:szCs w:val="32"/>
                    <w:vertAlign w:val="baseline"/>
                    <w:lang w:val="en-US" w:eastAsia="zh-CN"/>
                  </w:rPr>
                </w:rPrChange>
              </w:rPr>
              <w:t>大学本科及硕士学历人数</w:t>
            </w:r>
          </w:p>
        </w:tc>
        <w:tc>
          <w:tcPr>
            <w:tcW w:w="1593" w:type="dxa"/>
            <w:vAlign w:val="center"/>
            <w:tcPrChange w:id="345" w:author="瞿腊梅" w:date="2022-04-02T15:03:19Z">
              <w:tcPr>
                <w:tcW w:w="1593"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46" w:author="瞿腊梅" w:date="2022-04-02T15:01:44Z">
                  <w:rPr>
                    <w:rFonts w:hint="eastAsia" w:ascii="方正仿宋简体" w:hAnsi="方正仿宋简体" w:eastAsia="方正仿宋简体" w:cs="方正仿宋简体"/>
                    <w:sz w:val="32"/>
                    <w:szCs w:val="32"/>
                    <w:vertAlign w:val="baseline"/>
                    <w:lang w:val="en-US" w:eastAsia="zh-CN"/>
                  </w:rPr>
                </w:rPrChange>
              </w:rPr>
            </w:pPr>
          </w:p>
        </w:tc>
        <w:tc>
          <w:tcPr>
            <w:tcW w:w="1313" w:type="dxa"/>
            <w:vAlign w:val="center"/>
            <w:tcPrChange w:id="347" w:author="瞿腊梅" w:date="2022-04-02T15:03:19Z">
              <w:tcPr>
                <w:tcW w:w="1313"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348" w:author="瞿腊梅" w:date="2022-04-02T15:01:44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49" w:author="瞿腊梅" w:date="2022-04-02T15:01:44Z">
                  <w:rPr>
                    <w:rFonts w:hint="eastAsia" w:ascii="方正仿宋简体" w:hAnsi="方正仿宋简体" w:eastAsia="方正仿宋简体" w:cs="方正仿宋简体"/>
                    <w:sz w:val="32"/>
                    <w:szCs w:val="32"/>
                    <w:vertAlign w:val="baseline"/>
                    <w:lang w:val="en-US" w:eastAsia="zh-CN"/>
                  </w:rPr>
                </w:rPrChange>
              </w:rPr>
              <w:t>博士学历人数</w:t>
            </w:r>
          </w:p>
        </w:tc>
        <w:tc>
          <w:tcPr>
            <w:tcW w:w="1000" w:type="dxa"/>
            <w:vAlign w:val="center"/>
            <w:tcPrChange w:id="350" w:author="瞿腊梅" w:date="2022-04-02T15:03:19Z">
              <w:tcPr>
                <w:tcW w:w="1312"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51" w:author="瞿腊梅" w:date="2022-04-02T15:01:44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352" w:author="瞿腊梅" w:date="2022-04-02T15:03:19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805" w:hRule="atLeast"/>
          <w:jc w:val="center"/>
        </w:trPr>
        <w:tc>
          <w:tcPr>
            <w:tcW w:w="1867" w:type="dxa"/>
            <w:vMerge w:val="restart"/>
            <w:vAlign w:val="center"/>
            <w:tcPrChange w:id="353" w:author="瞿腊梅" w:date="2022-04-02T15:03:19Z">
              <w:tcPr>
                <w:tcW w:w="1950" w:type="dxa"/>
                <w:vMerge w:val="restart"/>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ins w:id="354" w:author="瞿腊梅" w:date="2022-04-02T15:04:35Z"/>
                <w:rFonts w:hint="eastAsia" w:ascii="方正仿宋简体" w:hAnsi="方正仿宋简体" w:eastAsia="方正仿宋简体" w:cs="方正仿宋简体"/>
                <w:sz w:val="30"/>
                <w:szCs w:val="30"/>
                <w:vertAlign w:val="baseline"/>
                <w:lang w:val="en-US" w:eastAsia="zh-CN"/>
              </w:rPr>
            </w:pPr>
            <w:r>
              <w:rPr>
                <w:rFonts w:hint="eastAsia" w:ascii="方正仿宋简体" w:hAnsi="方正仿宋简体" w:eastAsia="方正仿宋简体" w:cs="方正仿宋简体"/>
                <w:sz w:val="30"/>
                <w:szCs w:val="30"/>
                <w:vertAlign w:val="baseline"/>
                <w:lang w:val="en-US" w:eastAsia="zh-CN"/>
                <w:rPrChange w:id="355" w:author="瞿腊梅" w:date="2022-04-02T15:01:44Z">
                  <w:rPr>
                    <w:rFonts w:hint="eastAsia" w:ascii="方正仿宋简体" w:hAnsi="方正仿宋简体" w:eastAsia="方正仿宋简体" w:cs="方正仿宋简体"/>
                    <w:sz w:val="32"/>
                    <w:szCs w:val="32"/>
                    <w:vertAlign w:val="baseline"/>
                    <w:lang w:val="en-US" w:eastAsia="zh-CN"/>
                  </w:rPr>
                </w:rPrChange>
              </w:rPr>
              <w:t>专业技术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56" w:author="瞿腊梅" w:date="2022-04-02T15:01:44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57" w:author="瞿腊梅" w:date="2022-04-02T15:01:44Z">
                  <w:rPr>
                    <w:rFonts w:hint="eastAsia" w:ascii="方正仿宋简体" w:hAnsi="方正仿宋简体" w:eastAsia="方正仿宋简体" w:cs="方正仿宋简体"/>
                    <w:sz w:val="32"/>
                    <w:szCs w:val="32"/>
                    <w:vertAlign w:val="baseline"/>
                    <w:lang w:val="en-US" w:eastAsia="zh-CN"/>
                  </w:rPr>
                </w:rPrChange>
              </w:rPr>
              <w:t>人才情况</w:t>
            </w:r>
          </w:p>
        </w:tc>
        <w:tc>
          <w:tcPr>
            <w:tcW w:w="1485" w:type="dxa"/>
            <w:vAlign w:val="center"/>
            <w:tcPrChange w:id="358" w:author="瞿腊梅" w:date="2022-04-02T15:03:19Z">
              <w:tcPr>
                <w:tcW w:w="1725"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59" w:author="瞿腊梅" w:date="2022-04-02T15:01:44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60" w:author="瞿腊梅" w:date="2022-04-02T15:01:44Z">
                  <w:rPr>
                    <w:rFonts w:hint="eastAsia" w:ascii="方正仿宋简体" w:hAnsi="方正仿宋简体" w:eastAsia="方正仿宋简体" w:cs="方正仿宋简体"/>
                    <w:sz w:val="32"/>
                    <w:szCs w:val="32"/>
                    <w:vertAlign w:val="baseline"/>
                    <w:lang w:val="en-US" w:eastAsia="zh-CN"/>
                  </w:rPr>
                </w:rPrChange>
              </w:rPr>
              <w:t>高级职称</w:t>
            </w:r>
          </w:p>
        </w:tc>
        <w:tc>
          <w:tcPr>
            <w:tcW w:w="2118" w:type="dxa"/>
            <w:vAlign w:val="center"/>
            <w:tcPrChange w:id="361" w:author="瞿腊梅" w:date="2022-04-02T15:03:19Z">
              <w:tcPr>
                <w:tcW w:w="2194"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62" w:author="瞿腊梅" w:date="2022-04-02T15:01:44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63" w:author="瞿腊梅" w:date="2022-04-02T15:01:44Z">
                  <w:rPr>
                    <w:rFonts w:hint="eastAsia" w:ascii="方正仿宋简体" w:hAnsi="方正仿宋简体" w:eastAsia="方正仿宋简体" w:cs="方正仿宋简体"/>
                    <w:sz w:val="32"/>
                    <w:szCs w:val="32"/>
                    <w:vertAlign w:val="baseline"/>
                    <w:lang w:val="en-US" w:eastAsia="zh-CN"/>
                  </w:rPr>
                </w:rPrChange>
              </w:rPr>
              <w:t>中级职称</w:t>
            </w:r>
          </w:p>
        </w:tc>
        <w:tc>
          <w:tcPr>
            <w:tcW w:w="1593" w:type="dxa"/>
            <w:vAlign w:val="center"/>
            <w:tcPrChange w:id="364" w:author="瞿腊梅" w:date="2022-04-02T15:03:19Z">
              <w:tcPr>
                <w:tcW w:w="1593"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65" w:author="瞿腊梅" w:date="2022-04-02T15:01:44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66" w:author="瞿腊梅" w:date="2022-04-02T15:01:44Z">
                  <w:rPr>
                    <w:rFonts w:hint="eastAsia" w:ascii="方正仿宋简体" w:hAnsi="方正仿宋简体" w:eastAsia="方正仿宋简体" w:cs="方正仿宋简体"/>
                    <w:sz w:val="32"/>
                    <w:szCs w:val="32"/>
                    <w:vertAlign w:val="baseline"/>
                    <w:lang w:val="en-US" w:eastAsia="zh-CN"/>
                  </w:rPr>
                </w:rPrChange>
              </w:rPr>
              <w:t>初级职称</w:t>
            </w:r>
          </w:p>
        </w:tc>
        <w:tc>
          <w:tcPr>
            <w:tcW w:w="2313" w:type="dxa"/>
            <w:gridSpan w:val="2"/>
            <w:vAlign w:val="center"/>
            <w:tcPrChange w:id="367" w:author="瞿腊梅" w:date="2022-04-02T15:03:19Z">
              <w:tcPr>
                <w:tcW w:w="2625" w:type="dxa"/>
                <w:gridSpan w:val="2"/>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68" w:author="瞿腊梅" w:date="2022-04-02T15:01:44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69" w:author="瞿腊梅" w:date="2022-04-02T15:01:44Z">
                  <w:rPr>
                    <w:rFonts w:hint="eastAsia" w:ascii="方正仿宋简体" w:hAnsi="方正仿宋简体" w:eastAsia="方正仿宋简体" w:cs="方正仿宋简体"/>
                    <w:sz w:val="32"/>
                    <w:szCs w:val="32"/>
                    <w:vertAlign w:val="baseline"/>
                    <w:lang w:val="en-US" w:eastAsia="zh-CN"/>
                  </w:rPr>
                </w:rPrChange>
              </w:rPr>
              <w:t>其他技术人员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370" w:author="瞿腊梅" w:date="2022-04-02T15:03:19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805" w:hRule="atLeast"/>
          <w:jc w:val="center"/>
        </w:trPr>
        <w:tc>
          <w:tcPr>
            <w:tcW w:w="1867" w:type="dxa"/>
            <w:vMerge w:val="continue"/>
            <w:vAlign w:val="center"/>
            <w:tcPrChange w:id="371" w:author="瞿腊梅" w:date="2022-04-02T15:03:19Z">
              <w:tcPr>
                <w:tcW w:w="1950" w:type="dxa"/>
                <w:vMerge w:val="continue"/>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72" w:author="瞿腊梅" w:date="2022-04-02T15:01:44Z">
                  <w:rPr>
                    <w:rFonts w:hint="eastAsia" w:ascii="方正仿宋简体" w:hAnsi="方正仿宋简体" w:eastAsia="方正仿宋简体" w:cs="方正仿宋简体"/>
                    <w:sz w:val="32"/>
                    <w:szCs w:val="32"/>
                    <w:vertAlign w:val="baseline"/>
                    <w:lang w:val="en-US" w:eastAsia="zh-CN"/>
                  </w:rPr>
                </w:rPrChange>
              </w:rPr>
            </w:pPr>
          </w:p>
        </w:tc>
        <w:tc>
          <w:tcPr>
            <w:tcW w:w="1485" w:type="dxa"/>
            <w:vAlign w:val="center"/>
            <w:tcPrChange w:id="373" w:author="瞿腊梅" w:date="2022-04-02T15:03:19Z">
              <w:tcPr>
                <w:tcW w:w="1725"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74" w:author="瞿腊梅" w:date="2022-04-02T15:01:44Z">
                  <w:rPr>
                    <w:rFonts w:hint="eastAsia" w:ascii="方正仿宋简体" w:hAnsi="方正仿宋简体" w:eastAsia="方正仿宋简体" w:cs="方正仿宋简体"/>
                    <w:sz w:val="32"/>
                    <w:szCs w:val="32"/>
                    <w:vertAlign w:val="baseline"/>
                    <w:lang w:val="en-US" w:eastAsia="zh-CN"/>
                  </w:rPr>
                </w:rPrChange>
              </w:rPr>
            </w:pPr>
          </w:p>
        </w:tc>
        <w:tc>
          <w:tcPr>
            <w:tcW w:w="2118" w:type="dxa"/>
            <w:vAlign w:val="center"/>
            <w:tcPrChange w:id="375" w:author="瞿腊梅" w:date="2022-04-02T15:03:19Z">
              <w:tcPr>
                <w:tcW w:w="2194"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76" w:author="瞿腊梅" w:date="2022-04-02T15:01:44Z">
                  <w:rPr>
                    <w:rFonts w:hint="eastAsia" w:ascii="方正仿宋简体" w:hAnsi="方正仿宋简体" w:eastAsia="方正仿宋简体" w:cs="方正仿宋简体"/>
                    <w:sz w:val="32"/>
                    <w:szCs w:val="32"/>
                    <w:vertAlign w:val="baseline"/>
                    <w:lang w:val="en-US" w:eastAsia="zh-CN"/>
                  </w:rPr>
                </w:rPrChange>
              </w:rPr>
            </w:pPr>
          </w:p>
        </w:tc>
        <w:tc>
          <w:tcPr>
            <w:tcW w:w="1593" w:type="dxa"/>
            <w:vAlign w:val="center"/>
            <w:tcPrChange w:id="377" w:author="瞿腊梅" w:date="2022-04-02T15:03:19Z">
              <w:tcPr>
                <w:tcW w:w="1593"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78" w:author="瞿腊梅" w:date="2022-04-02T15:01:44Z">
                  <w:rPr>
                    <w:rFonts w:hint="eastAsia" w:ascii="方正仿宋简体" w:hAnsi="方正仿宋简体" w:eastAsia="方正仿宋简体" w:cs="方正仿宋简体"/>
                    <w:sz w:val="32"/>
                    <w:szCs w:val="32"/>
                    <w:vertAlign w:val="baseline"/>
                    <w:lang w:val="en-US" w:eastAsia="zh-CN"/>
                  </w:rPr>
                </w:rPrChange>
              </w:rPr>
            </w:pPr>
          </w:p>
        </w:tc>
        <w:tc>
          <w:tcPr>
            <w:tcW w:w="2313" w:type="dxa"/>
            <w:gridSpan w:val="2"/>
            <w:vAlign w:val="center"/>
            <w:tcPrChange w:id="379" w:author="瞿腊梅" w:date="2022-04-02T15:03:19Z">
              <w:tcPr>
                <w:tcW w:w="2625" w:type="dxa"/>
                <w:gridSpan w:val="2"/>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80" w:author="瞿腊梅" w:date="2022-04-02T15:01:44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381" w:author="瞿腊梅" w:date="2022-04-02T15:03:19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805" w:hRule="atLeast"/>
          <w:jc w:val="center"/>
        </w:trPr>
        <w:tc>
          <w:tcPr>
            <w:tcW w:w="1867" w:type="dxa"/>
            <w:vAlign w:val="center"/>
            <w:tcPrChange w:id="382" w:author="瞿腊梅" w:date="2022-04-02T15:03:19Z">
              <w:tcPr>
                <w:tcW w:w="19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83" w:author="瞿腊梅" w:date="2022-04-02T15:01:44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84" w:author="瞿腊梅" w:date="2022-04-02T15:01:44Z">
                  <w:rPr>
                    <w:rFonts w:hint="eastAsia" w:ascii="方正仿宋简体" w:hAnsi="方正仿宋简体" w:eastAsia="方正仿宋简体" w:cs="方正仿宋简体"/>
                    <w:sz w:val="32"/>
                    <w:szCs w:val="32"/>
                    <w:vertAlign w:val="baseline"/>
                    <w:lang w:val="en-US" w:eastAsia="zh-CN"/>
                  </w:rPr>
                </w:rPrChange>
              </w:rPr>
              <w:t>设站类型</w:t>
            </w:r>
          </w:p>
        </w:tc>
        <w:tc>
          <w:tcPr>
            <w:tcW w:w="3603" w:type="dxa"/>
            <w:gridSpan w:val="2"/>
            <w:vAlign w:val="center"/>
            <w:tcPrChange w:id="385" w:author="瞿腊梅" w:date="2022-04-02T15:03:19Z">
              <w:tcPr>
                <w:tcW w:w="3919" w:type="dxa"/>
                <w:gridSpan w:val="2"/>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86" w:author="瞿腊梅" w:date="2022-04-02T15:01:44Z">
                  <w:rPr>
                    <w:rFonts w:hint="eastAsia" w:ascii="方正仿宋简体" w:hAnsi="方正仿宋简体" w:eastAsia="方正仿宋简体" w:cs="方正仿宋简体"/>
                    <w:sz w:val="32"/>
                    <w:szCs w:val="32"/>
                    <w:vertAlign w:val="baseline"/>
                    <w:lang w:val="en-US" w:eastAsia="zh-CN"/>
                  </w:rPr>
                </w:rPrChange>
              </w:rPr>
            </w:pPr>
          </w:p>
        </w:tc>
        <w:tc>
          <w:tcPr>
            <w:tcW w:w="1593" w:type="dxa"/>
            <w:vAlign w:val="center"/>
            <w:tcPrChange w:id="387" w:author="瞿腊梅" w:date="2022-04-02T15:03:19Z">
              <w:tcPr>
                <w:tcW w:w="1593"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88" w:author="瞿腊梅" w:date="2022-04-02T15:01:44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89" w:author="瞿腊梅" w:date="2022-04-02T15:01:44Z">
                  <w:rPr>
                    <w:rFonts w:hint="eastAsia" w:ascii="方正仿宋简体" w:hAnsi="方正仿宋简体" w:eastAsia="方正仿宋简体" w:cs="方正仿宋简体"/>
                    <w:sz w:val="32"/>
                    <w:szCs w:val="32"/>
                    <w:vertAlign w:val="baseline"/>
                    <w:lang w:val="en-US" w:eastAsia="zh-CN"/>
                  </w:rPr>
                </w:rPrChange>
              </w:rPr>
              <w:t>设站时间</w:t>
            </w:r>
          </w:p>
        </w:tc>
        <w:tc>
          <w:tcPr>
            <w:tcW w:w="2313" w:type="dxa"/>
            <w:gridSpan w:val="2"/>
            <w:vAlign w:val="center"/>
            <w:tcPrChange w:id="390" w:author="瞿腊梅" w:date="2022-04-02T15:03:19Z">
              <w:tcPr>
                <w:tcW w:w="2625" w:type="dxa"/>
                <w:gridSpan w:val="2"/>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91" w:author="瞿腊梅" w:date="2022-04-02T15:01:44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392" w:author="瞿腊梅" w:date="2022-04-02T15:04:0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1275" w:hRule="atLeast"/>
          <w:jc w:val="center"/>
        </w:trPr>
        <w:tc>
          <w:tcPr>
            <w:tcW w:w="1867" w:type="dxa"/>
            <w:vAlign w:val="center"/>
            <w:tcPrChange w:id="393" w:author="瞿腊梅" w:date="2022-04-02T15:04:04Z">
              <w:tcPr>
                <w:tcW w:w="19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ins w:id="394" w:author="瞿腊梅" w:date="2022-04-02T15:04:39Z"/>
                <w:rFonts w:hint="eastAsia" w:ascii="方正仿宋简体" w:hAnsi="方正仿宋简体" w:eastAsia="方正仿宋简体" w:cs="方正仿宋简体"/>
                <w:sz w:val="30"/>
                <w:szCs w:val="30"/>
                <w:vertAlign w:val="baseline"/>
                <w:lang w:val="en-US" w:eastAsia="zh-CN"/>
              </w:rPr>
            </w:pPr>
            <w:r>
              <w:rPr>
                <w:rFonts w:hint="eastAsia" w:ascii="方正仿宋简体" w:hAnsi="方正仿宋简体" w:eastAsia="方正仿宋简体" w:cs="方正仿宋简体"/>
                <w:sz w:val="30"/>
                <w:szCs w:val="30"/>
                <w:vertAlign w:val="baseline"/>
                <w:lang w:val="en-US" w:eastAsia="zh-CN"/>
                <w:rPrChange w:id="395" w:author="瞿腊梅" w:date="2022-04-02T15:01:44Z">
                  <w:rPr>
                    <w:rFonts w:hint="eastAsia" w:ascii="方正仿宋简体" w:hAnsi="方正仿宋简体" w:eastAsia="方正仿宋简体" w:cs="方正仿宋简体"/>
                    <w:sz w:val="32"/>
                    <w:szCs w:val="32"/>
                    <w:vertAlign w:val="baseline"/>
                    <w:lang w:val="en-US" w:eastAsia="zh-CN"/>
                  </w:rPr>
                </w:rPrChange>
              </w:rPr>
              <w:t>博士后工作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396" w:author="瞿腊梅" w:date="2022-04-02T15:01:44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397" w:author="瞿腊梅" w:date="2022-04-02T15:01:44Z">
                  <w:rPr>
                    <w:rFonts w:hint="eastAsia" w:ascii="方正仿宋简体" w:hAnsi="方正仿宋简体" w:eastAsia="方正仿宋简体" w:cs="方正仿宋简体"/>
                    <w:sz w:val="32"/>
                    <w:szCs w:val="32"/>
                    <w:vertAlign w:val="baseline"/>
                    <w:lang w:val="en-US" w:eastAsia="zh-CN"/>
                  </w:rPr>
                </w:rPrChange>
              </w:rPr>
              <w:t>开展情况</w:t>
            </w:r>
          </w:p>
        </w:tc>
        <w:tc>
          <w:tcPr>
            <w:tcW w:w="7509" w:type="dxa"/>
            <w:gridSpan w:val="5"/>
            <w:vAlign w:val="center"/>
            <w:tcPrChange w:id="398" w:author="瞿腊梅" w:date="2022-04-02T15:04:04Z">
              <w:tcPr>
                <w:tcW w:w="8137" w:type="dxa"/>
                <w:gridSpan w:val="5"/>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0"/>
                <w:szCs w:val="30"/>
                <w:vertAlign w:val="baseline"/>
                <w:lang w:val="en-US" w:eastAsia="zh-CN"/>
                <w:rPrChange w:id="399" w:author="瞿腊梅" w:date="2022-04-02T15:01:44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400" w:author="瞿腊梅" w:date="2022-04-02T15:04:11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1555" w:hRule="atLeast"/>
          <w:jc w:val="center"/>
        </w:trPr>
        <w:tc>
          <w:tcPr>
            <w:tcW w:w="1867" w:type="dxa"/>
            <w:vAlign w:val="center"/>
            <w:tcPrChange w:id="401" w:author="瞿腊梅" w:date="2022-04-02T15:04:11Z">
              <w:tcPr>
                <w:tcW w:w="1950" w:type="dxa"/>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ins w:id="402" w:author="瞿腊梅" w:date="2022-04-02T15:04:40Z"/>
                <w:rFonts w:hint="eastAsia" w:ascii="方正仿宋简体" w:hAnsi="方正仿宋简体" w:eastAsia="方正仿宋简体" w:cs="方正仿宋简体"/>
                <w:sz w:val="30"/>
                <w:szCs w:val="30"/>
                <w:vertAlign w:val="baseline"/>
                <w:lang w:val="en-US" w:eastAsia="zh-CN"/>
              </w:rPr>
            </w:pPr>
            <w:r>
              <w:rPr>
                <w:rFonts w:hint="eastAsia" w:ascii="方正仿宋简体" w:hAnsi="方正仿宋简体" w:eastAsia="方正仿宋简体" w:cs="方正仿宋简体"/>
                <w:sz w:val="30"/>
                <w:szCs w:val="30"/>
                <w:vertAlign w:val="baseline"/>
                <w:lang w:val="en-US" w:eastAsia="zh-CN"/>
                <w:rPrChange w:id="403" w:author="瞿腊梅" w:date="2022-04-02T15:01:44Z">
                  <w:rPr>
                    <w:rFonts w:hint="eastAsia" w:ascii="方正仿宋简体" w:hAnsi="方正仿宋简体" w:eastAsia="方正仿宋简体" w:cs="方正仿宋简体"/>
                    <w:sz w:val="32"/>
                    <w:szCs w:val="32"/>
                    <w:vertAlign w:val="baseline"/>
                    <w:lang w:val="en-US" w:eastAsia="zh-CN"/>
                  </w:rPr>
                </w:rPrChange>
              </w:rPr>
              <w:t>申报补贴</w:t>
            </w:r>
          </w:p>
          <w:p>
            <w:pPr>
              <w:pStyle w:val="2"/>
              <w:rPr>
                <w:del w:id="404" w:author="瞿腊梅" w:date="2022-04-02T15:04:42Z"/>
                <w:rFonts w:hint="default" w:eastAsia="仿宋_GB2312" w:asciiTheme="minorHAnsi" w:hAnsiTheme="minorHAnsi" w:cstheme="minorBidi"/>
                <w:sz w:val="28"/>
                <w:szCs w:val="28"/>
                <w:vertAlign w:val="baseline"/>
                <w:lang w:val="en-US" w:eastAsia="zh-CN"/>
                <w:rPrChange w:id="405" w:author="瞿腊梅" w:date="2022-04-02T15:01:44Z">
                  <w:rPr>
                    <w:del w:id="406" w:author="瞿腊梅" w:date="2022-04-02T15:04:42Z"/>
                    <w:rFonts w:hint="eastAsia" w:ascii="方正仿宋简体" w:hAnsi="方正仿宋简体" w:eastAsia="方正仿宋简体" w:cs="方正仿宋简体"/>
                    <w:sz w:val="32"/>
                    <w:szCs w:val="32"/>
                    <w:vertAlign w:val="baseline"/>
                    <w:lang w:val="en-US" w:eastAsia="zh-CN"/>
                  </w:rPr>
                </w:rPrChange>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0"/>
                <w:szCs w:val="30"/>
                <w:vertAlign w:val="baseline"/>
                <w:lang w:val="en-US" w:eastAsia="zh-CN"/>
                <w:rPrChange w:id="407" w:author="瞿腊梅" w:date="2022-04-02T15:01:44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08" w:author="瞿腊梅" w:date="2022-04-02T15:01:44Z">
                  <w:rPr>
                    <w:rFonts w:hint="eastAsia" w:ascii="方正仿宋简体" w:hAnsi="方正仿宋简体" w:eastAsia="方正仿宋简体" w:cs="方正仿宋简体"/>
                    <w:sz w:val="32"/>
                    <w:szCs w:val="32"/>
                    <w:vertAlign w:val="baseline"/>
                    <w:lang w:val="en-US" w:eastAsia="zh-CN"/>
                  </w:rPr>
                </w:rPrChange>
              </w:rPr>
              <w:t>类型</w:t>
            </w:r>
          </w:p>
        </w:tc>
        <w:tc>
          <w:tcPr>
            <w:tcW w:w="7509" w:type="dxa"/>
            <w:gridSpan w:val="5"/>
            <w:vAlign w:val="center"/>
            <w:tcPrChange w:id="409" w:author="瞿腊梅" w:date="2022-04-02T15:04:11Z">
              <w:tcPr>
                <w:tcW w:w="8137" w:type="dxa"/>
                <w:gridSpan w:val="5"/>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0"/>
                <w:szCs w:val="30"/>
                <w:vertAlign w:val="baseline"/>
                <w:lang w:val="en-US" w:eastAsia="zh-CN"/>
                <w:rPrChange w:id="410" w:author="瞿腊梅" w:date="2022-04-02T15:01:44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11" w:author="瞿腊梅" w:date="2022-04-02T15:01:44Z">
                  <w:rPr>
                    <w:rFonts w:hint="eastAsia" w:ascii="方正仿宋简体" w:hAnsi="方正仿宋简体" w:eastAsia="方正仿宋简体" w:cs="方正仿宋简体"/>
                    <w:sz w:val="32"/>
                    <w:szCs w:val="32"/>
                    <w:vertAlign w:val="baseline"/>
                    <w:lang w:val="en-US" w:eastAsia="zh-CN"/>
                  </w:rPr>
                </w:rPrChange>
              </w:rPr>
              <w:sym w:font="Wingdings 2" w:char="00A3"/>
            </w:r>
            <w:r>
              <w:rPr>
                <w:rFonts w:hint="eastAsia" w:ascii="方正仿宋简体" w:hAnsi="方正仿宋简体" w:eastAsia="方正仿宋简体" w:cs="方正仿宋简体"/>
                <w:sz w:val="30"/>
                <w:szCs w:val="30"/>
                <w:vertAlign w:val="baseline"/>
                <w:lang w:val="en-US" w:eastAsia="zh-CN"/>
                <w:rPrChange w:id="412" w:author="瞿腊梅" w:date="2022-04-02T15:01:44Z">
                  <w:rPr>
                    <w:rFonts w:hint="eastAsia" w:ascii="方正仿宋简体" w:hAnsi="方正仿宋简体" w:eastAsia="方正仿宋简体" w:cs="方正仿宋简体"/>
                    <w:sz w:val="32"/>
                    <w:szCs w:val="32"/>
                    <w:vertAlign w:val="baseline"/>
                    <w:lang w:val="en-US" w:eastAsia="zh-CN"/>
                  </w:rPr>
                </w:rPrChange>
              </w:rPr>
              <w:t>博士后科研项目经费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0"/>
                <w:szCs w:val="30"/>
                <w:vertAlign w:val="baseline"/>
                <w:lang w:val="en-US" w:eastAsia="zh-CN"/>
                <w:rPrChange w:id="413" w:author="瞿腊梅" w:date="2022-04-02T15:01:44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14" w:author="瞿腊梅" w:date="2022-04-02T15:01:44Z">
                  <w:rPr>
                    <w:rFonts w:hint="eastAsia" w:ascii="方正仿宋简体" w:hAnsi="方正仿宋简体" w:eastAsia="方正仿宋简体" w:cs="方正仿宋简体"/>
                    <w:sz w:val="32"/>
                    <w:szCs w:val="32"/>
                    <w:vertAlign w:val="baseline"/>
                    <w:lang w:val="en-US" w:eastAsia="zh-CN"/>
                  </w:rPr>
                </w:rPrChange>
              </w:rPr>
              <w:sym w:font="Wingdings 2" w:char="00A3"/>
            </w:r>
            <w:r>
              <w:rPr>
                <w:rFonts w:hint="eastAsia" w:ascii="方正仿宋简体" w:hAnsi="方正仿宋简体" w:eastAsia="方正仿宋简体" w:cs="方正仿宋简体"/>
                <w:sz w:val="30"/>
                <w:szCs w:val="30"/>
                <w:vertAlign w:val="baseline"/>
                <w:lang w:val="en-US" w:eastAsia="zh-CN"/>
                <w:rPrChange w:id="415" w:author="瞿腊梅" w:date="2022-04-02T15:01:44Z">
                  <w:rPr>
                    <w:rFonts w:hint="eastAsia" w:ascii="方正仿宋简体" w:hAnsi="方正仿宋简体" w:eastAsia="方正仿宋简体" w:cs="方正仿宋简体"/>
                    <w:sz w:val="32"/>
                    <w:szCs w:val="32"/>
                    <w:vertAlign w:val="baseline"/>
                    <w:lang w:val="en-US" w:eastAsia="zh-CN"/>
                  </w:rPr>
                </w:rPrChange>
              </w:rPr>
              <w:t>博士后在站资金支持</w:t>
            </w: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方正小标宋简体" w:hAnsi="方正小标宋简体" w:eastAsia="方正小标宋简体" w:cs="方正小标宋简体"/>
          <w:sz w:val="32"/>
          <w:szCs w:val="32"/>
          <w:lang w:val="en-US" w:eastAsia="zh-CN"/>
        </w:rPr>
      </w:pP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jc w:val="both"/>
        <w:textAlignment w:val="auto"/>
        <w:rPr>
          <w:ins w:id="417" w:author="瞿腊梅" w:date="2022-04-02T15:04:24Z"/>
          <w:rFonts w:hint="eastAsia" w:ascii="方正黑体简体" w:hAnsi="方正黑体简体" w:eastAsia="方正黑体简体" w:cs="方正黑体简体"/>
          <w:sz w:val="32"/>
          <w:szCs w:val="32"/>
          <w:lang w:val="en-US" w:eastAsia="zh-CN"/>
        </w:rPr>
        <w:pPrChange w:id="416" w:author="瞿腊梅" w:date="2022-04-02T15:04:14Z">
          <w:pPr>
            <w:keepNext w:val="0"/>
            <w:keepLines w:val="0"/>
            <w:pageBreakBefore w:val="0"/>
            <w:widowControl w:val="0"/>
            <w:numPr>
              <w:ilvl w:val="0"/>
              <w:numId w:val="5"/>
            </w:numPr>
            <w:kinsoku/>
            <w:wordWrap/>
            <w:overflowPunct/>
            <w:topLinePunct w:val="0"/>
            <w:autoSpaceDE/>
            <w:autoSpaceDN/>
            <w:bidi w:val="0"/>
            <w:adjustRightInd/>
            <w:snapToGrid/>
            <w:spacing w:line="600" w:lineRule="exact"/>
            <w:jc w:val="both"/>
            <w:textAlignment w:val="auto"/>
          </w:pPr>
        </w:pPrChange>
      </w:pP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jc w:val="both"/>
        <w:textAlignment w:val="auto"/>
        <w:rPr>
          <w:ins w:id="419" w:author="瞿腊梅" w:date="2022-04-02T15:04:56Z"/>
          <w:rFonts w:hint="eastAsia" w:ascii="方正黑体简体" w:hAnsi="方正黑体简体" w:eastAsia="方正黑体简体" w:cs="方正黑体简体"/>
          <w:sz w:val="32"/>
          <w:szCs w:val="32"/>
          <w:lang w:val="en-US" w:eastAsia="zh-CN"/>
        </w:rPr>
        <w:pPrChange w:id="418" w:author="瞿腊梅" w:date="2022-04-02T15:04:14Z">
          <w:pPr>
            <w:keepNext w:val="0"/>
            <w:keepLines w:val="0"/>
            <w:pageBreakBefore w:val="0"/>
            <w:widowControl w:val="0"/>
            <w:numPr>
              <w:ilvl w:val="0"/>
              <w:numId w:val="5"/>
            </w:numPr>
            <w:kinsoku/>
            <w:wordWrap/>
            <w:overflowPunct/>
            <w:topLinePunct w:val="0"/>
            <w:autoSpaceDE/>
            <w:autoSpaceDN/>
            <w:bidi w:val="0"/>
            <w:adjustRightInd/>
            <w:snapToGrid/>
            <w:spacing w:line="600" w:lineRule="exact"/>
            <w:jc w:val="both"/>
            <w:textAlignment w:val="auto"/>
          </w:pPr>
        </w:pPrChange>
      </w:pPr>
      <w:ins w:id="420" w:author="瞿腊梅" w:date="2022-04-02T15:04:22Z">
        <w:r>
          <w:rPr>
            <w:rFonts w:hint="eastAsia" w:ascii="方正黑体简体" w:hAnsi="方正黑体简体" w:eastAsia="方正黑体简体" w:cs="方正黑体简体"/>
            <w:sz w:val="32"/>
            <w:szCs w:val="32"/>
            <w:lang w:val="en-US" w:eastAsia="zh-CN"/>
          </w:rPr>
          <w:t>二</w:t>
        </w:r>
      </w:ins>
      <w:ins w:id="421" w:author="瞿腊梅" w:date="2022-04-02T15:04:23Z">
        <w:r>
          <w:rPr>
            <w:rFonts w:hint="eastAsia" w:ascii="方正黑体简体" w:hAnsi="方正黑体简体" w:eastAsia="方正黑体简体" w:cs="方正黑体简体"/>
            <w:sz w:val="32"/>
            <w:szCs w:val="32"/>
            <w:lang w:val="en-US" w:eastAsia="zh-CN"/>
          </w:rPr>
          <w:t>、</w:t>
        </w:r>
      </w:ins>
      <w:r>
        <w:rPr>
          <w:rFonts w:hint="eastAsia" w:ascii="方正黑体简体" w:hAnsi="方正黑体简体" w:eastAsia="方正黑体简体" w:cs="方正黑体简体"/>
          <w:sz w:val="32"/>
          <w:szCs w:val="32"/>
          <w:lang w:val="en-US" w:eastAsia="zh-CN"/>
        </w:rPr>
        <w:t>在站博士基本情况</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jc w:val="both"/>
        <w:textAlignment w:val="auto"/>
        <w:rPr>
          <w:rFonts w:hint="eastAsia" w:ascii="方正黑体简体" w:hAnsi="方正黑体简体" w:eastAsia="方正黑体简体" w:cs="方正黑体简体"/>
          <w:sz w:val="32"/>
          <w:szCs w:val="32"/>
          <w:lang w:val="en-US" w:eastAsia="zh-CN"/>
        </w:rPr>
        <w:pPrChange w:id="422" w:author="瞿腊梅" w:date="2022-04-02T15:04:14Z">
          <w:pPr>
            <w:keepNext w:val="0"/>
            <w:keepLines w:val="0"/>
            <w:pageBreakBefore w:val="0"/>
            <w:widowControl w:val="0"/>
            <w:numPr>
              <w:ilvl w:val="0"/>
              <w:numId w:val="5"/>
            </w:numPr>
            <w:kinsoku/>
            <w:wordWrap/>
            <w:overflowPunct/>
            <w:topLinePunct w:val="0"/>
            <w:autoSpaceDE/>
            <w:autoSpaceDN/>
            <w:bidi w:val="0"/>
            <w:adjustRightInd/>
            <w:snapToGrid/>
            <w:spacing w:line="600" w:lineRule="exact"/>
            <w:jc w:val="both"/>
            <w:textAlignment w:val="auto"/>
          </w:pPr>
        </w:pPrChange>
      </w:pPr>
    </w:p>
    <w:tbl>
      <w:tblPr>
        <w:tblStyle w:val="6"/>
        <w:tblpPr w:leftFromText="180" w:rightFromText="180" w:vertAnchor="text" w:horzAnchor="margin" w:tblpXSpec="center" w:tblpY="256"/>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Change w:id="423" w:author="瞿腊梅" w:date="2022-04-02T15:11:16Z">
          <w:tblPr>
            <w:tblStyle w:val="6"/>
            <w:tblpPr w:leftFromText="180" w:rightFromText="180" w:vertAnchor="text" w:horzAnchor="margin" w:tblpXSpec="center" w:tblpY="256"/>
            <w:tblW w:w="100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PrChange>
      </w:tblPr>
      <w:tblGrid>
        <w:gridCol w:w="1525"/>
        <w:gridCol w:w="1574"/>
        <w:gridCol w:w="1036"/>
        <w:gridCol w:w="629"/>
        <w:gridCol w:w="151"/>
        <w:gridCol w:w="525"/>
        <w:gridCol w:w="813"/>
        <w:gridCol w:w="252"/>
        <w:gridCol w:w="408"/>
        <w:gridCol w:w="810"/>
        <w:gridCol w:w="252"/>
        <w:gridCol w:w="1005"/>
        <w:tblGridChange w:id="424">
          <w:tblGrid>
            <w:gridCol w:w="1525"/>
            <w:gridCol w:w="1613"/>
            <w:gridCol w:w="1537"/>
            <w:gridCol w:w="848"/>
            <w:gridCol w:w="615"/>
            <w:gridCol w:w="485"/>
            <w:gridCol w:w="752"/>
            <w:gridCol w:w="1182"/>
            <w:gridCol w:w="318"/>
            <w:gridCol w:w="1168"/>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425" w:author="瞿腊梅" w:date="2022-04-02T15:11:16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680" w:hRule="atLeast"/>
          <w:jc w:val="center"/>
        </w:trPr>
        <w:tc>
          <w:tcPr>
            <w:tcW w:w="1525" w:type="dxa"/>
            <w:noWrap w:val="0"/>
            <w:vAlign w:val="center"/>
            <w:tcPrChange w:id="426" w:author="瞿腊梅" w:date="2022-04-02T15:11:16Z">
              <w:tcPr>
                <w:tcW w:w="1525"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27"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28" w:author="瞿腊梅" w:date="2022-04-02T15:05:03Z">
                  <w:rPr>
                    <w:rFonts w:hint="eastAsia" w:ascii="方正仿宋简体" w:hAnsi="方正仿宋简体" w:eastAsia="方正仿宋简体" w:cs="方正仿宋简体"/>
                    <w:sz w:val="32"/>
                    <w:szCs w:val="32"/>
                    <w:vertAlign w:val="baseline"/>
                    <w:lang w:val="en-US" w:eastAsia="zh-CN"/>
                  </w:rPr>
                </w:rPrChange>
              </w:rPr>
              <w:t>姓  名</w:t>
            </w:r>
          </w:p>
        </w:tc>
        <w:tc>
          <w:tcPr>
            <w:tcW w:w="1574" w:type="dxa"/>
            <w:noWrap w:val="0"/>
            <w:vAlign w:val="center"/>
            <w:tcPrChange w:id="429" w:author="瞿腊梅" w:date="2022-04-02T15:11:16Z">
              <w:tcPr>
                <w:tcW w:w="1613"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30"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816" w:type="dxa"/>
            <w:gridSpan w:val="3"/>
            <w:noWrap w:val="0"/>
            <w:vAlign w:val="center"/>
            <w:tcPrChange w:id="431" w:author="瞿腊梅" w:date="2022-04-02T15:11:16Z">
              <w:tcPr>
                <w:tcW w:w="1537"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32"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33" w:author="瞿腊梅" w:date="2022-04-02T15:05:03Z">
                  <w:rPr>
                    <w:rFonts w:hint="eastAsia" w:ascii="方正仿宋简体" w:hAnsi="方正仿宋简体" w:eastAsia="方正仿宋简体" w:cs="方正仿宋简体"/>
                    <w:sz w:val="32"/>
                    <w:szCs w:val="32"/>
                    <w:vertAlign w:val="baseline"/>
                    <w:lang w:val="en-US" w:eastAsia="zh-CN"/>
                  </w:rPr>
                </w:rPrChange>
              </w:rPr>
              <w:t>性  别</w:t>
            </w:r>
          </w:p>
        </w:tc>
        <w:tc>
          <w:tcPr>
            <w:tcW w:w="1998" w:type="dxa"/>
            <w:gridSpan w:val="4"/>
            <w:noWrap w:val="0"/>
            <w:vAlign w:val="center"/>
            <w:tcPrChange w:id="434" w:author="瞿腊梅" w:date="2022-04-02T15:11:16Z">
              <w:tcPr>
                <w:tcW w:w="2700" w:type="dxa"/>
                <w:gridSpan w:val="4"/>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35"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2067" w:type="dxa"/>
            <w:gridSpan w:val="3"/>
            <w:vMerge w:val="restart"/>
            <w:noWrap w:val="0"/>
            <w:vAlign w:val="center"/>
            <w:tcPrChange w:id="436" w:author="瞿腊梅" w:date="2022-04-02T15:11:16Z">
              <w:tcPr>
                <w:tcW w:w="2668" w:type="dxa"/>
                <w:gridSpan w:val="3"/>
                <w:vMerge w:val="restart"/>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37"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38" w:author="瞿腊梅" w:date="2022-04-02T15:05:03Z">
                  <w:rPr>
                    <w:rFonts w:hint="eastAsia" w:ascii="方正仿宋简体" w:hAnsi="方正仿宋简体" w:eastAsia="方正仿宋简体" w:cs="方正仿宋简体"/>
                    <w:sz w:val="32"/>
                    <w:szCs w:val="32"/>
                    <w:vertAlign w:val="baseline"/>
                    <w:lang w:val="en-US" w:eastAsia="zh-CN"/>
                  </w:rPr>
                </w:rPrChange>
              </w:rPr>
              <w:t>正面免冠</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39"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40" w:author="瞿腊梅" w:date="2022-04-02T15:05:03Z">
                  <w:rPr>
                    <w:rFonts w:hint="eastAsia" w:ascii="方正仿宋简体" w:hAnsi="方正仿宋简体" w:eastAsia="方正仿宋简体" w:cs="方正仿宋简体"/>
                    <w:sz w:val="32"/>
                    <w:szCs w:val="32"/>
                    <w:vertAlign w:val="baseline"/>
                    <w:lang w:val="en-US" w:eastAsia="zh-CN"/>
                  </w:rPr>
                </w:rPrChange>
              </w:rPr>
              <w:t>彩色照片</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41"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42" w:author="瞿腊梅" w:date="2022-04-02T15:05:03Z">
                  <w:rPr>
                    <w:rFonts w:hint="eastAsia" w:ascii="方正仿宋简体" w:hAnsi="方正仿宋简体" w:eastAsia="方正仿宋简体" w:cs="方正仿宋简体"/>
                    <w:sz w:val="32"/>
                    <w:szCs w:val="32"/>
                    <w:vertAlign w:val="baseline"/>
                    <w:lang w:val="en-US" w:eastAsia="zh-CN"/>
                  </w:rPr>
                </w:rPrChange>
              </w:rPr>
              <w:t>（1寸）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443" w:author="瞿腊梅" w:date="2022-04-02T15:11:16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680" w:hRule="atLeast"/>
          <w:jc w:val="center"/>
        </w:trPr>
        <w:tc>
          <w:tcPr>
            <w:tcW w:w="1525" w:type="dxa"/>
            <w:noWrap w:val="0"/>
            <w:vAlign w:val="center"/>
            <w:tcPrChange w:id="444" w:author="瞿腊梅" w:date="2022-04-02T15:11:16Z">
              <w:tcPr>
                <w:tcW w:w="1525"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45"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46" w:author="瞿腊梅" w:date="2022-04-02T15:05:03Z">
                  <w:rPr>
                    <w:rFonts w:hint="eastAsia" w:ascii="方正仿宋简体" w:hAnsi="方正仿宋简体" w:eastAsia="方正仿宋简体" w:cs="方正仿宋简体"/>
                    <w:sz w:val="32"/>
                    <w:szCs w:val="32"/>
                    <w:vertAlign w:val="baseline"/>
                    <w:lang w:val="en-US" w:eastAsia="zh-CN"/>
                  </w:rPr>
                </w:rPrChange>
              </w:rPr>
              <w:t>民  族</w:t>
            </w:r>
          </w:p>
        </w:tc>
        <w:tc>
          <w:tcPr>
            <w:tcW w:w="1574" w:type="dxa"/>
            <w:noWrap w:val="0"/>
            <w:vAlign w:val="center"/>
            <w:tcPrChange w:id="447" w:author="瞿腊梅" w:date="2022-04-02T15:11:16Z">
              <w:tcPr>
                <w:tcW w:w="1613"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48"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816" w:type="dxa"/>
            <w:gridSpan w:val="3"/>
            <w:noWrap w:val="0"/>
            <w:vAlign w:val="center"/>
            <w:tcPrChange w:id="449" w:author="瞿腊梅" w:date="2022-04-02T15:11:16Z">
              <w:tcPr>
                <w:tcW w:w="1537"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50"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51" w:author="瞿腊梅" w:date="2022-04-02T15:05:03Z">
                  <w:rPr>
                    <w:rFonts w:hint="eastAsia" w:ascii="方正仿宋简体" w:hAnsi="方正仿宋简体" w:eastAsia="方正仿宋简体" w:cs="方正仿宋简体"/>
                    <w:sz w:val="32"/>
                    <w:szCs w:val="32"/>
                    <w:vertAlign w:val="baseline"/>
                    <w:lang w:val="en-US" w:eastAsia="zh-CN"/>
                  </w:rPr>
                </w:rPrChange>
              </w:rPr>
              <w:t>籍  贯</w:t>
            </w:r>
          </w:p>
        </w:tc>
        <w:tc>
          <w:tcPr>
            <w:tcW w:w="1998" w:type="dxa"/>
            <w:gridSpan w:val="4"/>
            <w:noWrap w:val="0"/>
            <w:vAlign w:val="center"/>
            <w:tcPrChange w:id="452" w:author="瞿腊梅" w:date="2022-04-02T15:11:16Z">
              <w:tcPr>
                <w:tcW w:w="2700" w:type="dxa"/>
                <w:gridSpan w:val="4"/>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53"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2067" w:type="dxa"/>
            <w:gridSpan w:val="3"/>
            <w:vMerge w:val="continue"/>
            <w:noWrap w:val="0"/>
            <w:vAlign w:val="center"/>
            <w:tcPrChange w:id="454" w:author="瞿腊梅" w:date="2022-04-02T15:11:16Z">
              <w:tcPr>
                <w:tcW w:w="2668" w:type="dxa"/>
                <w:gridSpan w:val="3"/>
                <w:vMerge w:val="continue"/>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55" w:author="瞿腊梅" w:date="2022-04-02T15:05:03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456" w:author="瞿腊梅" w:date="2022-04-02T15:11:16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680" w:hRule="atLeast"/>
          <w:jc w:val="center"/>
        </w:trPr>
        <w:tc>
          <w:tcPr>
            <w:tcW w:w="1525" w:type="dxa"/>
            <w:noWrap w:val="0"/>
            <w:vAlign w:val="center"/>
            <w:tcPrChange w:id="457" w:author="瞿腊梅" w:date="2022-04-02T15:11:16Z">
              <w:tcPr>
                <w:tcW w:w="1525"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58"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59" w:author="瞿腊梅" w:date="2022-04-02T15:05:03Z">
                  <w:rPr>
                    <w:rFonts w:hint="eastAsia" w:ascii="方正仿宋简体" w:hAnsi="方正仿宋简体" w:eastAsia="方正仿宋简体" w:cs="方正仿宋简体"/>
                    <w:sz w:val="32"/>
                    <w:szCs w:val="32"/>
                    <w:vertAlign w:val="baseline"/>
                    <w:lang w:val="en-US" w:eastAsia="zh-CN"/>
                  </w:rPr>
                </w:rPrChange>
              </w:rPr>
              <w:t>出生年月</w:t>
            </w:r>
          </w:p>
        </w:tc>
        <w:tc>
          <w:tcPr>
            <w:tcW w:w="1574" w:type="dxa"/>
            <w:noWrap w:val="0"/>
            <w:vAlign w:val="center"/>
            <w:tcPrChange w:id="460" w:author="瞿腊梅" w:date="2022-04-02T15:11:16Z">
              <w:tcPr>
                <w:tcW w:w="1613"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61"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816" w:type="dxa"/>
            <w:gridSpan w:val="3"/>
            <w:noWrap w:val="0"/>
            <w:vAlign w:val="center"/>
            <w:tcPrChange w:id="462" w:author="瞿腊梅" w:date="2022-04-02T15:11:16Z">
              <w:tcPr>
                <w:tcW w:w="1537"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63"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64" w:author="瞿腊梅" w:date="2022-04-02T15:05:03Z">
                  <w:rPr>
                    <w:rFonts w:hint="eastAsia" w:ascii="方正仿宋简体" w:hAnsi="方正仿宋简体" w:eastAsia="方正仿宋简体" w:cs="方正仿宋简体"/>
                    <w:sz w:val="32"/>
                    <w:szCs w:val="32"/>
                    <w:vertAlign w:val="baseline"/>
                    <w:lang w:val="en-US" w:eastAsia="zh-CN"/>
                  </w:rPr>
                </w:rPrChange>
              </w:rPr>
              <w:t>出生地</w:t>
            </w:r>
          </w:p>
        </w:tc>
        <w:tc>
          <w:tcPr>
            <w:tcW w:w="1998" w:type="dxa"/>
            <w:gridSpan w:val="4"/>
            <w:noWrap w:val="0"/>
            <w:vAlign w:val="center"/>
            <w:tcPrChange w:id="465" w:author="瞿腊梅" w:date="2022-04-02T15:11:16Z">
              <w:tcPr>
                <w:tcW w:w="2700" w:type="dxa"/>
                <w:gridSpan w:val="4"/>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66"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2067" w:type="dxa"/>
            <w:gridSpan w:val="3"/>
            <w:vMerge w:val="continue"/>
            <w:noWrap w:val="0"/>
            <w:vAlign w:val="center"/>
            <w:tcPrChange w:id="467" w:author="瞿腊梅" w:date="2022-04-02T15:11:16Z">
              <w:tcPr>
                <w:tcW w:w="2668" w:type="dxa"/>
                <w:gridSpan w:val="3"/>
                <w:vMerge w:val="continue"/>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68" w:author="瞿腊梅" w:date="2022-04-02T15:05:03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469" w:author="瞿腊梅" w:date="2022-04-02T15:11:16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680" w:hRule="atLeast"/>
          <w:jc w:val="center"/>
        </w:trPr>
        <w:tc>
          <w:tcPr>
            <w:tcW w:w="1525" w:type="dxa"/>
            <w:noWrap w:val="0"/>
            <w:vAlign w:val="center"/>
            <w:tcPrChange w:id="470" w:author="瞿腊梅" w:date="2022-04-02T15:11:16Z">
              <w:tcPr>
                <w:tcW w:w="1525"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del w:id="471" w:author="瞿腊梅" w:date="2022-04-02T15:10:27Z"/>
                <w:rFonts w:hint="eastAsia" w:ascii="方正仿宋简体" w:hAnsi="方正仿宋简体" w:eastAsia="方正仿宋简体" w:cs="方正仿宋简体"/>
                <w:sz w:val="30"/>
                <w:szCs w:val="30"/>
                <w:vertAlign w:val="baseline"/>
                <w:lang w:val="en-US" w:eastAsia="zh-CN"/>
                <w:rPrChange w:id="472" w:author="瞿腊梅" w:date="2022-04-02T15:05:03Z">
                  <w:rPr>
                    <w:del w:id="473" w:author="瞿腊梅" w:date="2022-04-02T15:10:27Z"/>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74" w:author="瞿腊梅" w:date="2022-04-02T15:05:03Z">
                  <w:rPr>
                    <w:rFonts w:hint="eastAsia" w:ascii="方正仿宋简体" w:hAnsi="方正仿宋简体" w:eastAsia="方正仿宋简体" w:cs="方正仿宋简体"/>
                    <w:sz w:val="32"/>
                    <w:szCs w:val="32"/>
                    <w:vertAlign w:val="baseline"/>
                    <w:lang w:val="en-US" w:eastAsia="zh-CN"/>
                  </w:rPr>
                </w:rPrChange>
              </w:rPr>
              <w:t>政</w:t>
            </w:r>
            <w:del w:id="475" w:author="瞿腊梅" w:date="2022-04-02T15:10:30Z">
              <w:r>
                <w:rPr>
                  <w:rFonts w:hint="eastAsia" w:ascii="方正仿宋简体" w:hAnsi="方正仿宋简体" w:eastAsia="方正仿宋简体" w:cs="方正仿宋简体"/>
                  <w:sz w:val="30"/>
                  <w:szCs w:val="30"/>
                  <w:vertAlign w:val="baseline"/>
                  <w:lang w:val="en-US" w:eastAsia="zh-CN"/>
                  <w:rPrChange w:id="476" w:author="瞿腊梅" w:date="2022-04-02T15:05:03Z">
                    <w:rPr>
                      <w:rFonts w:hint="eastAsia" w:ascii="方正仿宋简体" w:hAnsi="方正仿宋简体" w:eastAsia="方正仿宋简体" w:cs="方正仿宋简体"/>
                      <w:sz w:val="32"/>
                      <w:szCs w:val="32"/>
                      <w:vertAlign w:val="baseline"/>
                      <w:lang w:val="en-US" w:eastAsia="zh-CN"/>
                    </w:rPr>
                  </w:rPrChange>
                </w:rPr>
                <w:delText xml:space="preserve"> </w:delText>
              </w:r>
            </w:del>
            <w:del w:id="477" w:author="瞿腊梅" w:date="2022-04-02T15:10:30Z">
              <w:r>
                <w:rPr>
                  <w:rFonts w:hint="eastAsia" w:ascii="方正仿宋简体" w:hAnsi="方正仿宋简体" w:eastAsia="方正仿宋简体" w:cs="方正仿宋简体"/>
                  <w:sz w:val="30"/>
                  <w:szCs w:val="30"/>
                  <w:vertAlign w:val="baseline"/>
                  <w:lang w:val="en-US" w:eastAsia="zh-CN"/>
                  <w:rPrChange w:id="478" w:author="瞿腊梅" w:date="2022-04-02T15:05:03Z">
                    <w:rPr>
                      <w:rFonts w:hint="eastAsia" w:ascii="方正仿宋简体" w:hAnsi="方正仿宋简体" w:eastAsia="方正仿宋简体" w:cs="方正仿宋简体"/>
                      <w:sz w:val="32"/>
                      <w:szCs w:val="32"/>
                      <w:vertAlign w:val="baseline"/>
                      <w:lang w:val="en-US" w:eastAsia="zh-CN"/>
                    </w:rPr>
                  </w:rPrChange>
                </w:rPr>
                <w:delText xml:space="preserve"> </w:delText>
              </w:r>
            </w:del>
            <w:r>
              <w:rPr>
                <w:rFonts w:hint="eastAsia" w:ascii="方正仿宋简体" w:hAnsi="方正仿宋简体" w:eastAsia="方正仿宋简体" w:cs="方正仿宋简体"/>
                <w:sz w:val="30"/>
                <w:szCs w:val="30"/>
                <w:vertAlign w:val="baseline"/>
                <w:lang w:val="en-US" w:eastAsia="zh-CN"/>
                <w:rPrChange w:id="479" w:author="瞿腊梅" w:date="2022-04-02T15:05:03Z">
                  <w:rPr>
                    <w:rFonts w:hint="eastAsia" w:ascii="方正仿宋简体" w:hAnsi="方正仿宋简体" w:eastAsia="方正仿宋简体" w:cs="方正仿宋简体"/>
                    <w:sz w:val="32"/>
                    <w:szCs w:val="32"/>
                    <w:vertAlign w:val="baseline"/>
                    <w:lang w:val="en-US" w:eastAsia="zh-CN"/>
                  </w:rPr>
                </w:rPrChange>
              </w:rPr>
              <w:t>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80"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81" w:author="瞿腊梅" w:date="2022-04-02T15:05:03Z">
                  <w:rPr>
                    <w:rFonts w:hint="eastAsia" w:ascii="方正仿宋简体" w:hAnsi="方正仿宋简体" w:eastAsia="方正仿宋简体" w:cs="方正仿宋简体"/>
                    <w:sz w:val="32"/>
                    <w:szCs w:val="32"/>
                    <w:vertAlign w:val="baseline"/>
                    <w:lang w:val="en-US" w:eastAsia="zh-CN"/>
                  </w:rPr>
                </w:rPrChange>
              </w:rPr>
              <w:t>面</w:t>
            </w:r>
            <w:del w:id="482" w:author="瞿腊梅" w:date="2022-04-02T15:10:31Z">
              <w:r>
                <w:rPr>
                  <w:rFonts w:hint="eastAsia" w:ascii="方正仿宋简体" w:hAnsi="方正仿宋简体" w:eastAsia="方正仿宋简体" w:cs="方正仿宋简体"/>
                  <w:sz w:val="30"/>
                  <w:szCs w:val="30"/>
                  <w:vertAlign w:val="baseline"/>
                  <w:lang w:val="en-US" w:eastAsia="zh-CN"/>
                  <w:rPrChange w:id="483" w:author="瞿腊梅" w:date="2022-04-02T15:05:03Z">
                    <w:rPr>
                      <w:rFonts w:hint="eastAsia" w:ascii="方正仿宋简体" w:hAnsi="方正仿宋简体" w:eastAsia="方正仿宋简体" w:cs="方正仿宋简体"/>
                      <w:sz w:val="32"/>
                      <w:szCs w:val="32"/>
                      <w:vertAlign w:val="baseline"/>
                      <w:lang w:val="en-US" w:eastAsia="zh-CN"/>
                    </w:rPr>
                  </w:rPrChange>
                </w:rPr>
                <w:delText xml:space="preserve"> </w:delText>
              </w:r>
            </w:del>
            <w:del w:id="484" w:author="瞿腊梅" w:date="2022-04-02T15:10:31Z">
              <w:r>
                <w:rPr>
                  <w:rFonts w:hint="eastAsia" w:ascii="方正仿宋简体" w:hAnsi="方正仿宋简体" w:eastAsia="方正仿宋简体" w:cs="方正仿宋简体"/>
                  <w:sz w:val="30"/>
                  <w:szCs w:val="30"/>
                  <w:vertAlign w:val="baseline"/>
                  <w:lang w:val="en-US" w:eastAsia="zh-CN"/>
                  <w:rPrChange w:id="485" w:author="瞿腊梅" w:date="2022-04-02T15:05:03Z">
                    <w:rPr>
                      <w:rFonts w:hint="eastAsia" w:ascii="方正仿宋简体" w:hAnsi="方正仿宋简体" w:eastAsia="方正仿宋简体" w:cs="方正仿宋简体"/>
                      <w:sz w:val="32"/>
                      <w:szCs w:val="32"/>
                      <w:vertAlign w:val="baseline"/>
                      <w:lang w:val="en-US" w:eastAsia="zh-CN"/>
                    </w:rPr>
                  </w:rPrChange>
                </w:rPr>
                <w:delText xml:space="preserve"> </w:delText>
              </w:r>
            </w:del>
            <w:r>
              <w:rPr>
                <w:rFonts w:hint="eastAsia" w:ascii="方正仿宋简体" w:hAnsi="方正仿宋简体" w:eastAsia="方正仿宋简体" w:cs="方正仿宋简体"/>
                <w:sz w:val="30"/>
                <w:szCs w:val="30"/>
                <w:vertAlign w:val="baseline"/>
                <w:lang w:val="en-US" w:eastAsia="zh-CN"/>
                <w:rPrChange w:id="486" w:author="瞿腊梅" w:date="2022-04-02T15:05:03Z">
                  <w:rPr>
                    <w:rFonts w:hint="eastAsia" w:ascii="方正仿宋简体" w:hAnsi="方正仿宋简体" w:eastAsia="方正仿宋简体" w:cs="方正仿宋简体"/>
                    <w:sz w:val="32"/>
                    <w:szCs w:val="32"/>
                    <w:vertAlign w:val="baseline"/>
                    <w:lang w:val="en-US" w:eastAsia="zh-CN"/>
                  </w:rPr>
                </w:rPrChange>
              </w:rPr>
              <w:t>貌</w:t>
            </w:r>
          </w:p>
        </w:tc>
        <w:tc>
          <w:tcPr>
            <w:tcW w:w="1574" w:type="dxa"/>
            <w:noWrap w:val="0"/>
            <w:vAlign w:val="center"/>
            <w:tcPrChange w:id="487" w:author="瞿腊梅" w:date="2022-04-02T15:11:16Z">
              <w:tcPr>
                <w:tcW w:w="1613"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88"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816" w:type="dxa"/>
            <w:gridSpan w:val="3"/>
            <w:noWrap w:val="0"/>
            <w:vAlign w:val="center"/>
            <w:tcPrChange w:id="489" w:author="瞿腊梅" w:date="2022-04-02T15:11:16Z">
              <w:tcPr>
                <w:tcW w:w="1537"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90"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91" w:author="瞿腊梅" w:date="2022-04-02T15:05:03Z">
                  <w:rPr>
                    <w:rFonts w:hint="eastAsia" w:ascii="方正仿宋简体" w:hAnsi="方正仿宋简体" w:eastAsia="方正仿宋简体" w:cs="方正仿宋简体"/>
                    <w:sz w:val="32"/>
                    <w:szCs w:val="32"/>
                    <w:vertAlign w:val="baseline"/>
                    <w:lang w:val="en-US" w:eastAsia="zh-CN"/>
                  </w:rPr>
                </w:rPrChange>
              </w:rPr>
              <w:t>婚姻情况</w:t>
            </w:r>
          </w:p>
        </w:tc>
        <w:tc>
          <w:tcPr>
            <w:tcW w:w="1998" w:type="dxa"/>
            <w:gridSpan w:val="4"/>
            <w:noWrap w:val="0"/>
            <w:vAlign w:val="center"/>
            <w:tcPrChange w:id="492" w:author="瞿腊梅" w:date="2022-04-02T15:11:16Z">
              <w:tcPr>
                <w:tcW w:w="2700" w:type="dxa"/>
                <w:gridSpan w:val="4"/>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93"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2067" w:type="dxa"/>
            <w:gridSpan w:val="3"/>
            <w:vMerge w:val="continue"/>
            <w:noWrap w:val="0"/>
            <w:vAlign w:val="center"/>
            <w:tcPrChange w:id="494" w:author="瞿腊梅" w:date="2022-04-02T15:11:16Z">
              <w:tcPr>
                <w:tcW w:w="2668" w:type="dxa"/>
                <w:gridSpan w:val="3"/>
                <w:vMerge w:val="continue"/>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95" w:author="瞿腊梅" w:date="2022-04-02T15:05:03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496" w:author="瞿腊梅" w:date="2022-04-02T15:10:01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624" w:hRule="atLeast"/>
          <w:jc w:val="center"/>
        </w:trPr>
        <w:tc>
          <w:tcPr>
            <w:tcW w:w="1525" w:type="dxa"/>
            <w:noWrap w:val="0"/>
            <w:vAlign w:val="center"/>
            <w:tcPrChange w:id="497" w:author="瞿腊梅" w:date="2022-04-02T15:10:01Z">
              <w:tcPr>
                <w:tcW w:w="1525"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498"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499" w:author="瞿腊梅" w:date="2022-04-02T15:05:03Z">
                  <w:rPr>
                    <w:rFonts w:hint="eastAsia" w:ascii="方正仿宋简体" w:hAnsi="方正仿宋简体" w:eastAsia="方正仿宋简体" w:cs="方正仿宋简体"/>
                    <w:sz w:val="32"/>
                    <w:szCs w:val="32"/>
                    <w:vertAlign w:val="baseline"/>
                    <w:lang w:val="en-US" w:eastAsia="zh-CN"/>
                  </w:rPr>
                </w:rPrChange>
              </w:rPr>
              <w:t>身份证号</w:t>
            </w:r>
          </w:p>
        </w:tc>
        <w:tc>
          <w:tcPr>
            <w:tcW w:w="2610" w:type="dxa"/>
            <w:gridSpan w:val="2"/>
            <w:noWrap w:val="0"/>
            <w:vAlign w:val="center"/>
            <w:tcPrChange w:id="500" w:author="瞿腊梅" w:date="2022-04-02T15:10:01Z">
              <w:tcPr>
                <w:tcW w:w="3150"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01"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2370" w:type="dxa"/>
            <w:gridSpan w:val="5"/>
            <w:noWrap w:val="0"/>
            <w:vAlign w:val="center"/>
            <w:tcPrChange w:id="502" w:author="瞿腊梅" w:date="2022-04-02T15:10:01Z">
              <w:tcPr>
                <w:tcW w:w="2700" w:type="dxa"/>
                <w:gridSpan w:val="4"/>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03"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504" w:author="瞿腊梅" w:date="2022-04-02T15:05:03Z">
                  <w:rPr>
                    <w:rFonts w:hint="eastAsia" w:ascii="方正仿宋简体" w:hAnsi="方正仿宋简体" w:eastAsia="方正仿宋简体" w:cs="方正仿宋简体"/>
                    <w:sz w:val="32"/>
                    <w:szCs w:val="32"/>
                    <w:vertAlign w:val="baseline"/>
                    <w:lang w:val="en-US" w:eastAsia="zh-CN"/>
                  </w:rPr>
                </w:rPrChange>
              </w:rPr>
              <w:t>联系电话</w:t>
            </w:r>
          </w:p>
        </w:tc>
        <w:tc>
          <w:tcPr>
            <w:tcW w:w="2475" w:type="dxa"/>
            <w:gridSpan w:val="4"/>
            <w:noWrap w:val="0"/>
            <w:vAlign w:val="center"/>
            <w:tcPrChange w:id="505" w:author="瞿腊梅" w:date="2022-04-02T15:10:01Z">
              <w:tcPr>
                <w:tcW w:w="2668" w:type="dxa"/>
                <w:gridSpan w:val="3"/>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方正仿宋简体" w:hAnsi="方正仿宋简体" w:eastAsia="方正仿宋简体" w:cs="方正仿宋简体"/>
                <w:sz w:val="30"/>
                <w:szCs w:val="30"/>
                <w:vertAlign w:val="baseline"/>
                <w:lang w:val="en-US" w:eastAsia="zh-CN"/>
                <w:rPrChange w:id="506" w:author="瞿腊梅" w:date="2022-04-02T15:05:03Z">
                  <w:rPr>
                    <w:rFonts w:hint="default"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507" w:author="瞿腊梅" w:date="2022-04-02T15:10:01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624" w:hRule="atLeast"/>
          <w:jc w:val="center"/>
        </w:trPr>
        <w:tc>
          <w:tcPr>
            <w:tcW w:w="1525" w:type="dxa"/>
            <w:noWrap w:val="0"/>
            <w:vAlign w:val="center"/>
            <w:tcPrChange w:id="508" w:author="瞿腊梅" w:date="2022-04-02T15:10:01Z">
              <w:tcPr>
                <w:tcW w:w="1525"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09"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510" w:author="瞿腊梅" w:date="2022-04-02T15:05:03Z">
                  <w:rPr>
                    <w:rFonts w:hint="eastAsia" w:ascii="方正仿宋简体" w:hAnsi="方正仿宋简体" w:eastAsia="方正仿宋简体" w:cs="方正仿宋简体"/>
                    <w:sz w:val="32"/>
                    <w:szCs w:val="32"/>
                    <w:vertAlign w:val="baseline"/>
                    <w:lang w:val="en-US" w:eastAsia="zh-CN"/>
                  </w:rPr>
                </w:rPrChange>
              </w:rPr>
              <w:t>职  称</w:t>
            </w:r>
          </w:p>
        </w:tc>
        <w:tc>
          <w:tcPr>
            <w:tcW w:w="2610" w:type="dxa"/>
            <w:gridSpan w:val="2"/>
            <w:noWrap w:val="0"/>
            <w:vAlign w:val="center"/>
            <w:tcPrChange w:id="511" w:author="瞿腊梅" w:date="2022-04-02T15:10:01Z">
              <w:tcPr>
                <w:tcW w:w="3150"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12"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2370" w:type="dxa"/>
            <w:gridSpan w:val="5"/>
            <w:noWrap w:val="0"/>
            <w:vAlign w:val="center"/>
            <w:tcPrChange w:id="513" w:author="瞿腊梅" w:date="2022-04-02T15:10:01Z">
              <w:tcPr>
                <w:tcW w:w="2700" w:type="dxa"/>
                <w:gridSpan w:val="4"/>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14"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515" w:author="瞿腊梅" w:date="2022-04-02T15:05:03Z">
                  <w:rPr>
                    <w:rFonts w:hint="eastAsia" w:ascii="方正仿宋简体" w:hAnsi="方正仿宋简体" w:eastAsia="方正仿宋简体" w:cs="方正仿宋简体"/>
                    <w:sz w:val="32"/>
                    <w:szCs w:val="32"/>
                    <w:vertAlign w:val="baseline"/>
                    <w:lang w:val="en-US" w:eastAsia="zh-CN"/>
                  </w:rPr>
                </w:rPrChange>
              </w:rPr>
              <w:t>博士后编号</w:t>
            </w:r>
          </w:p>
        </w:tc>
        <w:tc>
          <w:tcPr>
            <w:tcW w:w="2475" w:type="dxa"/>
            <w:gridSpan w:val="4"/>
            <w:noWrap w:val="0"/>
            <w:vAlign w:val="center"/>
            <w:tcPrChange w:id="516" w:author="瞿腊梅" w:date="2022-04-02T15:10:01Z">
              <w:tcPr>
                <w:tcW w:w="2668" w:type="dxa"/>
                <w:gridSpan w:val="3"/>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17" w:author="瞿腊梅" w:date="2022-04-02T15:05:03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518" w:author="瞿腊梅" w:date="2022-04-02T15:09:4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624" w:hRule="atLeast"/>
          <w:jc w:val="center"/>
        </w:trPr>
        <w:tc>
          <w:tcPr>
            <w:tcW w:w="1525" w:type="dxa"/>
            <w:vMerge w:val="restart"/>
            <w:noWrap w:val="0"/>
            <w:vAlign w:val="center"/>
            <w:tcPrChange w:id="519" w:author="瞿腊梅" w:date="2022-04-02T15:09:43Z">
              <w:tcPr>
                <w:tcW w:w="1525" w:type="dxa"/>
                <w:vMerge w:val="restart"/>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20"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521" w:author="瞿腊梅" w:date="2022-04-02T15:05:03Z">
                  <w:rPr>
                    <w:rFonts w:hint="eastAsia" w:ascii="方正仿宋简体" w:hAnsi="方正仿宋简体" w:eastAsia="方正仿宋简体" w:cs="方正仿宋简体"/>
                    <w:sz w:val="32"/>
                    <w:szCs w:val="32"/>
                    <w:vertAlign w:val="baseline"/>
                    <w:lang w:val="en-US" w:eastAsia="zh-CN"/>
                  </w:rPr>
                </w:rPrChange>
              </w:rPr>
              <w:t>在站情况</w:t>
            </w:r>
          </w:p>
        </w:tc>
        <w:tc>
          <w:tcPr>
            <w:tcW w:w="1574" w:type="dxa"/>
            <w:noWrap w:val="0"/>
            <w:vAlign w:val="center"/>
            <w:tcPrChange w:id="522" w:author="瞿腊梅" w:date="2022-04-02T15:09:43Z">
              <w:tcPr>
                <w:tcW w:w="1613"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ins w:id="523" w:author="瞿腊梅" w:date="2022-04-02T15:10:44Z"/>
                <w:rFonts w:hint="eastAsia" w:ascii="方正仿宋简体" w:hAnsi="方正仿宋简体" w:eastAsia="方正仿宋简体" w:cs="方正仿宋简体"/>
                <w:sz w:val="30"/>
                <w:szCs w:val="30"/>
                <w:vertAlign w:val="baseline"/>
                <w:lang w:val="en-US" w:eastAsia="zh-CN"/>
              </w:rPr>
            </w:pPr>
            <w:r>
              <w:rPr>
                <w:rFonts w:hint="eastAsia" w:ascii="方正仿宋简体" w:hAnsi="方正仿宋简体" w:eastAsia="方正仿宋简体" w:cs="方正仿宋简体"/>
                <w:sz w:val="30"/>
                <w:szCs w:val="30"/>
                <w:vertAlign w:val="baseline"/>
                <w:lang w:val="en-US" w:eastAsia="zh-CN"/>
                <w:rPrChange w:id="524" w:author="瞿腊梅" w:date="2022-04-02T15:05:03Z">
                  <w:rPr>
                    <w:rFonts w:hint="eastAsia" w:ascii="方正仿宋简体" w:hAnsi="方正仿宋简体" w:eastAsia="方正仿宋简体" w:cs="方正仿宋简体"/>
                    <w:sz w:val="32"/>
                    <w:szCs w:val="32"/>
                    <w:vertAlign w:val="baseline"/>
                    <w:lang w:val="en-US" w:eastAsia="zh-CN"/>
                  </w:rPr>
                </w:rPrChange>
              </w:rPr>
              <w:t>进站</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25"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526" w:author="瞿腊梅" w:date="2022-04-02T15:05:03Z">
                  <w:rPr>
                    <w:rFonts w:hint="eastAsia" w:ascii="方正仿宋简体" w:hAnsi="方正仿宋简体" w:eastAsia="方正仿宋简体" w:cs="方正仿宋简体"/>
                    <w:sz w:val="32"/>
                    <w:szCs w:val="32"/>
                    <w:vertAlign w:val="baseline"/>
                    <w:lang w:val="en-US" w:eastAsia="zh-CN"/>
                  </w:rPr>
                </w:rPrChange>
              </w:rPr>
              <w:t>时间</w:t>
            </w:r>
          </w:p>
        </w:tc>
        <w:tc>
          <w:tcPr>
            <w:tcW w:w="1036" w:type="dxa"/>
            <w:noWrap w:val="0"/>
            <w:vAlign w:val="center"/>
            <w:tcPrChange w:id="527" w:author="瞿腊梅" w:date="2022-04-02T15:09:43Z">
              <w:tcPr>
                <w:tcW w:w="1537"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28"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305" w:type="dxa"/>
            <w:gridSpan w:val="3"/>
            <w:noWrap w:val="0"/>
            <w:vAlign w:val="center"/>
            <w:tcPrChange w:id="529" w:author="瞿腊梅" w:date="2022-04-02T15:09:43Z">
              <w:tcPr>
                <w:tcW w:w="1463"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30"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531" w:author="瞿腊梅" w:date="2022-04-02T15:05:03Z">
                  <w:rPr>
                    <w:rFonts w:hint="eastAsia" w:ascii="方正仿宋简体" w:hAnsi="方正仿宋简体" w:eastAsia="方正仿宋简体" w:cs="方正仿宋简体"/>
                    <w:sz w:val="32"/>
                    <w:szCs w:val="32"/>
                    <w:vertAlign w:val="baseline"/>
                    <w:lang w:val="en-US" w:eastAsia="zh-CN"/>
                  </w:rPr>
                </w:rPrChange>
              </w:rPr>
              <w:t>规定出站时间</w:t>
            </w:r>
          </w:p>
        </w:tc>
        <w:tc>
          <w:tcPr>
            <w:tcW w:w="1065" w:type="dxa"/>
            <w:gridSpan w:val="2"/>
            <w:noWrap w:val="0"/>
            <w:vAlign w:val="center"/>
            <w:tcPrChange w:id="532" w:author="瞿腊梅" w:date="2022-04-02T15:09:43Z">
              <w:tcPr>
                <w:tcW w:w="1237"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33"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470" w:type="dxa"/>
            <w:gridSpan w:val="3"/>
            <w:noWrap w:val="0"/>
            <w:vAlign w:val="center"/>
            <w:tcPrChange w:id="534" w:author="瞿腊梅" w:date="2022-04-02T15:09:43Z">
              <w:tcPr>
                <w:tcW w:w="1500"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35"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536" w:author="瞿腊梅" w:date="2022-04-02T15:05:03Z">
                  <w:rPr>
                    <w:rFonts w:hint="eastAsia" w:ascii="方正仿宋简体" w:hAnsi="方正仿宋简体" w:eastAsia="方正仿宋简体" w:cs="方正仿宋简体"/>
                    <w:sz w:val="32"/>
                    <w:szCs w:val="32"/>
                    <w:vertAlign w:val="baseline"/>
                    <w:lang w:val="en-US" w:eastAsia="zh-CN"/>
                  </w:rPr>
                </w:rPrChange>
              </w:rPr>
              <w:t>拟延长在站时间</w:t>
            </w:r>
          </w:p>
        </w:tc>
        <w:tc>
          <w:tcPr>
            <w:tcW w:w="1005" w:type="dxa"/>
            <w:noWrap w:val="0"/>
            <w:vAlign w:val="center"/>
            <w:tcPrChange w:id="537" w:author="瞿腊梅" w:date="2022-04-02T15:09:43Z">
              <w:tcPr>
                <w:tcW w:w="1168"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38" w:author="瞿腊梅" w:date="2022-04-02T15:05:03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539" w:author="瞿腊梅" w:date="2022-04-02T15:09:4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624" w:hRule="atLeast"/>
          <w:jc w:val="center"/>
        </w:trPr>
        <w:tc>
          <w:tcPr>
            <w:tcW w:w="1525" w:type="dxa"/>
            <w:vMerge w:val="continue"/>
            <w:noWrap w:val="0"/>
            <w:vAlign w:val="center"/>
            <w:tcPrChange w:id="540" w:author="瞿腊梅" w:date="2022-04-02T15:09:43Z">
              <w:tcPr>
                <w:tcW w:w="1525" w:type="dxa"/>
                <w:vMerge w:val="continue"/>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41"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574" w:type="dxa"/>
            <w:noWrap w:val="0"/>
            <w:vAlign w:val="center"/>
            <w:tcPrChange w:id="542" w:author="瞿腊梅" w:date="2022-04-02T15:09:43Z">
              <w:tcPr>
                <w:tcW w:w="1613"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43"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544" w:author="瞿腊梅" w:date="2022-04-02T15:05:03Z">
                  <w:rPr>
                    <w:rFonts w:hint="eastAsia" w:ascii="方正仿宋简体" w:hAnsi="方正仿宋简体" w:eastAsia="方正仿宋简体" w:cs="方正仿宋简体"/>
                    <w:sz w:val="32"/>
                    <w:szCs w:val="32"/>
                    <w:vertAlign w:val="baseline"/>
                    <w:lang w:val="en-US" w:eastAsia="zh-CN"/>
                  </w:rPr>
                </w:rPrChange>
              </w:rPr>
              <w:t>流动站设站单位</w:t>
            </w:r>
          </w:p>
        </w:tc>
        <w:tc>
          <w:tcPr>
            <w:tcW w:w="1665" w:type="dxa"/>
            <w:gridSpan w:val="2"/>
            <w:noWrap w:val="0"/>
            <w:vAlign w:val="center"/>
            <w:tcPrChange w:id="545" w:author="瞿腊梅" w:date="2022-04-02T15:09:43Z">
              <w:tcPr>
                <w:tcW w:w="1537"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46"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741" w:type="dxa"/>
            <w:gridSpan w:val="4"/>
            <w:noWrap w:val="0"/>
            <w:vAlign w:val="center"/>
            <w:tcPrChange w:id="547" w:author="瞿腊梅" w:date="2022-04-02T15:09:43Z">
              <w:tcPr>
                <w:tcW w:w="2700" w:type="dxa"/>
                <w:gridSpan w:val="4"/>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48"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549" w:author="瞿腊梅" w:date="2022-04-02T15:05:03Z">
                  <w:rPr>
                    <w:rFonts w:hint="eastAsia" w:ascii="方正仿宋简体" w:hAnsi="方正仿宋简体" w:eastAsia="方正仿宋简体" w:cs="方正仿宋简体"/>
                    <w:sz w:val="32"/>
                    <w:szCs w:val="32"/>
                    <w:vertAlign w:val="baseline"/>
                    <w:lang w:val="en-US" w:eastAsia="zh-CN"/>
                  </w:rPr>
                </w:rPrChange>
              </w:rPr>
              <w:t>流动站</w:t>
            </w:r>
          </w:p>
        </w:tc>
        <w:tc>
          <w:tcPr>
            <w:tcW w:w="2475" w:type="dxa"/>
            <w:gridSpan w:val="4"/>
            <w:noWrap w:val="0"/>
            <w:vAlign w:val="center"/>
            <w:tcPrChange w:id="550" w:author="瞿腊梅" w:date="2022-04-02T15:09:43Z">
              <w:tcPr>
                <w:tcW w:w="2668" w:type="dxa"/>
                <w:gridSpan w:val="3"/>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51" w:author="瞿腊梅" w:date="2022-04-02T15:05:03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552" w:author="瞿腊梅" w:date="2022-04-02T15:09:4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624" w:hRule="atLeast"/>
          <w:jc w:val="center"/>
        </w:trPr>
        <w:tc>
          <w:tcPr>
            <w:tcW w:w="1525" w:type="dxa"/>
            <w:noWrap w:val="0"/>
            <w:vAlign w:val="center"/>
            <w:tcPrChange w:id="553" w:author="瞿腊梅" w:date="2022-04-02T15:09:43Z">
              <w:tcPr>
                <w:tcW w:w="1525"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54"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555" w:author="瞿腊梅" w:date="2022-04-02T15:05:03Z">
                  <w:rPr>
                    <w:rFonts w:hint="eastAsia" w:ascii="方正仿宋简体" w:hAnsi="方正仿宋简体" w:eastAsia="方正仿宋简体" w:cs="方正仿宋简体"/>
                    <w:sz w:val="32"/>
                    <w:szCs w:val="32"/>
                    <w:vertAlign w:val="baseline"/>
                    <w:lang w:val="en-US" w:eastAsia="zh-CN"/>
                  </w:rPr>
                </w:rPrChange>
              </w:rPr>
              <w:t>合作导师</w:t>
            </w:r>
          </w:p>
        </w:tc>
        <w:tc>
          <w:tcPr>
            <w:tcW w:w="7455" w:type="dxa"/>
            <w:gridSpan w:val="11"/>
            <w:noWrap w:val="0"/>
            <w:vAlign w:val="center"/>
            <w:tcPrChange w:id="556" w:author="瞿腊梅" w:date="2022-04-02T15:09:43Z">
              <w:tcPr>
                <w:tcW w:w="8518" w:type="dxa"/>
                <w:gridSpan w:val="9"/>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57" w:author="瞿腊梅" w:date="2022-04-02T15:05:03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558" w:author="瞿腊梅" w:date="2022-04-02T15:09:4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624" w:hRule="atLeast"/>
          <w:jc w:val="center"/>
        </w:trPr>
        <w:tc>
          <w:tcPr>
            <w:tcW w:w="1525" w:type="dxa"/>
            <w:vMerge w:val="restart"/>
            <w:noWrap w:val="0"/>
            <w:vAlign w:val="center"/>
            <w:tcPrChange w:id="559" w:author="瞿腊梅" w:date="2022-04-02T15:09:43Z">
              <w:tcPr>
                <w:tcW w:w="1525" w:type="dxa"/>
                <w:vMerge w:val="restart"/>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60"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561" w:author="瞿腊梅" w:date="2022-04-02T15:05:03Z">
                  <w:rPr>
                    <w:rFonts w:hint="eastAsia" w:ascii="方正仿宋简体" w:hAnsi="方正仿宋简体" w:eastAsia="方正仿宋简体" w:cs="方正仿宋简体"/>
                    <w:sz w:val="32"/>
                    <w:szCs w:val="32"/>
                    <w:vertAlign w:val="baseline"/>
                    <w:lang w:val="en-US" w:eastAsia="zh-CN"/>
                  </w:rPr>
                </w:rPrChange>
              </w:rPr>
              <w:t>主要学习经历</w:t>
            </w:r>
          </w:p>
        </w:tc>
        <w:tc>
          <w:tcPr>
            <w:tcW w:w="1574" w:type="dxa"/>
            <w:noWrap w:val="0"/>
            <w:vAlign w:val="center"/>
            <w:tcPrChange w:id="562" w:author="瞿腊梅" w:date="2022-04-02T15:09:43Z">
              <w:tcPr>
                <w:tcW w:w="1613"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63"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564" w:author="瞿腊梅" w:date="2022-04-02T15:05:03Z">
                  <w:rPr>
                    <w:rFonts w:hint="eastAsia" w:ascii="方正仿宋简体" w:hAnsi="方正仿宋简体" w:eastAsia="方正仿宋简体" w:cs="方正仿宋简体"/>
                    <w:sz w:val="32"/>
                    <w:szCs w:val="32"/>
                    <w:vertAlign w:val="baseline"/>
                    <w:lang w:val="en-US" w:eastAsia="zh-CN"/>
                  </w:rPr>
                </w:rPrChange>
              </w:rPr>
              <w:t>起止时间</w:t>
            </w:r>
          </w:p>
        </w:tc>
        <w:tc>
          <w:tcPr>
            <w:tcW w:w="1665" w:type="dxa"/>
            <w:gridSpan w:val="2"/>
            <w:noWrap w:val="0"/>
            <w:vAlign w:val="center"/>
            <w:tcPrChange w:id="565" w:author="瞿腊梅" w:date="2022-04-02T15:09:43Z">
              <w:tcPr>
                <w:tcW w:w="2385"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66"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567" w:author="瞿腊梅" w:date="2022-04-02T15:05:03Z">
                  <w:rPr>
                    <w:rFonts w:hint="eastAsia" w:ascii="方正仿宋简体" w:hAnsi="方正仿宋简体" w:eastAsia="方正仿宋简体" w:cs="方正仿宋简体"/>
                    <w:sz w:val="32"/>
                    <w:szCs w:val="32"/>
                    <w:vertAlign w:val="baseline"/>
                    <w:lang w:val="en-US" w:eastAsia="zh-CN"/>
                  </w:rPr>
                </w:rPrChange>
              </w:rPr>
              <w:t>毕业院校</w:t>
            </w:r>
          </w:p>
        </w:tc>
        <w:tc>
          <w:tcPr>
            <w:tcW w:w="1489" w:type="dxa"/>
            <w:gridSpan w:val="3"/>
            <w:noWrap w:val="0"/>
            <w:vAlign w:val="center"/>
            <w:tcPrChange w:id="568" w:author="瞿腊梅" w:date="2022-04-02T15:09:43Z">
              <w:tcPr>
                <w:tcW w:w="1100"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69"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570" w:author="瞿腊梅" w:date="2022-04-02T15:05:03Z">
                  <w:rPr>
                    <w:rFonts w:hint="eastAsia" w:ascii="方正仿宋简体" w:hAnsi="方正仿宋简体" w:eastAsia="方正仿宋简体" w:cs="方正仿宋简体"/>
                    <w:sz w:val="32"/>
                    <w:szCs w:val="32"/>
                    <w:vertAlign w:val="baseline"/>
                    <w:lang w:val="en-US" w:eastAsia="zh-CN"/>
                  </w:rPr>
                </w:rPrChange>
              </w:rPr>
              <w:t>学位</w:t>
            </w:r>
          </w:p>
        </w:tc>
        <w:tc>
          <w:tcPr>
            <w:tcW w:w="1470" w:type="dxa"/>
            <w:gridSpan w:val="3"/>
            <w:noWrap w:val="0"/>
            <w:vAlign w:val="center"/>
            <w:tcPrChange w:id="571" w:author="瞿腊梅" w:date="2022-04-02T15:09:43Z">
              <w:tcPr>
                <w:tcW w:w="1934"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72"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573" w:author="瞿腊梅" w:date="2022-04-02T15:05:03Z">
                  <w:rPr>
                    <w:rFonts w:hint="eastAsia" w:ascii="方正仿宋简体" w:hAnsi="方正仿宋简体" w:eastAsia="方正仿宋简体" w:cs="方正仿宋简体"/>
                    <w:sz w:val="32"/>
                    <w:szCs w:val="32"/>
                    <w:vertAlign w:val="baseline"/>
                    <w:lang w:val="en-US" w:eastAsia="zh-CN"/>
                  </w:rPr>
                </w:rPrChange>
              </w:rPr>
              <w:t>所学专业</w:t>
            </w:r>
          </w:p>
        </w:tc>
        <w:tc>
          <w:tcPr>
            <w:tcW w:w="1257" w:type="dxa"/>
            <w:gridSpan w:val="2"/>
            <w:noWrap w:val="0"/>
            <w:vAlign w:val="center"/>
            <w:tcPrChange w:id="574" w:author="瞿腊梅" w:date="2022-04-02T15:09:43Z">
              <w:tcPr>
                <w:tcW w:w="1486"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75"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576" w:author="瞿腊梅" w:date="2022-04-02T15:05:03Z">
                  <w:rPr>
                    <w:rFonts w:hint="eastAsia" w:ascii="方正仿宋简体" w:hAnsi="方正仿宋简体" w:eastAsia="方正仿宋简体" w:cs="方正仿宋简体"/>
                    <w:sz w:val="32"/>
                    <w:szCs w:val="32"/>
                    <w:vertAlign w:val="baseline"/>
                    <w:lang w:val="en-US" w:eastAsia="zh-CN"/>
                  </w:rPr>
                </w:rPrChange>
              </w:rPr>
              <w:t>导师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577" w:author="瞿腊梅" w:date="2022-04-02T15:09:4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624" w:hRule="atLeast"/>
          <w:jc w:val="center"/>
        </w:trPr>
        <w:tc>
          <w:tcPr>
            <w:tcW w:w="1525" w:type="dxa"/>
            <w:vMerge w:val="continue"/>
            <w:noWrap w:val="0"/>
            <w:vAlign w:val="center"/>
            <w:tcPrChange w:id="578" w:author="瞿腊梅" w:date="2022-04-02T15:09:43Z">
              <w:tcPr>
                <w:tcW w:w="1525" w:type="dxa"/>
                <w:vMerge w:val="continue"/>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79"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574" w:type="dxa"/>
            <w:noWrap w:val="0"/>
            <w:vAlign w:val="center"/>
            <w:tcPrChange w:id="580" w:author="瞿腊梅" w:date="2022-04-02T15:09:43Z">
              <w:tcPr>
                <w:tcW w:w="1613"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81"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665" w:type="dxa"/>
            <w:gridSpan w:val="2"/>
            <w:noWrap w:val="0"/>
            <w:vAlign w:val="center"/>
            <w:tcPrChange w:id="582" w:author="瞿腊梅" w:date="2022-04-02T15:09:43Z">
              <w:tcPr>
                <w:tcW w:w="2385"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83"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489" w:type="dxa"/>
            <w:gridSpan w:val="3"/>
            <w:noWrap w:val="0"/>
            <w:vAlign w:val="center"/>
            <w:tcPrChange w:id="584" w:author="瞿腊梅" w:date="2022-04-02T15:09:43Z">
              <w:tcPr>
                <w:tcW w:w="1100"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85"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470" w:type="dxa"/>
            <w:gridSpan w:val="3"/>
            <w:noWrap w:val="0"/>
            <w:vAlign w:val="center"/>
            <w:tcPrChange w:id="586" w:author="瞿腊梅" w:date="2022-04-02T15:09:43Z">
              <w:tcPr>
                <w:tcW w:w="1934"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87"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257" w:type="dxa"/>
            <w:gridSpan w:val="2"/>
            <w:noWrap w:val="0"/>
            <w:vAlign w:val="center"/>
            <w:tcPrChange w:id="588" w:author="瞿腊梅" w:date="2022-04-02T15:09:43Z">
              <w:tcPr>
                <w:tcW w:w="1486"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89" w:author="瞿腊梅" w:date="2022-04-02T15:05:03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590" w:author="瞿腊梅" w:date="2022-04-02T15:09:4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624" w:hRule="atLeast"/>
          <w:jc w:val="center"/>
        </w:trPr>
        <w:tc>
          <w:tcPr>
            <w:tcW w:w="1525" w:type="dxa"/>
            <w:vMerge w:val="continue"/>
            <w:noWrap w:val="0"/>
            <w:vAlign w:val="center"/>
            <w:tcPrChange w:id="591" w:author="瞿腊梅" w:date="2022-04-02T15:09:43Z">
              <w:tcPr>
                <w:tcW w:w="1525" w:type="dxa"/>
                <w:vMerge w:val="continue"/>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92"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574" w:type="dxa"/>
            <w:noWrap w:val="0"/>
            <w:vAlign w:val="center"/>
            <w:tcPrChange w:id="593" w:author="瞿腊梅" w:date="2022-04-02T15:09:43Z">
              <w:tcPr>
                <w:tcW w:w="1613"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94"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665" w:type="dxa"/>
            <w:gridSpan w:val="2"/>
            <w:noWrap w:val="0"/>
            <w:vAlign w:val="center"/>
            <w:tcPrChange w:id="595" w:author="瞿腊梅" w:date="2022-04-02T15:09:43Z">
              <w:tcPr>
                <w:tcW w:w="2385"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96"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489" w:type="dxa"/>
            <w:gridSpan w:val="3"/>
            <w:noWrap w:val="0"/>
            <w:vAlign w:val="center"/>
            <w:tcPrChange w:id="597" w:author="瞿腊梅" w:date="2022-04-02T15:09:43Z">
              <w:tcPr>
                <w:tcW w:w="1100"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598"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470" w:type="dxa"/>
            <w:gridSpan w:val="3"/>
            <w:noWrap w:val="0"/>
            <w:vAlign w:val="center"/>
            <w:tcPrChange w:id="599" w:author="瞿腊梅" w:date="2022-04-02T15:09:43Z">
              <w:tcPr>
                <w:tcW w:w="1934"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00"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257" w:type="dxa"/>
            <w:gridSpan w:val="2"/>
            <w:noWrap w:val="0"/>
            <w:vAlign w:val="center"/>
            <w:tcPrChange w:id="601" w:author="瞿腊梅" w:date="2022-04-02T15:09:43Z">
              <w:tcPr>
                <w:tcW w:w="1486"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02" w:author="瞿腊梅" w:date="2022-04-02T15:05:03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603" w:author="瞿腊梅" w:date="2022-04-02T15:09:4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624" w:hRule="atLeast"/>
          <w:jc w:val="center"/>
        </w:trPr>
        <w:tc>
          <w:tcPr>
            <w:tcW w:w="1525" w:type="dxa"/>
            <w:vMerge w:val="continue"/>
            <w:noWrap w:val="0"/>
            <w:vAlign w:val="center"/>
            <w:tcPrChange w:id="604" w:author="瞿腊梅" w:date="2022-04-02T15:09:43Z">
              <w:tcPr>
                <w:tcW w:w="1525" w:type="dxa"/>
                <w:vMerge w:val="continue"/>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05"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574" w:type="dxa"/>
            <w:noWrap w:val="0"/>
            <w:vAlign w:val="center"/>
            <w:tcPrChange w:id="606" w:author="瞿腊梅" w:date="2022-04-02T15:09:43Z">
              <w:tcPr>
                <w:tcW w:w="1613"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07"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665" w:type="dxa"/>
            <w:gridSpan w:val="2"/>
            <w:noWrap w:val="0"/>
            <w:vAlign w:val="center"/>
            <w:tcPrChange w:id="608" w:author="瞿腊梅" w:date="2022-04-02T15:09:43Z">
              <w:tcPr>
                <w:tcW w:w="2385"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09"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489" w:type="dxa"/>
            <w:gridSpan w:val="3"/>
            <w:noWrap w:val="0"/>
            <w:vAlign w:val="center"/>
            <w:tcPrChange w:id="610" w:author="瞿腊梅" w:date="2022-04-02T15:09:43Z">
              <w:tcPr>
                <w:tcW w:w="1100"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11"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470" w:type="dxa"/>
            <w:gridSpan w:val="3"/>
            <w:noWrap w:val="0"/>
            <w:vAlign w:val="center"/>
            <w:tcPrChange w:id="612" w:author="瞿腊梅" w:date="2022-04-02T15:09:43Z">
              <w:tcPr>
                <w:tcW w:w="1934"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13"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257" w:type="dxa"/>
            <w:gridSpan w:val="2"/>
            <w:noWrap w:val="0"/>
            <w:vAlign w:val="center"/>
            <w:tcPrChange w:id="614" w:author="瞿腊梅" w:date="2022-04-02T15:09:43Z">
              <w:tcPr>
                <w:tcW w:w="1486"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15" w:author="瞿腊梅" w:date="2022-04-02T15:05:03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616" w:author="瞿腊梅" w:date="2022-04-02T15:09:4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624" w:hRule="atLeast"/>
          <w:jc w:val="center"/>
        </w:trPr>
        <w:tc>
          <w:tcPr>
            <w:tcW w:w="1525" w:type="dxa"/>
            <w:vMerge w:val="restart"/>
            <w:noWrap w:val="0"/>
            <w:vAlign w:val="center"/>
            <w:tcPrChange w:id="617" w:author="瞿腊梅" w:date="2022-04-02T15:09:43Z">
              <w:tcPr>
                <w:tcW w:w="1525" w:type="dxa"/>
                <w:vMerge w:val="restart"/>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18"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619" w:author="瞿腊梅" w:date="2022-04-02T15:05:03Z">
                  <w:rPr>
                    <w:rFonts w:hint="eastAsia" w:ascii="方正仿宋简体" w:hAnsi="方正仿宋简体" w:eastAsia="方正仿宋简体" w:cs="方正仿宋简体"/>
                    <w:sz w:val="32"/>
                    <w:szCs w:val="32"/>
                    <w:vertAlign w:val="baseline"/>
                    <w:lang w:val="en-US" w:eastAsia="zh-CN"/>
                  </w:rPr>
                </w:rPrChange>
              </w:rPr>
              <w:t>主要研究工作经历</w:t>
            </w:r>
          </w:p>
        </w:tc>
        <w:tc>
          <w:tcPr>
            <w:tcW w:w="1574" w:type="dxa"/>
            <w:noWrap w:val="0"/>
            <w:vAlign w:val="center"/>
            <w:tcPrChange w:id="620" w:author="瞿腊梅" w:date="2022-04-02T15:09:43Z">
              <w:tcPr>
                <w:tcW w:w="1613"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21"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622" w:author="瞿腊梅" w:date="2022-04-02T15:05:03Z">
                  <w:rPr>
                    <w:rFonts w:hint="eastAsia" w:ascii="方正仿宋简体" w:hAnsi="方正仿宋简体" w:eastAsia="方正仿宋简体" w:cs="方正仿宋简体"/>
                    <w:sz w:val="32"/>
                    <w:szCs w:val="32"/>
                    <w:vertAlign w:val="baseline"/>
                    <w:lang w:val="en-US" w:eastAsia="zh-CN"/>
                  </w:rPr>
                </w:rPrChange>
              </w:rPr>
              <w:t>起止时间</w:t>
            </w:r>
          </w:p>
        </w:tc>
        <w:tc>
          <w:tcPr>
            <w:tcW w:w="1665" w:type="dxa"/>
            <w:gridSpan w:val="2"/>
            <w:noWrap w:val="0"/>
            <w:vAlign w:val="center"/>
            <w:tcPrChange w:id="623" w:author="瞿腊梅" w:date="2022-04-02T15:09:43Z">
              <w:tcPr>
                <w:tcW w:w="2385"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24"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625" w:author="瞿腊梅" w:date="2022-04-02T15:05:03Z">
                  <w:rPr>
                    <w:rFonts w:hint="eastAsia" w:ascii="方正仿宋简体" w:hAnsi="方正仿宋简体" w:eastAsia="方正仿宋简体" w:cs="方正仿宋简体"/>
                    <w:sz w:val="32"/>
                    <w:szCs w:val="32"/>
                    <w:vertAlign w:val="baseline"/>
                    <w:lang w:val="en-US" w:eastAsia="zh-CN"/>
                  </w:rPr>
                </w:rPrChange>
              </w:rPr>
              <w:t>工作单位</w:t>
            </w:r>
          </w:p>
        </w:tc>
        <w:tc>
          <w:tcPr>
            <w:tcW w:w="2959" w:type="dxa"/>
            <w:gridSpan w:val="6"/>
            <w:noWrap w:val="0"/>
            <w:vAlign w:val="center"/>
            <w:tcPrChange w:id="626" w:author="瞿腊梅" w:date="2022-04-02T15:09:43Z">
              <w:tcPr>
                <w:tcW w:w="3034" w:type="dxa"/>
                <w:gridSpan w:val="4"/>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27"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628" w:author="瞿腊梅" w:date="2022-04-02T15:05:03Z">
                  <w:rPr>
                    <w:rFonts w:hint="eastAsia" w:ascii="方正仿宋简体" w:hAnsi="方正仿宋简体" w:eastAsia="方正仿宋简体" w:cs="方正仿宋简体"/>
                    <w:sz w:val="32"/>
                    <w:szCs w:val="32"/>
                    <w:vertAlign w:val="baseline"/>
                    <w:lang w:val="en-US" w:eastAsia="zh-CN"/>
                  </w:rPr>
                </w:rPrChange>
              </w:rPr>
              <w:t>研究内容</w:t>
            </w:r>
          </w:p>
        </w:tc>
        <w:tc>
          <w:tcPr>
            <w:tcW w:w="1257" w:type="dxa"/>
            <w:gridSpan w:val="2"/>
            <w:noWrap w:val="0"/>
            <w:vAlign w:val="center"/>
            <w:tcPrChange w:id="629" w:author="瞿腊梅" w:date="2022-04-02T15:09:43Z">
              <w:tcPr>
                <w:tcW w:w="1486"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30" w:author="瞿腊梅" w:date="2022-04-02T15:05:03Z">
                  <w:rPr>
                    <w:rFonts w:hint="eastAsia" w:ascii="方正仿宋简体" w:hAnsi="方正仿宋简体" w:eastAsia="方正仿宋简体" w:cs="方正仿宋简体"/>
                    <w:sz w:val="32"/>
                    <w:szCs w:val="32"/>
                    <w:vertAlign w:val="baseline"/>
                    <w:lang w:val="en-US" w:eastAsia="zh-CN"/>
                  </w:rPr>
                </w:rPrChange>
              </w:rPr>
            </w:pPr>
            <w:r>
              <w:rPr>
                <w:rFonts w:hint="eastAsia" w:ascii="方正仿宋简体" w:hAnsi="方正仿宋简体" w:eastAsia="方正仿宋简体" w:cs="方正仿宋简体"/>
                <w:sz w:val="30"/>
                <w:szCs w:val="30"/>
                <w:vertAlign w:val="baseline"/>
                <w:lang w:val="en-US" w:eastAsia="zh-CN"/>
                <w:rPrChange w:id="631" w:author="瞿腊梅" w:date="2022-04-02T15:05:03Z">
                  <w:rPr>
                    <w:rFonts w:hint="eastAsia" w:ascii="方正仿宋简体" w:hAnsi="方正仿宋简体" w:eastAsia="方正仿宋简体" w:cs="方正仿宋简体"/>
                    <w:sz w:val="32"/>
                    <w:szCs w:val="32"/>
                    <w:vertAlign w:val="baseline"/>
                    <w:lang w:val="en-US" w:eastAsia="zh-CN"/>
                  </w:rPr>
                </w:rPrChange>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632" w:author="瞿腊梅" w:date="2022-04-02T15:09:4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624" w:hRule="atLeast"/>
          <w:jc w:val="center"/>
        </w:trPr>
        <w:tc>
          <w:tcPr>
            <w:tcW w:w="1525" w:type="dxa"/>
            <w:vMerge w:val="continue"/>
            <w:noWrap w:val="0"/>
            <w:vAlign w:val="center"/>
            <w:tcPrChange w:id="633" w:author="瞿腊梅" w:date="2022-04-02T15:09:43Z">
              <w:tcPr>
                <w:tcW w:w="1525" w:type="dxa"/>
                <w:vMerge w:val="continue"/>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34"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574" w:type="dxa"/>
            <w:noWrap w:val="0"/>
            <w:vAlign w:val="center"/>
            <w:tcPrChange w:id="635" w:author="瞿腊梅" w:date="2022-04-02T15:09:43Z">
              <w:tcPr>
                <w:tcW w:w="1613"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36"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665" w:type="dxa"/>
            <w:gridSpan w:val="2"/>
            <w:noWrap w:val="0"/>
            <w:vAlign w:val="center"/>
            <w:tcPrChange w:id="637" w:author="瞿腊梅" w:date="2022-04-02T15:09:43Z">
              <w:tcPr>
                <w:tcW w:w="2385"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38"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2959" w:type="dxa"/>
            <w:gridSpan w:val="6"/>
            <w:noWrap w:val="0"/>
            <w:vAlign w:val="center"/>
            <w:tcPrChange w:id="639" w:author="瞿腊梅" w:date="2022-04-02T15:09:43Z">
              <w:tcPr>
                <w:tcW w:w="3034" w:type="dxa"/>
                <w:gridSpan w:val="4"/>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40"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257" w:type="dxa"/>
            <w:gridSpan w:val="2"/>
            <w:noWrap w:val="0"/>
            <w:vAlign w:val="center"/>
            <w:tcPrChange w:id="641" w:author="瞿腊梅" w:date="2022-04-02T15:09:43Z">
              <w:tcPr>
                <w:tcW w:w="1486"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42" w:author="瞿腊梅" w:date="2022-04-02T15:05:03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643" w:author="瞿腊梅" w:date="2022-04-02T15:09:4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624" w:hRule="atLeast"/>
          <w:jc w:val="center"/>
        </w:trPr>
        <w:tc>
          <w:tcPr>
            <w:tcW w:w="1525" w:type="dxa"/>
            <w:vMerge w:val="continue"/>
            <w:noWrap w:val="0"/>
            <w:vAlign w:val="center"/>
            <w:tcPrChange w:id="644" w:author="瞿腊梅" w:date="2022-04-02T15:09:43Z">
              <w:tcPr>
                <w:tcW w:w="1525" w:type="dxa"/>
                <w:vMerge w:val="continue"/>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45"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574" w:type="dxa"/>
            <w:noWrap w:val="0"/>
            <w:vAlign w:val="center"/>
            <w:tcPrChange w:id="646" w:author="瞿腊梅" w:date="2022-04-02T15:09:43Z">
              <w:tcPr>
                <w:tcW w:w="1613"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47"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665" w:type="dxa"/>
            <w:gridSpan w:val="2"/>
            <w:noWrap w:val="0"/>
            <w:vAlign w:val="center"/>
            <w:tcPrChange w:id="648" w:author="瞿腊梅" w:date="2022-04-02T15:09:43Z">
              <w:tcPr>
                <w:tcW w:w="2385"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49"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2959" w:type="dxa"/>
            <w:gridSpan w:val="6"/>
            <w:noWrap w:val="0"/>
            <w:vAlign w:val="center"/>
            <w:tcPrChange w:id="650" w:author="瞿腊梅" w:date="2022-04-02T15:09:43Z">
              <w:tcPr>
                <w:tcW w:w="3034" w:type="dxa"/>
                <w:gridSpan w:val="4"/>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51"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257" w:type="dxa"/>
            <w:gridSpan w:val="2"/>
            <w:noWrap w:val="0"/>
            <w:vAlign w:val="center"/>
            <w:tcPrChange w:id="652" w:author="瞿腊梅" w:date="2022-04-02T15:09:43Z">
              <w:tcPr>
                <w:tcW w:w="1486"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53" w:author="瞿腊梅" w:date="2022-04-02T15:05:03Z">
                  <w:rPr>
                    <w:rFonts w:hint="eastAsia" w:ascii="方正仿宋简体" w:hAnsi="方正仿宋简体" w:eastAsia="方正仿宋简体" w:cs="方正仿宋简体"/>
                    <w:sz w:val="32"/>
                    <w:szCs w:val="32"/>
                    <w:vertAlign w:val="baseline"/>
                    <w:lang w:val="en-US" w:eastAsia="zh-CN"/>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654" w:author="瞿腊梅" w:date="2022-04-02T15:09:43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624" w:hRule="atLeast"/>
          <w:jc w:val="center"/>
        </w:trPr>
        <w:tc>
          <w:tcPr>
            <w:tcW w:w="1525" w:type="dxa"/>
            <w:vMerge w:val="continue"/>
            <w:noWrap w:val="0"/>
            <w:vAlign w:val="center"/>
            <w:tcPrChange w:id="655" w:author="瞿腊梅" w:date="2022-04-02T15:09:43Z">
              <w:tcPr>
                <w:tcW w:w="1525" w:type="dxa"/>
                <w:vMerge w:val="continue"/>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56"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574" w:type="dxa"/>
            <w:noWrap w:val="0"/>
            <w:vAlign w:val="center"/>
            <w:tcPrChange w:id="657" w:author="瞿腊梅" w:date="2022-04-02T15:09:43Z">
              <w:tcPr>
                <w:tcW w:w="1613" w:type="dxa"/>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58"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665" w:type="dxa"/>
            <w:gridSpan w:val="2"/>
            <w:noWrap w:val="0"/>
            <w:vAlign w:val="center"/>
            <w:tcPrChange w:id="659" w:author="瞿腊梅" w:date="2022-04-02T15:09:43Z">
              <w:tcPr>
                <w:tcW w:w="2385"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60"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2959" w:type="dxa"/>
            <w:gridSpan w:val="6"/>
            <w:noWrap w:val="0"/>
            <w:vAlign w:val="center"/>
            <w:tcPrChange w:id="661" w:author="瞿腊梅" w:date="2022-04-02T15:09:43Z">
              <w:tcPr>
                <w:tcW w:w="3034" w:type="dxa"/>
                <w:gridSpan w:val="4"/>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62" w:author="瞿腊梅" w:date="2022-04-02T15:05:03Z">
                  <w:rPr>
                    <w:rFonts w:hint="eastAsia" w:ascii="方正仿宋简体" w:hAnsi="方正仿宋简体" w:eastAsia="方正仿宋简体" w:cs="方正仿宋简体"/>
                    <w:sz w:val="32"/>
                    <w:szCs w:val="32"/>
                    <w:vertAlign w:val="baseline"/>
                    <w:lang w:val="en-US" w:eastAsia="zh-CN"/>
                  </w:rPr>
                </w:rPrChange>
              </w:rPr>
            </w:pPr>
          </w:p>
        </w:tc>
        <w:tc>
          <w:tcPr>
            <w:tcW w:w="1257" w:type="dxa"/>
            <w:gridSpan w:val="2"/>
            <w:noWrap w:val="0"/>
            <w:vAlign w:val="center"/>
            <w:tcPrChange w:id="663" w:author="瞿腊梅" w:date="2022-04-02T15:09:43Z">
              <w:tcPr>
                <w:tcW w:w="1486" w:type="dxa"/>
                <w:gridSpan w:val="2"/>
                <w:noWrap w:val="0"/>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0"/>
                <w:szCs w:val="30"/>
                <w:vertAlign w:val="baseline"/>
                <w:lang w:val="en-US" w:eastAsia="zh-CN"/>
                <w:rPrChange w:id="664" w:author="瞿腊梅" w:date="2022-04-02T15:05:03Z">
                  <w:rPr>
                    <w:rFonts w:hint="eastAsia" w:ascii="方正仿宋简体" w:hAnsi="方正仿宋简体" w:eastAsia="方正仿宋简体" w:cs="方正仿宋简体"/>
                    <w:sz w:val="32"/>
                    <w:szCs w:val="32"/>
                    <w:vertAlign w:val="baseline"/>
                    <w:lang w:val="en-US" w:eastAsia="zh-CN"/>
                  </w:rPr>
                </w:rPrChange>
              </w:rPr>
            </w:pPr>
          </w:p>
        </w:tc>
      </w:tr>
    </w:tbl>
    <w:p>
      <w:pPr>
        <w:keepNext w:val="0"/>
        <w:keepLines w:val="0"/>
        <w:pageBreakBefore w:val="0"/>
        <w:widowControl w:val="0"/>
        <w:numPr>
          <w:ilvl w:val="0"/>
          <w:numId w:val="5"/>
        </w:numPr>
        <w:kinsoku/>
        <w:wordWrap/>
        <w:overflowPunct/>
        <w:topLinePunct w:val="0"/>
        <w:autoSpaceDE/>
        <w:autoSpaceDN/>
        <w:bidi w:val="0"/>
        <w:adjustRightInd/>
        <w:snapToGrid/>
        <w:spacing w:line="600" w:lineRule="exact"/>
        <w:jc w:val="both"/>
        <w:textAlignment w:val="auto"/>
        <w:rPr>
          <w:ins w:id="665" w:author="瞿腊梅" w:date="2022-04-02T15:08:17Z"/>
          <w:rFonts w:hint="eastAsia" w:ascii="方正黑体简体" w:hAnsi="方正黑体简体" w:eastAsia="方正黑体简体" w:cs="方正黑体简体"/>
          <w:sz w:val="32"/>
          <w:szCs w:val="32"/>
          <w:lang w:val="en-US" w:eastAsia="zh-CN"/>
        </w:rPr>
        <w:sectPr>
          <w:pgSz w:w="11906" w:h="16838"/>
          <w:pgMar w:top="1701" w:right="1587" w:bottom="1701" w:left="1587" w:header="851" w:footer="1134" w:gutter="0"/>
          <w:pgNumType w:fmt="decimal"/>
          <w:cols w:space="0" w:num="1"/>
          <w:rtlGutter w:val="0"/>
          <w:docGrid w:type="lines" w:linePitch="312" w:charSpace="0"/>
        </w:sectPr>
      </w:pP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jc w:val="both"/>
        <w:textAlignment w:val="auto"/>
        <w:rPr>
          <w:ins w:id="667" w:author="瞿腊梅" w:date="2022-04-02T15:08:23Z"/>
          <w:rFonts w:hint="eastAsia" w:ascii="方正黑体简体" w:hAnsi="方正黑体简体" w:eastAsia="方正黑体简体" w:cs="方正黑体简体"/>
          <w:sz w:val="32"/>
          <w:szCs w:val="32"/>
          <w:lang w:val="en-US" w:eastAsia="zh-CN"/>
        </w:rPr>
        <w:pPrChange w:id="666" w:author="瞿腊梅" w:date="2022-04-02T15:08:18Z">
          <w:pPr>
            <w:keepNext w:val="0"/>
            <w:keepLines w:val="0"/>
            <w:pageBreakBefore w:val="0"/>
            <w:widowControl w:val="0"/>
            <w:numPr>
              <w:ilvl w:val="0"/>
              <w:numId w:val="5"/>
            </w:numPr>
            <w:kinsoku/>
            <w:wordWrap/>
            <w:overflowPunct/>
            <w:topLinePunct w:val="0"/>
            <w:autoSpaceDE/>
            <w:autoSpaceDN/>
            <w:bidi w:val="0"/>
            <w:adjustRightInd/>
            <w:snapToGrid/>
            <w:spacing w:line="600" w:lineRule="exact"/>
            <w:jc w:val="both"/>
            <w:textAlignment w:val="auto"/>
          </w:pPr>
        </w:pPrChange>
      </w:pPr>
      <w:ins w:id="668" w:author="瞿腊梅" w:date="2022-04-02T15:08:20Z">
        <w:r>
          <w:rPr>
            <w:rFonts w:hint="eastAsia" w:ascii="方正黑体简体" w:hAnsi="方正黑体简体" w:eastAsia="方正黑体简体" w:cs="方正黑体简体"/>
            <w:sz w:val="32"/>
            <w:szCs w:val="32"/>
            <w:lang w:val="en-US" w:eastAsia="zh-CN"/>
          </w:rPr>
          <w:t>三</w:t>
        </w:r>
      </w:ins>
      <w:ins w:id="669" w:author="瞿腊梅" w:date="2022-04-02T15:08:21Z">
        <w:r>
          <w:rPr>
            <w:rFonts w:hint="eastAsia" w:ascii="方正黑体简体" w:hAnsi="方正黑体简体" w:eastAsia="方正黑体简体" w:cs="方正黑体简体"/>
            <w:sz w:val="32"/>
            <w:szCs w:val="32"/>
            <w:lang w:val="en-US" w:eastAsia="zh-CN"/>
          </w:rPr>
          <w:t>、</w:t>
        </w:r>
      </w:ins>
      <w:r>
        <w:rPr>
          <w:rFonts w:hint="eastAsia" w:ascii="方正黑体简体" w:hAnsi="方正黑体简体" w:eastAsia="方正黑体简体" w:cs="方正黑体简体"/>
          <w:sz w:val="32"/>
          <w:szCs w:val="32"/>
          <w:lang w:val="en-US" w:eastAsia="zh-CN"/>
        </w:rPr>
        <w:t>博士后项目研究情况</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jc w:val="both"/>
        <w:textAlignment w:val="auto"/>
        <w:rPr>
          <w:rFonts w:hint="eastAsia" w:ascii="方正黑体简体" w:hAnsi="方正黑体简体" w:eastAsia="方正黑体简体" w:cs="方正黑体简体"/>
          <w:sz w:val="32"/>
          <w:szCs w:val="32"/>
          <w:lang w:val="en-US" w:eastAsia="zh-CN"/>
        </w:rPr>
        <w:pPrChange w:id="670" w:author="瞿腊梅" w:date="2022-04-02T15:08:18Z">
          <w:pPr>
            <w:keepNext w:val="0"/>
            <w:keepLines w:val="0"/>
            <w:pageBreakBefore w:val="0"/>
            <w:widowControl w:val="0"/>
            <w:numPr>
              <w:ilvl w:val="0"/>
              <w:numId w:val="5"/>
            </w:numPr>
            <w:kinsoku/>
            <w:wordWrap/>
            <w:overflowPunct/>
            <w:topLinePunct w:val="0"/>
            <w:autoSpaceDE/>
            <w:autoSpaceDN/>
            <w:bidi w:val="0"/>
            <w:adjustRightInd/>
            <w:snapToGrid/>
            <w:spacing w:line="600" w:lineRule="exact"/>
            <w:jc w:val="both"/>
            <w:textAlignment w:val="auto"/>
          </w:pPr>
        </w:pPrChange>
      </w:pPr>
    </w:p>
    <w:tbl>
      <w:tblPr>
        <w:tblStyle w:val="6"/>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Change w:id="671" w:author="瞿腊梅" w:date="2022-04-02T15:08:30Z">
          <w:tblPr>
            <w:tblStyle w:val="6"/>
            <w:tblW w:w="101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PrChange>
      </w:tblPr>
      <w:tblGrid>
        <w:gridCol w:w="1744"/>
        <w:gridCol w:w="7106"/>
        <w:tblGridChange w:id="672">
          <w:tblGrid>
            <w:gridCol w:w="1744"/>
            <w:gridCol w:w="8373"/>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673" w:author="瞿腊梅" w:date="2022-04-02T15:08:3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1221" w:hRule="atLeast"/>
          <w:jc w:val="center"/>
        </w:trPr>
        <w:tc>
          <w:tcPr>
            <w:tcW w:w="1744" w:type="dxa"/>
            <w:tcBorders>
              <w:top w:val="single" w:color="auto" w:sz="4" w:space="0"/>
              <w:left w:val="single" w:color="auto" w:sz="4" w:space="0"/>
              <w:right w:val="single" w:color="auto" w:sz="4" w:space="0"/>
            </w:tcBorders>
            <w:vAlign w:val="center"/>
            <w:tcPrChange w:id="674" w:author="瞿腊梅" w:date="2022-04-02T15:08:30Z">
              <w:tcPr>
                <w:tcW w:w="1744" w:type="dxa"/>
                <w:tcBorders>
                  <w:top w:val="single" w:color="auto" w:sz="4" w:space="0"/>
                  <w:left w:val="single" w:color="auto" w:sz="4" w:space="0"/>
                  <w:right w:val="single" w:color="auto" w:sz="4" w:space="0"/>
                </w:tcBorders>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r>
              <w:rPr>
                <w:rFonts w:hint="eastAsia" w:ascii="方正仿宋简体" w:hAnsi="方正仿宋简体" w:eastAsia="方正仿宋简体" w:cs="方正仿宋简体"/>
                <w:sz w:val="32"/>
                <w:szCs w:val="32"/>
                <w:vertAlign w:val="baseline"/>
                <w:lang w:val="en-US" w:eastAsia="zh-CN"/>
              </w:rPr>
              <w:t>研究项目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r>
              <w:rPr>
                <w:rFonts w:hint="eastAsia" w:ascii="方正仿宋简体" w:hAnsi="方正仿宋简体" w:eastAsia="方正仿宋简体" w:cs="方正仿宋简体"/>
                <w:sz w:val="32"/>
                <w:szCs w:val="32"/>
                <w:vertAlign w:val="baseline"/>
                <w:lang w:val="en-US" w:eastAsia="zh-CN"/>
              </w:rPr>
              <w:t>名称</w:t>
            </w:r>
          </w:p>
        </w:tc>
        <w:tc>
          <w:tcPr>
            <w:tcW w:w="7106" w:type="dxa"/>
            <w:tcBorders>
              <w:top w:val="single" w:color="auto" w:sz="4" w:space="0"/>
              <w:left w:val="single" w:color="auto" w:sz="4" w:space="0"/>
              <w:bottom w:val="single" w:color="auto" w:sz="4" w:space="0"/>
              <w:right w:val="single" w:color="auto" w:sz="4" w:space="0"/>
            </w:tcBorders>
            <w:vAlign w:val="center"/>
            <w:tcPrChange w:id="675" w:author="瞿腊梅" w:date="2022-04-02T15:08:30Z">
              <w:tcPr>
                <w:tcW w:w="8373" w:type="dxa"/>
                <w:tcBorders>
                  <w:top w:val="single" w:color="auto" w:sz="4" w:space="0"/>
                  <w:left w:val="single" w:color="auto" w:sz="4" w:space="0"/>
                  <w:bottom w:val="single" w:color="auto" w:sz="4" w:space="0"/>
                  <w:right w:val="single" w:color="auto" w:sz="4" w:space="0"/>
                </w:tcBorders>
                <w:vAlign w:val="center"/>
              </w:tcPr>
            </w:tcPrChange>
          </w:tcPr>
          <w:p>
            <w:pPr>
              <w:adjustRightInd w:val="0"/>
              <w:snapToGrid w:val="0"/>
              <w:jc w:val="center"/>
              <w:rPr>
                <w:rFonts w:ascii="Times New Roman" w:hAnsi="Times New Roman"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676" w:author="瞿腊梅" w:date="2022-04-02T15:11:32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2407" w:hRule="atLeast"/>
          <w:jc w:val="center"/>
        </w:trPr>
        <w:tc>
          <w:tcPr>
            <w:tcW w:w="1744" w:type="dxa"/>
            <w:tcBorders>
              <w:top w:val="single" w:color="auto" w:sz="4" w:space="0"/>
              <w:left w:val="single" w:color="auto" w:sz="4" w:space="0"/>
              <w:bottom w:val="single" w:color="auto" w:sz="4" w:space="0"/>
              <w:right w:val="single" w:color="auto" w:sz="4" w:space="0"/>
            </w:tcBorders>
            <w:vAlign w:val="center"/>
            <w:tcPrChange w:id="677" w:author="瞿腊梅" w:date="2022-04-02T15:11:32Z">
              <w:tcPr>
                <w:tcW w:w="1744" w:type="dxa"/>
                <w:tcBorders>
                  <w:top w:val="single" w:color="auto" w:sz="4" w:space="0"/>
                  <w:left w:val="single" w:color="auto" w:sz="4" w:space="0"/>
                  <w:bottom w:val="single" w:color="auto" w:sz="4" w:space="0"/>
                  <w:right w:val="single" w:color="auto" w:sz="4" w:space="0"/>
                </w:tcBorders>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del w:id="678" w:author="瞿腊梅" w:date="2022-04-02T15:11:29Z"/>
                <w:rFonts w:hint="eastAsia" w:ascii="方正仿宋简体" w:hAnsi="方正仿宋简体" w:eastAsia="方正仿宋简体" w:cs="方正仿宋简体"/>
                <w:sz w:val="32"/>
                <w:szCs w:val="32"/>
                <w:vertAlign w:val="baseline"/>
                <w:lang w:val="en-US" w:eastAsia="zh-CN"/>
              </w:rPr>
            </w:pPr>
            <w:r>
              <w:rPr>
                <w:rFonts w:hint="eastAsia" w:ascii="方正仿宋简体" w:hAnsi="方正仿宋简体" w:eastAsia="方正仿宋简体" w:cs="方正仿宋简体"/>
                <w:sz w:val="32"/>
                <w:szCs w:val="32"/>
                <w:vertAlign w:val="baseline"/>
                <w:lang w:val="en-US" w:eastAsia="zh-CN"/>
              </w:rPr>
              <w:t>项目简介</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7106" w:type="dxa"/>
            <w:tcBorders>
              <w:top w:val="single" w:color="auto" w:sz="4" w:space="0"/>
              <w:left w:val="single" w:color="auto" w:sz="4" w:space="0"/>
              <w:bottom w:val="single" w:color="auto" w:sz="4" w:space="0"/>
              <w:right w:val="single" w:color="auto" w:sz="4" w:space="0"/>
            </w:tcBorders>
            <w:vAlign w:val="center"/>
            <w:tcPrChange w:id="679" w:author="瞿腊梅" w:date="2022-04-02T15:11:32Z">
              <w:tcPr>
                <w:tcW w:w="8373" w:type="dxa"/>
                <w:tcBorders>
                  <w:top w:val="single" w:color="auto" w:sz="4" w:space="0"/>
                  <w:left w:val="single" w:color="auto" w:sz="4" w:space="0"/>
                  <w:bottom w:val="single" w:color="auto" w:sz="4" w:space="0"/>
                  <w:right w:val="single" w:color="auto" w:sz="4" w:space="0"/>
                </w:tcBorders>
                <w:vAlign w:val="center"/>
              </w:tcPr>
            </w:tcPrChange>
          </w:tcPr>
          <w:p>
            <w:pPr>
              <w:numPr>
                <w:ilvl w:val="0"/>
                <w:numId w:val="0"/>
              </w:numPr>
              <w:adjustRightInd w:val="0"/>
              <w:snapToGrid w:val="0"/>
              <w:spacing w:line="360" w:lineRule="auto"/>
              <w:ind w:firstLine="640" w:firstLineChars="200"/>
              <w:jc w:val="center"/>
              <w:rPr>
                <w:rFonts w:hint="eastAsia" w:ascii="Times New Roman" w:hAnsi="Times New Roman" w:eastAsia="仿宋_GB2312"/>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680" w:author="瞿腊梅" w:date="2022-04-02T15:11:3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2539" w:hRule="atLeast"/>
          <w:jc w:val="center"/>
        </w:trPr>
        <w:tc>
          <w:tcPr>
            <w:tcW w:w="1744" w:type="dxa"/>
            <w:tcBorders>
              <w:top w:val="single" w:color="auto" w:sz="4" w:space="0"/>
              <w:left w:val="single" w:color="auto" w:sz="4" w:space="0"/>
              <w:bottom w:val="single" w:color="auto" w:sz="4" w:space="0"/>
              <w:right w:val="single" w:color="auto" w:sz="4" w:space="0"/>
            </w:tcBorders>
            <w:vAlign w:val="center"/>
            <w:tcPrChange w:id="681" w:author="瞿腊梅" w:date="2022-04-02T15:11:34Z">
              <w:tcPr>
                <w:tcW w:w="1744" w:type="dxa"/>
                <w:tcBorders>
                  <w:top w:val="single" w:color="auto" w:sz="4" w:space="0"/>
                  <w:left w:val="single" w:color="auto" w:sz="4" w:space="0"/>
                  <w:bottom w:val="single" w:color="auto" w:sz="4" w:space="0"/>
                  <w:right w:val="single" w:color="auto" w:sz="4" w:space="0"/>
                </w:tcBorders>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方正仿宋简体" w:hAnsi="方正仿宋简体" w:eastAsia="方正仿宋简体" w:cs="方正仿宋简体"/>
                <w:sz w:val="32"/>
                <w:szCs w:val="32"/>
                <w:vertAlign w:val="baseline"/>
                <w:lang w:val="en-US" w:eastAsia="zh-CN"/>
              </w:rPr>
            </w:pPr>
            <w:r>
              <w:rPr>
                <w:rFonts w:hint="eastAsia" w:ascii="方正仿宋简体" w:hAnsi="方正仿宋简体" w:eastAsia="方正仿宋简体" w:cs="方正仿宋简体"/>
                <w:sz w:val="32"/>
                <w:szCs w:val="32"/>
                <w:vertAlign w:val="baseline"/>
                <w:lang w:val="en-US" w:eastAsia="zh-CN"/>
              </w:rPr>
              <w:t>预期成果</w:t>
            </w:r>
          </w:p>
        </w:tc>
        <w:tc>
          <w:tcPr>
            <w:tcW w:w="7106" w:type="dxa"/>
            <w:tcBorders>
              <w:top w:val="single" w:color="auto" w:sz="4" w:space="0"/>
              <w:left w:val="single" w:color="auto" w:sz="4" w:space="0"/>
              <w:bottom w:val="single" w:color="auto" w:sz="4" w:space="0"/>
              <w:right w:val="single" w:color="auto" w:sz="4" w:space="0"/>
            </w:tcBorders>
            <w:vAlign w:val="top"/>
            <w:tcPrChange w:id="682" w:author="瞿腊梅" w:date="2022-04-02T15:11:34Z">
              <w:tcPr>
                <w:tcW w:w="8373" w:type="dxa"/>
                <w:tcBorders>
                  <w:top w:val="single" w:color="auto" w:sz="4" w:space="0"/>
                  <w:left w:val="single" w:color="auto" w:sz="4" w:space="0"/>
                  <w:bottom w:val="single" w:color="auto" w:sz="4" w:space="0"/>
                  <w:right w:val="single" w:color="auto" w:sz="4" w:space="0"/>
                </w:tcBorders>
                <w:vAlign w:val="top"/>
              </w:tcPr>
            </w:tcPrChange>
          </w:tcPr>
          <w:p>
            <w:pPr>
              <w:numPr>
                <w:ilvl w:val="0"/>
                <w:numId w:val="0"/>
              </w:numPr>
              <w:adjustRightInd w:val="0"/>
              <w:snapToGrid w:val="0"/>
              <w:spacing w:line="360" w:lineRule="auto"/>
              <w:ind w:firstLine="420" w:firstLineChars="200"/>
              <w:jc w:val="left"/>
              <w:rPr>
                <w:rFonts w:hint="default" w:ascii="Times New Roman" w:hAnsi="Times New Roman" w:eastAsia="仿宋_GB2312"/>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683" w:author="瞿腊梅" w:date="2022-04-02T15:11:36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2443" w:hRule="atLeast"/>
          <w:jc w:val="center"/>
        </w:trPr>
        <w:tc>
          <w:tcPr>
            <w:tcW w:w="1744" w:type="dxa"/>
            <w:tcBorders>
              <w:top w:val="single" w:color="auto" w:sz="4" w:space="0"/>
              <w:left w:val="single" w:color="auto" w:sz="4" w:space="0"/>
              <w:bottom w:val="single" w:color="auto" w:sz="4" w:space="0"/>
              <w:right w:val="single" w:color="auto" w:sz="4" w:space="0"/>
            </w:tcBorders>
            <w:vAlign w:val="center"/>
            <w:tcPrChange w:id="684" w:author="瞿腊梅" w:date="2022-04-02T15:11:36Z">
              <w:tcPr>
                <w:tcW w:w="1744" w:type="dxa"/>
                <w:tcBorders>
                  <w:top w:val="single" w:color="auto" w:sz="4" w:space="0"/>
                  <w:left w:val="single" w:color="auto" w:sz="4" w:space="0"/>
                  <w:bottom w:val="single" w:color="auto" w:sz="4" w:space="0"/>
                  <w:right w:val="single" w:color="auto" w:sz="4" w:space="0"/>
                </w:tcBorders>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r>
              <w:rPr>
                <w:rFonts w:hint="eastAsia" w:ascii="方正仿宋简体" w:hAnsi="方正仿宋简体" w:eastAsia="方正仿宋简体" w:cs="方正仿宋简体"/>
                <w:sz w:val="32"/>
                <w:szCs w:val="32"/>
                <w:vertAlign w:val="baseline"/>
                <w:lang w:val="en-US" w:eastAsia="zh-CN"/>
              </w:rPr>
              <w:t>研究工作进度</w:t>
            </w:r>
          </w:p>
        </w:tc>
        <w:tc>
          <w:tcPr>
            <w:tcW w:w="7106" w:type="dxa"/>
            <w:tcBorders>
              <w:top w:val="single" w:color="auto" w:sz="4" w:space="0"/>
              <w:left w:val="single" w:color="auto" w:sz="4" w:space="0"/>
              <w:bottom w:val="single" w:color="auto" w:sz="4" w:space="0"/>
              <w:right w:val="single" w:color="auto" w:sz="4" w:space="0"/>
            </w:tcBorders>
            <w:vAlign w:val="top"/>
            <w:tcPrChange w:id="685" w:author="瞿腊梅" w:date="2022-04-02T15:11:36Z">
              <w:tcPr>
                <w:tcW w:w="8373" w:type="dxa"/>
                <w:tcBorders>
                  <w:top w:val="single" w:color="auto" w:sz="4" w:space="0"/>
                  <w:left w:val="single" w:color="auto" w:sz="4" w:space="0"/>
                  <w:bottom w:val="single" w:color="auto" w:sz="4" w:space="0"/>
                  <w:right w:val="single" w:color="auto" w:sz="4" w:space="0"/>
                </w:tcBorders>
                <w:vAlign w:val="top"/>
              </w:tcPr>
            </w:tcPrChange>
          </w:tcPr>
          <w:p>
            <w:pPr>
              <w:adjustRightInd w:val="0"/>
              <w:snapToGrid w:val="0"/>
              <w:ind w:firstLine="561"/>
              <w:jc w:val="center"/>
              <w:rPr>
                <w:rFonts w:ascii="Times New Roman" w:hAnsi="Times New Roman"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686" w:author="瞿腊梅" w:date="2022-04-02T15:11:39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2462" w:hRule="atLeast"/>
          <w:jc w:val="center"/>
        </w:trPr>
        <w:tc>
          <w:tcPr>
            <w:tcW w:w="1744" w:type="dxa"/>
            <w:tcBorders>
              <w:top w:val="single" w:color="auto" w:sz="4" w:space="0"/>
              <w:left w:val="single" w:color="auto" w:sz="4" w:space="0"/>
              <w:bottom w:val="single" w:color="auto" w:sz="4" w:space="0"/>
              <w:right w:val="single" w:color="auto" w:sz="4" w:space="0"/>
            </w:tcBorders>
            <w:vAlign w:val="center"/>
            <w:tcPrChange w:id="687" w:author="瞿腊梅" w:date="2022-04-02T15:11:39Z">
              <w:tcPr>
                <w:tcW w:w="1744" w:type="dxa"/>
                <w:tcBorders>
                  <w:top w:val="single" w:color="auto" w:sz="4" w:space="0"/>
                  <w:left w:val="single" w:color="auto" w:sz="4" w:space="0"/>
                  <w:bottom w:val="single" w:color="auto" w:sz="4" w:space="0"/>
                  <w:right w:val="single" w:color="auto" w:sz="4" w:space="0"/>
                </w:tcBorders>
                <w:vAlign w:val="center"/>
              </w:tcPr>
            </w:tcPrChang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szCs w:val="21"/>
                <w:lang w:val="en-US" w:eastAsia="zh-CN"/>
              </w:rPr>
            </w:pPr>
            <w:r>
              <w:rPr>
                <w:rFonts w:hint="eastAsia" w:ascii="方正仿宋简体" w:hAnsi="方正仿宋简体" w:eastAsia="方正仿宋简体" w:cs="方正仿宋简体"/>
                <w:sz w:val="32"/>
                <w:szCs w:val="32"/>
                <w:vertAlign w:val="baseline"/>
                <w:lang w:val="en-US" w:eastAsia="zh-CN"/>
              </w:rPr>
              <w:t>成果的表达形式及考核（验收）指标</w:t>
            </w:r>
          </w:p>
        </w:tc>
        <w:tc>
          <w:tcPr>
            <w:tcW w:w="7106" w:type="dxa"/>
            <w:tcBorders>
              <w:top w:val="single" w:color="auto" w:sz="4" w:space="0"/>
              <w:left w:val="single" w:color="auto" w:sz="4" w:space="0"/>
              <w:bottom w:val="single" w:color="auto" w:sz="4" w:space="0"/>
              <w:right w:val="single" w:color="auto" w:sz="4" w:space="0"/>
            </w:tcBorders>
            <w:vAlign w:val="top"/>
            <w:tcPrChange w:id="688" w:author="瞿腊梅" w:date="2022-04-02T15:11:39Z">
              <w:tcPr>
                <w:tcW w:w="8373" w:type="dxa"/>
                <w:tcBorders>
                  <w:top w:val="single" w:color="auto" w:sz="4" w:space="0"/>
                  <w:left w:val="single" w:color="auto" w:sz="4" w:space="0"/>
                  <w:bottom w:val="single" w:color="auto" w:sz="4" w:space="0"/>
                  <w:right w:val="single" w:color="auto" w:sz="4" w:space="0"/>
                </w:tcBorders>
                <w:vAlign w:val="top"/>
              </w:tcPr>
            </w:tcPrChange>
          </w:tcPr>
          <w:p>
            <w:pPr>
              <w:numPr>
                <w:ilvl w:val="0"/>
                <w:numId w:val="0"/>
              </w:numPr>
              <w:adjustRightInd w:val="0"/>
              <w:snapToGrid w:val="0"/>
              <w:spacing w:line="360" w:lineRule="auto"/>
              <w:ind w:firstLine="420" w:firstLineChars="200"/>
              <w:jc w:val="left"/>
              <w:rPr>
                <w:rFonts w:hint="default" w:ascii="Times New Roman" w:hAnsi="Times New Roman" w:eastAsia="仿宋_GB2312"/>
                <w:szCs w:val="21"/>
                <w:lang w:val="en-US" w:eastAsia="zh-CN"/>
              </w:rPr>
            </w:pPr>
          </w:p>
        </w:tc>
      </w:tr>
    </w:tbl>
    <w:p>
      <w:pPr>
        <w:pStyle w:val="2"/>
        <w:rPr>
          <w:rFonts w:hint="eastAsia" w:ascii="方正小标宋简体" w:hAnsi="方正小标宋简体" w:eastAsia="方正小标宋简体" w:cs="方正小标宋简体"/>
          <w:sz w:val="32"/>
          <w:szCs w:val="32"/>
          <w:lang w:val="en-US" w:eastAsia="zh-CN"/>
        </w:rPr>
      </w:pPr>
      <w:r>
        <w:rPr>
          <w:rFonts w:ascii="Times New Roman" w:hAnsi="Times New Roman" w:eastAsia="黑体"/>
          <w:sz w:val="28"/>
          <w:szCs w:val="28"/>
        </w:rPr>
        <w:br w:type="page"/>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jc w:val="both"/>
        <w:textAlignment w:val="auto"/>
        <w:rPr>
          <w:ins w:id="690" w:author="瞿腊梅" w:date="2022-04-02T15:11:48Z"/>
          <w:rFonts w:hint="eastAsia" w:ascii="方正黑体简体" w:hAnsi="方正黑体简体" w:eastAsia="方正黑体简体" w:cs="方正黑体简体"/>
          <w:sz w:val="32"/>
          <w:szCs w:val="32"/>
          <w:lang w:val="en-US" w:eastAsia="zh-CN"/>
        </w:rPr>
        <w:pPrChange w:id="689" w:author="瞿腊梅" w:date="2022-04-02T15:11:44Z">
          <w:pPr>
            <w:keepNext w:val="0"/>
            <w:keepLines w:val="0"/>
            <w:pageBreakBefore w:val="0"/>
            <w:widowControl w:val="0"/>
            <w:numPr>
              <w:ilvl w:val="0"/>
              <w:numId w:val="5"/>
            </w:numPr>
            <w:kinsoku/>
            <w:wordWrap/>
            <w:overflowPunct/>
            <w:topLinePunct w:val="0"/>
            <w:autoSpaceDE/>
            <w:autoSpaceDN/>
            <w:bidi w:val="0"/>
            <w:adjustRightInd/>
            <w:snapToGrid/>
            <w:spacing w:line="600" w:lineRule="exact"/>
            <w:jc w:val="both"/>
            <w:textAlignment w:val="auto"/>
          </w:pPr>
        </w:pPrChange>
      </w:pPr>
      <w:ins w:id="691" w:author="瞿腊梅" w:date="2022-04-02T15:11:45Z">
        <w:r>
          <w:rPr>
            <w:rFonts w:hint="eastAsia" w:ascii="方正黑体简体" w:hAnsi="方正黑体简体" w:eastAsia="方正黑体简体" w:cs="方正黑体简体"/>
            <w:sz w:val="32"/>
            <w:szCs w:val="32"/>
            <w:lang w:val="en-US" w:eastAsia="zh-CN"/>
          </w:rPr>
          <w:t>四</w:t>
        </w:r>
      </w:ins>
      <w:ins w:id="692" w:author="瞿腊梅" w:date="2022-04-02T15:11:46Z">
        <w:r>
          <w:rPr>
            <w:rFonts w:hint="eastAsia" w:ascii="方正黑体简体" w:hAnsi="方正黑体简体" w:eastAsia="方正黑体简体" w:cs="方正黑体简体"/>
            <w:sz w:val="32"/>
            <w:szCs w:val="32"/>
            <w:lang w:val="en-US" w:eastAsia="zh-CN"/>
          </w:rPr>
          <w:t>、</w:t>
        </w:r>
      </w:ins>
      <w:r>
        <w:rPr>
          <w:rFonts w:hint="eastAsia" w:ascii="方正黑体简体" w:hAnsi="方正黑体简体" w:eastAsia="方正黑体简体" w:cs="方正黑体简体"/>
          <w:sz w:val="32"/>
          <w:szCs w:val="32"/>
          <w:lang w:val="en-US" w:eastAsia="zh-CN"/>
        </w:rPr>
        <w:t>申报意见</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jc w:val="both"/>
        <w:textAlignment w:val="auto"/>
        <w:rPr>
          <w:rFonts w:hint="eastAsia" w:ascii="方正黑体简体" w:hAnsi="方正黑体简体" w:eastAsia="方正黑体简体" w:cs="方正黑体简体"/>
          <w:sz w:val="32"/>
          <w:szCs w:val="32"/>
          <w:lang w:val="en-US" w:eastAsia="zh-CN"/>
        </w:rPr>
        <w:pPrChange w:id="693" w:author="瞿腊梅" w:date="2022-04-02T15:11:44Z">
          <w:pPr>
            <w:keepNext w:val="0"/>
            <w:keepLines w:val="0"/>
            <w:pageBreakBefore w:val="0"/>
            <w:widowControl w:val="0"/>
            <w:numPr>
              <w:ilvl w:val="0"/>
              <w:numId w:val="5"/>
            </w:numPr>
            <w:kinsoku/>
            <w:wordWrap/>
            <w:overflowPunct/>
            <w:topLinePunct w:val="0"/>
            <w:autoSpaceDE/>
            <w:autoSpaceDN/>
            <w:bidi w:val="0"/>
            <w:adjustRightInd/>
            <w:snapToGrid/>
            <w:spacing w:line="600" w:lineRule="exact"/>
            <w:jc w:val="both"/>
            <w:textAlignment w:val="auto"/>
          </w:pPr>
        </w:pPrChange>
      </w:pPr>
    </w:p>
    <w:tbl>
      <w:tblPr>
        <w:tblStyle w:val="7"/>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Change w:id="694" w:author="瞿腊梅" w:date="2022-04-02T15:12:12Z">
          <w:tblPr>
            <w:tblStyle w:val="7"/>
            <w:tblW w:w="10068" w:type="dxa"/>
            <w:tblInd w:w="-7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PrChange>
      </w:tblPr>
      <w:tblGrid>
        <w:gridCol w:w="8784"/>
        <w:tblGridChange w:id="695">
          <w:tblGrid>
            <w:gridCol w:w="10068"/>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696" w:author="瞿腊梅" w:date="2022-04-02T15:12:12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5496" w:hRule="atLeast"/>
          <w:jc w:val="center"/>
        </w:trPr>
        <w:tc>
          <w:tcPr>
            <w:tcW w:w="8784" w:type="dxa"/>
            <w:tcPrChange w:id="697" w:author="瞿腊梅" w:date="2022-04-02T15:12:12Z">
              <w:tcPr>
                <w:tcW w:w="10068" w:type="dxa"/>
              </w:tcPr>
            </w:tcPrChange>
          </w:tcPr>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2"/>
                <w:szCs w:val="32"/>
                <w:vertAlign w:val="baseline"/>
                <w:lang w:val="en-US" w:eastAsia="zh-CN"/>
              </w:rPr>
            </w:pPr>
            <w:r>
              <w:rPr>
                <w:rFonts w:hint="eastAsia" w:ascii="方正仿宋简体" w:hAnsi="方正仿宋简体" w:eastAsia="方正仿宋简体" w:cs="方正仿宋简体"/>
                <w:sz w:val="32"/>
                <w:szCs w:val="32"/>
                <w:vertAlign w:val="baseline"/>
                <w:lang w:val="en-US" w:eastAsia="zh-CN"/>
              </w:rPr>
              <w:t>申报单位意见：</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2"/>
                <w:szCs w:val="32"/>
                <w:vertAlign w:val="baseline"/>
                <w:lang w:val="en-US" w:eastAsia="zh-CN"/>
              </w:rPr>
            </w:pPr>
            <w:r>
              <w:rPr>
                <w:rFonts w:hint="eastAsia" w:ascii="方正仿宋简体" w:hAnsi="方正仿宋简体" w:eastAsia="方正仿宋简体" w:cs="方正仿宋简体"/>
                <w:sz w:val="32"/>
                <w:szCs w:val="32"/>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1280" w:firstLineChars="400"/>
              <w:jc w:val="both"/>
              <w:textAlignment w:val="auto"/>
              <w:rPr>
                <w:rFonts w:hint="eastAsia" w:ascii="方正仿宋简体" w:hAnsi="方正仿宋简体" w:eastAsia="方正仿宋简体" w:cs="方正仿宋简体"/>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1280" w:firstLineChars="400"/>
              <w:jc w:val="both"/>
              <w:textAlignment w:val="auto"/>
              <w:rPr>
                <w:rFonts w:hint="eastAsia" w:ascii="方正仿宋简体" w:hAnsi="方正仿宋简体" w:eastAsia="方正仿宋简体" w:cs="方正仿宋简体"/>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1280" w:firstLineChars="400"/>
              <w:jc w:val="both"/>
              <w:textAlignment w:val="auto"/>
              <w:rPr>
                <w:rFonts w:hint="eastAsia" w:ascii="方正仿宋简体" w:hAnsi="方正仿宋简体" w:eastAsia="方正仿宋简体" w:cs="方正仿宋简体"/>
                <w:sz w:val="32"/>
                <w:szCs w:val="32"/>
                <w:vertAlign w:val="baseline"/>
                <w:lang w:val="en-US" w:eastAsia="zh-CN"/>
              </w:rPr>
            </w:pPr>
            <w:r>
              <w:rPr>
                <w:rFonts w:hint="eastAsia" w:ascii="方正仿宋简体" w:hAnsi="方正仿宋简体" w:eastAsia="方正仿宋简体" w:cs="方正仿宋简体"/>
                <w:sz w:val="32"/>
                <w:szCs w:val="32"/>
                <w:vertAlign w:val="baseline"/>
                <w:lang w:val="en-US" w:eastAsia="zh-CN"/>
              </w:rPr>
              <w:t xml:space="preserve">单位负责人签字：      </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方正仿宋简体" w:hAnsi="方正仿宋简体" w:eastAsia="方正仿宋简体" w:cs="方正仿宋简体"/>
                <w:sz w:val="32"/>
                <w:szCs w:val="32"/>
                <w:vertAlign w:val="baseline"/>
                <w:lang w:val="en-US" w:eastAsia="zh-CN"/>
              </w:rPr>
            </w:pPr>
            <w:r>
              <w:rPr>
                <w:rFonts w:hint="eastAsia" w:ascii="方正仿宋简体" w:hAnsi="方正仿宋简体" w:eastAsia="方正仿宋简体" w:cs="方正仿宋简体"/>
                <w:sz w:val="32"/>
                <w:szCs w:val="32"/>
                <w:vertAlign w:val="baseline"/>
                <w:lang w:val="en-US" w:eastAsia="zh-CN"/>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698" w:author="瞿腊梅" w:date="2022-04-02T15:12:16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6060" w:hRule="atLeast"/>
          <w:jc w:val="center"/>
        </w:trPr>
        <w:tc>
          <w:tcPr>
            <w:tcW w:w="8784" w:type="dxa"/>
            <w:tcPrChange w:id="699" w:author="瞿腊梅" w:date="2022-04-02T15:12:16Z">
              <w:tcPr>
                <w:tcW w:w="10068" w:type="dxa"/>
              </w:tcPr>
            </w:tcPrChange>
          </w:tcPr>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2"/>
                <w:szCs w:val="32"/>
                <w:vertAlign w:val="baseline"/>
                <w:lang w:val="en-US" w:eastAsia="zh-CN"/>
              </w:rPr>
            </w:pPr>
            <w:r>
              <w:rPr>
                <w:rFonts w:hint="eastAsia" w:ascii="方正仿宋简体" w:hAnsi="方正仿宋简体" w:eastAsia="方正仿宋简体" w:cs="方正仿宋简体"/>
                <w:sz w:val="32"/>
                <w:szCs w:val="32"/>
                <w:vertAlign w:val="baseline"/>
                <w:lang w:val="en-US" w:eastAsia="zh-CN"/>
              </w:rPr>
              <w:t>审核部门意见：</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2"/>
                <w:szCs w:val="32"/>
                <w:vertAlign w:val="baseline"/>
                <w:lang w:val="en-US" w:eastAsia="zh-CN"/>
              </w:rPr>
            </w:pPr>
            <w:r>
              <w:rPr>
                <w:rFonts w:hint="eastAsia" w:ascii="方正仿宋简体" w:hAnsi="方正仿宋简体" w:eastAsia="方正仿宋简体" w:cs="方正仿宋简体"/>
                <w:sz w:val="32"/>
                <w:szCs w:val="32"/>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2240" w:firstLineChars="700"/>
              <w:jc w:val="both"/>
              <w:textAlignment w:val="auto"/>
              <w:rPr>
                <w:rFonts w:hint="eastAsia" w:ascii="方正仿宋简体" w:hAnsi="方正仿宋简体" w:eastAsia="方正仿宋简体" w:cs="方正仿宋简体"/>
                <w:sz w:val="32"/>
                <w:szCs w:val="32"/>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2240" w:firstLineChars="700"/>
              <w:jc w:val="both"/>
              <w:textAlignment w:val="auto"/>
              <w:rPr>
                <w:rFonts w:hint="eastAsia" w:ascii="方正仿宋简体" w:hAnsi="方正仿宋简体" w:eastAsia="方正仿宋简体" w:cs="方正仿宋简体"/>
                <w:sz w:val="32"/>
                <w:szCs w:val="32"/>
                <w:vertAlign w:val="baseline"/>
                <w:lang w:val="en-US" w:eastAsia="zh-CN"/>
              </w:rPr>
            </w:pPr>
          </w:p>
          <w:p>
            <w:pPr>
              <w:keepNext w:val="0"/>
              <w:keepLines w:val="0"/>
              <w:pageBreakBefore w:val="0"/>
              <w:widowControl w:val="0"/>
              <w:tabs>
                <w:tab w:val="left" w:pos="3780"/>
              </w:tabs>
              <w:kinsoku/>
              <w:wordWrap/>
              <w:overflowPunct/>
              <w:topLinePunct w:val="0"/>
              <w:autoSpaceDE/>
              <w:autoSpaceDN/>
              <w:bidi w:val="0"/>
              <w:adjustRightInd/>
              <w:snapToGrid/>
              <w:spacing w:line="600" w:lineRule="exact"/>
              <w:ind w:firstLine="2880" w:firstLineChars="900"/>
              <w:jc w:val="both"/>
              <w:textAlignment w:val="auto"/>
              <w:rPr>
                <w:rFonts w:hint="default" w:ascii="方正仿宋简体" w:hAnsi="方正仿宋简体" w:eastAsia="方正仿宋简体" w:cs="方正仿宋简体"/>
                <w:sz w:val="32"/>
                <w:szCs w:val="32"/>
                <w:vertAlign w:val="baseline"/>
                <w:lang w:val="en-US" w:eastAsia="zh-CN"/>
              </w:rPr>
            </w:pPr>
            <w:r>
              <w:rPr>
                <w:rFonts w:hint="eastAsia" w:ascii="方正仿宋简体" w:hAnsi="方正仿宋简体" w:eastAsia="方正仿宋简体" w:cs="方正仿宋简体"/>
                <w:sz w:val="32"/>
                <w:szCs w:val="32"/>
                <w:vertAlign w:val="baseline"/>
                <w:lang w:val="en-US" w:eastAsia="zh-CN"/>
              </w:rPr>
              <w:t>签字：</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方正仿宋简体" w:hAnsi="方正仿宋简体" w:eastAsia="方正仿宋简体" w:cs="方正仿宋简体"/>
                <w:sz w:val="32"/>
                <w:szCs w:val="32"/>
                <w:vertAlign w:val="baseline"/>
                <w:lang w:val="en-US" w:eastAsia="zh-CN"/>
              </w:rPr>
            </w:pPr>
            <w:r>
              <w:rPr>
                <w:rFonts w:hint="eastAsia" w:ascii="方正仿宋简体" w:hAnsi="方正仿宋简体" w:eastAsia="方正仿宋简体" w:cs="方正仿宋简体"/>
                <w:sz w:val="32"/>
                <w:szCs w:val="32"/>
                <w:vertAlign w:val="baseline"/>
                <w:lang w:val="en-US" w:eastAsia="zh-CN"/>
              </w:rPr>
              <w:t xml:space="preserve">                                  年   月   日</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简体" w:hAnsi="方正仿宋简体" w:eastAsia="方正仿宋简体" w:cs="方正仿宋简体"/>
                <w:sz w:val="32"/>
                <w:szCs w:val="32"/>
                <w:vertAlign w:val="baseline"/>
                <w:lang w:val="en-US" w:eastAsia="zh-CN"/>
              </w:rPr>
            </w:pPr>
          </w:p>
        </w:tc>
      </w:tr>
    </w:tbl>
    <w:p>
      <w:pPr>
        <w:tabs>
          <w:tab w:val="left" w:pos="1857"/>
        </w:tabs>
        <w:bidi w:val="0"/>
        <w:jc w:val="left"/>
        <w:rPr>
          <w:del w:id="700" w:author="瞿腊梅" w:date="2022-04-02T15:12:20Z"/>
          <w:rFonts w:hint="eastAsia" w:asciiTheme="minorHAnsi" w:hAnsiTheme="minorHAnsi" w:eastAsiaTheme="minorEastAsia" w:cstheme="minorBidi"/>
          <w:kern w:val="2"/>
          <w:sz w:val="21"/>
          <w:szCs w:val="24"/>
          <w:lang w:val="en-US" w:eastAsia="zh-CN" w:bidi="ar-SA"/>
        </w:rPr>
      </w:pPr>
    </w:p>
    <w:p>
      <w:pPr>
        <w:pStyle w:val="2"/>
        <w:rPr>
          <w:del w:id="701" w:author="瞿腊梅" w:date="2022-04-02T15:12:20Z"/>
          <w:rFonts w:hint="eastAsia"/>
          <w:lang w:val="en-US" w:eastAsia="zh-CN"/>
        </w:rPr>
        <w:sectPr>
          <w:pgSz w:w="11906" w:h="16838"/>
          <w:pgMar w:top="1701" w:right="1587" w:bottom="1701" w:left="1587" w:header="851" w:footer="1077" w:gutter="0"/>
          <w:pgNumType w:fmt="decimal"/>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ins w:id="703" w:author="瞿腊梅" w:date="2022-04-02T15:12:23Z"/>
          <w:rFonts w:hint="eastAsia" w:ascii="Times New Roman" w:hAnsi="Times New Roman" w:eastAsia="方正黑体简体" w:cs="方正黑体简体"/>
          <w:sz w:val="32"/>
          <w:szCs w:val="32"/>
          <w:lang w:val="en-US" w:eastAsia="zh-CN"/>
        </w:rPr>
        <w:sectPr>
          <w:pgSz w:w="11906" w:h="16838"/>
          <w:pgMar w:top="1440" w:right="1803" w:bottom="1440" w:left="1803" w:header="851" w:footer="1077" w:gutter="0"/>
          <w:pgNumType w:fmt="decimal"/>
          <w:cols w:space="0" w:num="1"/>
          <w:rtlGutter w:val="0"/>
          <w:docGrid w:type="lines" w:linePitch="319" w:charSpace="0"/>
        </w:sectPr>
        <w:pPrChange w:id="702" w:author="瞿腊梅" w:date="2022-04-02T15:00:48Z">
          <w:pPr>
            <w:keepNext w:val="0"/>
            <w:keepLines w:val="0"/>
            <w:pageBreakBefore w:val="0"/>
            <w:widowControl w:val="0"/>
            <w:kinsoku/>
            <w:wordWrap/>
            <w:overflowPunct/>
            <w:topLinePunct w:val="0"/>
            <w:autoSpaceDE/>
            <w:autoSpaceDN/>
            <w:bidi w:val="0"/>
            <w:adjustRightInd/>
            <w:snapToGrid/>
            <w:spacing w:line="600" w:lineRule="exact"/>
            <w:jc w:val="left"/>
            <w:textAlignment w:val="auto"/>
          </w:pPr>
        </w:pPrChange>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Times New Roman" w:hAnsi="Times New Roman" w:eastAsia="方正黑体简体" w:cs="方正黑体简体"/>
          <w:sz w:val="32"/>
          <w:szCs w:val="32"/>
          <w:lang w:val="en-US" w:eastAsia="zh-CN"/>
          <w:rPrChange w:id="705" w:author="瞿腊梅" w:date="2022-04-02T15:00:48Z">
            <w:rPr>
              <w:rFonts w:hint="eastAsia" w:ascii="方正小标宋简体" w:hAnsi="方正小标宋简体" w:eastAsia="方正小标宋简体" w:cs="方正小标宋简体"/>
              <w:sz w:val="32"/>
              <w:szCs w:val="32"/>
              <w:lang w:val="en-US" w:eastAsia="zh-CN"/>
            </w:rPr>
          </w:rPrChange>
        </w:rPr>
        <w:pPrChange w:id="704" w:author="瞿腊梅" w:date="2022-04-02T15:00:48Z">
          <w:pPr>
            <w:keepNext w:val="0"/>
            <w:keepLines w:val="0"/>
            <w:pageBreakBefore w:val="0"/>
            <w:widowControl w:val="0"/>
            <w:kinsoku/>
            <w:wordWrap/>
            <w:overflowPunct/>
            <w:topLinePunct w:val="0"/>
            <w:autoSpaceDE/>
            <w:autoSpaceDN/>
            <w:bidi w:val="0"/>
            <w:adjustRightInd/>
            <w:snapToGrid/>
            <w:spacing w:line="600" w:lineRule="exact"/>
            <w:jc w:val="left"/>
            <w:textAlignment w:val="auto"/>
          </w:pPr>
        </w:pPrChange>
      </w:pPr>
      <w:r>
        <w:rPr>
          <w:rFonts w:hint="eastAsia" w:ascii="Times New Roman" w:hAnsi="Times New Roman" w:eastAsia="方正黑体简体" w:cs="方正黑体简体"/>
          <w:sz w:val="32"/>
          <w:szCs w:val="32"/>
          <w:lang w:val="en-US" w:eastAsia="zh-CN"/>
          <w:rPrChange w:id="706" w:author="瞿腊梅" w:date="2022-04-02T15:00:48Z">
            <w:rPr>
              <w:rFonts w:hint="eastAsia" w:ascii="方正小标宋简体" w:hAnsi="方正小标宋简体" w:eastAsia="方正小标宋简体" w:cs="方正小标宋简体"/>
              <w:sz w:val="32"/>
              <w:szCs w:val="32"/>
              <w:lang w:val="en-US" w:eastAsia="zh-CN"/>
            </w:rPr>
          </w:rPrChange>
        </w:rPr>
        <w:t>附件2</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方正小标宋简体" w:hAnsi="方正小标宋简体" w:eastAsia="方正小标宋简体" w:cs="方正小标宋简体"/>
          <w:sz w:val="32"/>
          <w:szCs w:val="32"/>
          <w:lang w:val="en-US" w:eastAsia="zh-CN"/>
        </w:rPr>
      </w:pPr>
      <w:r>
        <w:rPr>
          <w:rFonts w:hint="default" w:ascii="方正小标宋简体" w:hAnsi="方正小标宋简体" w:eastAsia="方正小标宋简体" w:cs="方正小标宋简体"/>
          <w:sz w:val="44"/>
          <w:szCs w:val="44"/>
          <w:lang w:val="en-US" w:eastAsia="zh-CN"/>
        </w:rPr>
        <w:t>博士后科研项目经费</w:t>
      </w:r>
      <w:r>
        <w:rPr>
          <w:rFonts w:hint="eastAsia" w:ascii="方正小标宋简体" w:hAnsi="方正小标宋简体" w:eastAsia="方正小标宋简体" w:cs="方正小标宋简体"/>
          <w:sz w:val="44"/>
          <w:szCs w:val="44"/>
          <w:lang w:val="en-US" w:eastAsia="zh-CN"/>
        </w:rPr>
        <w:t>支持申报信息汇总表</w:t>
      </w:r>
    </w:p>
    <w:tbl>
      <w:tblPr>
        <w:tblStyle w:val="7"/>
        <w:tblpPr w:leftFromText="180" w:rightFromText="180" w:vertAnchor="text" w:horzAnchor="page" w:tblpX="1578" w:tblpY="810"/>
        <w:tblOverlap w:val="never"/>
        <w:tblW w:w="138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2"/>
        <w:gridCol w:w="1625"/>
        <w:gridCol w:w="1100"/>
        <w:gridCol w:w="1413"/>
        <w:gridCol w:w="1737"/>
        <w:gridCol w:w="1825"/>
        <w:gridCol w:w="1700"/>
        <w:gridCol w:w="1663"/>
        <w:gridCol w:w="1112"/>
        <w:gridCol w:w="925"/>
        <w:tblGridChange w:id="707">
          <w:tblGrid>
            <w:gridCol w:w="732"/>
            <w:gridCol w:w="1625"/>
            <w:gridCol w:w="1100"/>
            <w:gridCol w:w="1413"/>
            <w:gridCol w:w="1737"/>
            <w:gridCol w:w="1825"/>
            <w:gridCol w:w="1700"/>
            <w:gridCol w:w="1663"/>
            <w:gridCol w:w="1112"/>
            <w:gridCol w:w="925"/>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方正黑体简体" w:hAnsi="方正黑体简体" w:eastAsia="方正黑体简体" w:cs="方正黑体简体"/>
                <w:b w:val="0"/>
                <w:bCs w:val="0"/>
                <w:sz w:val="22"/>
                <w:szCs w:val="22"/>
                <w:vertAlign w:val="baseline"/>
                <w:lang w:val="en-US" w:eastAsia="zh-CN"/>
                <w:rPrChange w:id="708" w:author="瞿腊梅" w:date="2022-04-02T15:15:53Z">
                  <w:rPr>
                    <w:rFonts w:hint="eastAsia" w:ascii="方正仿宋简体" w:hAnsi="方正仿宋简体" w:eastAsia="方正仿宋简体" w:cs="方正仿宋简体"/>
                    <w:b/>
                    <w:bCs/>
                    <w:sz w:val="22"/>
                    <w:szCs w:val="22"/>
                    <w:vertAlign w:val="baseline"/>
                    <w:lang w:val="en-US" w:eastAsia="zh-CN"/>
                  </w:rPr>
                </w:rPrChange>
              </w:rPr>
            </w:pPr>
            <w:r>
              <w:rPr>
                <w:rFonts w:hint="eastAsia" w:ascii="方正黑体简体" w:hAnsi="方正黑体简体" w:eastAsia="方正黑体简体" w:cs="方正黑体简体"/>
                <w:b w:val="0"/>
                <w:bCs w:val="0"/>
                <w:sz w:val="22"/>
                <w:szCs w:val="22"/>
                <w:vertAlign w:val="baseline"/>
                <w:lang w:val="en-US" w:eastAsia="zh-CN"/>
                <w:rPrChange w:id="709" w:author="瞿腊梅" w:date="2022-04-02T15:15:53Z">
                  <w:rPr>
                    <w:rFonts w:hint="eastAsia" w:ascii="方正仿宋简体" w:hAnsi="方正仿宋简体" w:eastAsia="方正仿宋简体" w:cs="方正仿宋简体"/>
                    <w:b/>
                    <w:bCs/>
                    <w:sz w:val="22"/>
                    <w:szCs w:val="22"/>
                    <w:vertAlign w:val="baseline"/>
                    <w:lang w:val="en-US" w:eastAsia="zh-CN"/>
                  </w:rPr>
                </w:rPrChange>
              </w:rPr>
              <w:t>序号</w:t>
            </w:r>
          </w:p>
        </w:tc>
        <w:tc>
          <w:tcPr>
            <w:tcW w:w="1625"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方正黑体简体" w:hAnsi="方正黑体简体" w:eastAsia="方正黑体简体" w:cs="方正黑体简体"/>
                <w:b w:val="0"/>
                <w:bCs w:val="0"/>
                <w:sz w:val="22"/>
                <w:szCs w:val="22"/>
                <w:vertAlign w:val="baseline"/>
                <w:lang w:val="en-US" w:eastAsia="zh-CN"/>
                <w:rPrChange w:id="710" w:author="瞿腊梅" w:date="2022-04-02T15:15:53Z">
                  <w:rPr>
                    <w:rFonts w:hint="eastAsia" w:ascii="方正仿宋简体" w:hAnsi="方正仿宋简体" w:eastAsia="方正仿宋简体" w:cs="方正仿宋简体"/>
                    <w:b/>
                    <w:bCs/>
                    <w:sz w:val="22"/>
                    <w:szCs w:val="22"/>
                    <w:vertAlign w:val="baseline"/>
                    <w:lang w:val="en-US" w:eastAsia="zh-CN"/>
                  </w:rPr>
                </w:rPrChange>
              </w:rPr>
            </w:pPr>
            <w:r>
              <w:rPr>
                <w:rFonts w:hint="eastAsia" w:ascii="方正黑体简体" w:hAnsi="方正黑体简体" w:eastAsia="方正黑体简体" w:cs="方正黑体简体"/>
                <w:b w:val="0"/>
                <w:bCs w:val="0"/>
                <w:sz w:val="22"/>
                <w:szCs w:val="22"/>
                <w:vertAlign w:val="baseline"/>
                <w:lang w:val="en-US" w:eastAsia="zh-CN"/>
                <w:rPrChange w:id="711" w:author="瞿腊梅" w:date="2022-04-02T15:15:53Z">
                  <w:rPr>
                    <w:rFonts w:hint="eastAsia" w:ascii="方正仿宋简体" w:hAnsi="方正仿宋简体" w:eastAsia="方正仿宋简体" w:cs="方正仿宋简体"/>
                    <w:b/>
                    <w:bCs/>
                    <w:sz w:val="22"/>
                    <w:szCs w:val="22"/>
                    <w:vertAlign w:val="baseline"/>
                    <w:lang w:val="en-US" w:eastAsia="zh-CN"/>
                  </w:rPr>
                </w:rPrChange>
              </w:rPr>
              <w:t>设站单位</w:t>
            </w:r>
          </w:p>
        </w:tc>
        <w:tc>
          <w:tcPr>
            <w:tcW w:w="1100"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方正黑体简体" w:hAnsi="方正黑体简体" w:eastAsia="方正黑体简体" w:cs="方正黑体简体"/>
                <w:b w:val="0"/>
                <w:bCs w:val="0"/>
                <w:sz w:val="22"/>
                <w:szCs w:val="22"/>
                <w:vertAlign w:val="baseline"/>
                <w:lang w:val="en-US" w:eastAsia="zh-CN"/>
                <w:rPrChange w:id="712" w:author="瞿腊梅" w:date="2022-04-02T15:15:53Z">
                  <w:rPr>
                    <w:rFonts w:hint="eastAsia" w:ascii="方正仿宋简体" w:hAnsi="方正仿宋简体" w:eastAsia="方正仿宋简体" w:cs="方正仿宋简体"/>
                    <w:b/>
                    <w:bCs/>
                    <w:sz w:val="22"/>
                    <w:szCs w:val="22"/>
                    <w:vertAlign w:val="baseline"/>
                    <w:lang w:val="en-US" w:eastAsia="zh-CN"/>
                  </w:rPr>
                </w:rPrChange>
              </w:rPr>
            </w:pPr>
            <w:r>
              <w:rPr>
                <w:rFonts w:hint="eastAsia" w:ascii="方正黑体简体" w:hAnsi="方正黑体简体" w:eastAsia="方正黑体简体" w:cs="方正黑体简体"/>
                <w:b w:val="0"/>
                <w:bCs w:val="0"/>
                <w:sz w:val="22"/>
                <w:szCs w:val="22"/>
                <w:vertAlign w:val="baseline"/>
                <w:lang w:val="en-US" w:eastAsia="zh-CN"/>
                <w:rPrChange w:id="713" w:author="瞿腊梅" w:date="2022-04-02T15:15:53Z">
                  <w:rPr>
                    <w:rFonts w:hint="eastAsia" w:ascii="方正仿宋简体" w:hAnsi="方正仿宋简体" w:eastAsia="方正仿宋简体" w:cs="方正仿宋简体"/>
                    <w:b/>
                    <w:bCs/>
                    <w:sz w:val="22"/>
                    <w:szCs w:val="22"/>
                    <w:vertAlign w:val="baseline"/>
                    <w:lang w:val="en-US" w:eastAsia="zh-CN"/>
                  </w:rPr>
                </w:rPrChange>
              </w:rPr>
              <w:t>设站类型</w:t>
            </w:r>
          </w:p>
        </w:tc>
        <w:tc>
          <w:tcPr>
            <w:tcW w:w="1413"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方正黑体简体" w:hAnsi="方正黑体简体" w:eastAsia="方正黑体简体" w:cs="方正黑体简体"/>
                <w:b w:val="0"/>
                <w:bCs w:val="0"/>
                <w:sz w:val="22"/>
                <w:szCs w:val="22"/>
                <w:vertAlign w:val="baseline"/>
                <w:lang w:val="en-US" w:eastAsia="zh-CN"/>
                <w:rPrChange w:id="714" w:author="瞿腊梅" w:date="2022-04-02T15:15:53Z">
                  <w:rPr>
                    <w:rFonts w:hint="eastAsia" w:ascii="方正仿宋简体" w:hAnsi="方正仿宋简体" w:eastAsia="方正仿宋简体" w:cs="方正仿宋简体"/>
                    <w:b/>
                    <w:bCs/>
                    <w:sz w:val="22"/>
                    <w:szCs w:val="22"/>
                    <w:vertAlign w:val="baseline"/>
                    <w:lang w:val="en-US" w:eastAsia="zh-CN"/>
                  </w:rPr>
                </w:rPrChange>
              </w:rPr>
            </w:pPr>
            <w:r>
              <w:rPr>
                <w:rFonts w:hint="eastAsia" w:ascii="方正黑体简体" w:hAnsi="方正黑体简体" w:eastAsia="方正黑体简体" w:cs="方正黑体简体"/>
                <w:b w:val="0"/>
                <w:bCs w:val="0"/>
                <w:sz w:val="22"/>
                <w:szCs w:val="22"/>
                <w:vertAlign w:val="baseline"/>
                <w:lang w:val="en-US" w:eastAsia="zh-CN"/>
                <w:rPrChange w:id="715" w:author="瞿腊梅" w:date="2022-04-02T15:15:53Z">
                  <w:rPr>
                    <w:rFonts w:hint="eastAsia" w:ascii="方正仿宋简体" w:hAnsi="方正仿宋简体" w:eastAsia="方正仿宋简体" w:cs="方正仿宋简体"/>
                    <w:b/>
                    <w:bCs/>
                    <w:sz w:val="22"/>
                    <w:szCs w:val="22"/>
                    <w:vertAlign w:val="baseline"/>
                    <w:lang w:val="en-US" w:eastAsia="zh-CN"/>
                  </w:rPr>
                </w:rPrChange>
              </w:rPr>
              <w:t>博士后姓名</w:t>
            </w:r>
          </w:p>
        </w:tc>
        <w:tc>
          <w:tcPr>
            <w:tcW w:w="1737"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方正黑体简体" w:hAnsi="方正黑体简体" w:eastAsia="方正黑体简体" w:cs="方正黑体简体"/>
                <w:b w:val="0"/>
                <w:bCs w:val="0"/>
                <w:sz w:val="22"/>
                <w:szCs w:val="22"/>
                <w:vertAlign w:val="baseline"/>
                <w:lang w:val="en-US" w:eastAsia="zh-CN"/>
                <w:rPrChange w:id="716" w:author="瞿腊梅" w:date="2022-04-02T15:15:53Z">
                  <w:rPr>
                    <w:rFonts w:hint="eastAsia" w:ascii="方正仿宋简体" w:hAnsi="方正仿宋简体" w:eastAsia="方正仿宋简体" w:cs="方正仿宋简体"/>
                    <w:b/>
                    <w:bCs/>
                    <w:sz w:val="22"/>
                    <w:szCs w:val="22"/>
                    <w:vertAlign w:val="baseline"/>
                    <w:lang w:val="en-US" w:eastAsia="zh-CN"/>
                  </w:rPr>
                </w:rPrChange>
              </w:rPr>
            </w:pPr>
            <w:r>
              <w:rPr>
                <w:rFonts w:hint="eastAsia" w:ascii="方正黑体简体" w:hAnsi="方正黑体简体" w:eastAsia="方正黑体简体" w:cs="方正黑体简体"/>
                <w:b w:val="0"/>
                <w:bCs w:val="0"/>
                <w:sz w:val="22"/>
                <w:szCs w:val="22"/>
                <w:vertAlign w:val="baseline"/>
                <w:lang w:val="en-US" w:eastAsia="zh-CN"/>
                <w:rPrChange w:id="717" w:author="瞿腊梅" w:date="2022-04-02T15:15:53Z">
                  <w:rPr>
                    <w:rFonts w:hint="eastAsia" w:ascii="方正仿宋简体" w:hAnsi="方正仿宋简体" w:eastAsia="方正仿宋简体" w:cs="方正仿宋简体"/>
                    <w:b/>
                    <w:bCs/>
                    <w:sz w:val="22"/>
                    <w:szCs w:val="22"/>
                    <w:vertAlign w:val="baseline"/>
                    <w:lang w:val="en-US" w:eastAsia="zh-CN"/>
                  </w:rPr>
                </w:rPrChange>
              </w:rPr>
              <w:t>博士后编号</w:t>
            </w:r>
          </w:p>
        </w:tc>
        <w:tc>
          <w:tcPr>
            <w:tcW w:w="1825"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方正黑体简体" w:hAnsi="方正黑体简体" w:eastAsia="方正黑体简体" w:cs="方正黑体简体"/>
                <w:b w:val="0"/>
                <w:bCs w:val="0"/>
                <w:color w:val="000000"/>
                <w:kern w:val="0"/>
                <w:sz w:val="22"/>
                <w:szCs w:val="22"/>
                <w:vertAlign w:val="baseline"/>
                <w:lang w:val="en-US" w:eastAsia="zh-CN" w:bidi="ar-SA"/>
                <w:rPrChange w:id="718" w:author="瞿腊梅" w:date="2022-04-02T15:15:53Z">
                  <w:rPr>
                    <w:rFonts w:hint="eastAsia" w:ascii="方正仿宋简体" w:hAnsi="方正仿宋简体" w:eastAsia="方正仿宋简体" w:cs="方正仿宋简体"/>
                    <w:b/>
                    <w:bCs/>
                    <w:color w:val="000000"/>
                    <w:kern w:val="0"/>
                    <w:sz w:val="22"/>
                    <w:szCs w:val="22"/>
                    <w:vertAlign w:val="baseline"/>
                    <w:lang w:val="en-US" w:eastAsia="zh-CN" w:bidi="ar-SA"/>
                  </w:rPr>
                </w:rPrChange>
              </w:rPr>
            </w:pPr>
            <w:r>
              <w:rPr>
                <w:rFonts w:hint="eastAsia" w:ascii="方正黑体简体" w:hAnsi="方正黑体简体" w:eastAsia="方正黑体简体" w:cs="方正黑体简体"/>
                <w:b w:val="0"/>
                <w:bCs w:val="0"/>
                <w:sz w:val="22"/>
                <w:szCs w:val="22"/>
                <w:vertAlign w:val="baseline"/>
                <w:lang w:val="en-US" w:eastAsia="zh-CN"/>
                <w:rPrChange w:id="719" w:author="瞿腊梅" w:date="2022-04-02T15:15:53Z">
                  <w:rPr>
                    <w:rFonts w:hint="eastAsia" w:ascii="方正仿宋简体" w:hAnsi="方正仿宋简体" w:eastAsia="方正仿宋简体" w:cs="方正仿宋简体"/>
                    <w:b/>
                    <w:bCs/>
                    <w:sz w:val="22"/>
                    <w:szCs w:val="22"/>
                    <w:vertAlign w:val="baseline"/>
                    <w:lang w:val="en-US" w:eastAsia="zh-CN"/>
                  </w:rPr>
                </w:rPrChange>
              </w:rPr>
              <w:t>联合培养流动站设站单位</w:t>
            </w:r>
          </w:p>
        </w:tc>
        <w:tc>
          <w:tcPr>
            <w:tcW w:w="1700"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方正黑体简体" w:hAnsi="方正黑体简体" w:eastAsia="方正黑体简体" w:cs="方正黑体简体"/>
                <w:b w:val="0"/>
                <w:bCs w:val="0"/>
                <w:color w:val="000000"/>
                <w:kern w:val="0"/>
                <w:sz w:val="22"/>
                <w:szCs w:val="22"/>
                <w:vertAlign w:val="baseline"/>
                <w:lang w:val="en-US" w:eastAsia="zh-CN" w:bidi="ar-SA"/>
                <w:rPrChange w:id="720" w:author="瞿腊梅" w:date="2022-04-02T15:15:53Z">
                  <w:rPr>
                    <w:rFonts w:hint="eastAsia" w:ascii="方正仿宋简体" w:hAnsi="方正仿宋简体" w:eastAsia="方正仿宋简体" w:cs="方正仿宋简体"/>
                    <w:b/>
                    <w:bCs/>
                    <w:color w:val="000000"/>
                    <w:kern w:val="0"/>
                    <w:sz w:val="22"/>
                    <w:szCs w:val="22"/>
                    <w:vertAlign w:val="baseline"/>
                    <w:lang w:val="en-US" w:eastAsia="zh-CN" w:bidi="ar-SA"/>
                  </w:rPr>
                </w:rPrChange>
              </w:rPr>
            </w:pPr>
            <w:r>
              <w:rPr>
                <w:rFonts w:hint="eastAsia" w:ascii="方正黑体简体" w:hAnsi="方正黑体简体" w:eastAsia="方正黑体简体" w:cs="方正黑体简体"/>
                <w:b w:val="0"/>
                <w:bCs w:val="0"/>
                <w:sz w:val="22"/>
                <w:szCs w:val="22"/>
                <w:vertAlign w:val="baseline"/>
                <w:lang w:val="en-US" w:eastAsia="zh-CN"/>
                <w:rPrChange w:id="721" w:author="瞿腊梅" w:date="2022-04-02T15:15:53Z">
                  <w:rPr>
                    <w:rFonts w:hint="eastAsia" w:ascii="方正仿宋简体" w:hAnsi="方正仿宋简体" w:eastAsia="方正仿宋简体" w:cs="方正仿宋简体"/>
                    <w:b/>
                    <w:bCs/>
                    <w:sz w:val="22"/>
                    <w:szCs w:val="22"/>
                    <w:vertAlign w:val="baseline"/>
                    <w:lang w:val="en-US" w:eastAsia="zh-CN"/>
                  </w:rPr>
                </w:rPrChange>
              </w:rPr>
              <w:t>站名</w:t>
            </w:r>
          </w:p>
        </w:tc>
        <w:tc>
          <w:tcPr>
            <w:tcW w:w="1663"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方正黑体简体" w:hAnsi="方正黑体简体" w:eastAsia="方正黑体简体" w:cs="方正黑体简体"/>
                <w:b w:val="0"/>
                <w:bCs w:val="0"/>
                <w:color w:val="000000"/>
                <w:kern w:val="0"/>
                <w:sz w:val="22"/>
                <w:szCs w:val="22"/>
                <w:vertAlign w:val="baseline"/>
                <w:lang w:val="en-US" w:eastAsia="zh-CN" w:bidi="ar-SA"/>
                <w:rPrChange w:id="722" w:author="瞿腊梅" w:date="2022-04-02T15:15:53Z">
                  <w:rPr>
                    <w:rFonts w:hint="eastAsia" w:ascii="方正仿宋简体" w:hAnsi="方正仿宋简体" w:eastAsia="方正仿宋简体" w:cs="方正仿宋简体"/>
                    <w:b/>
                    <w:bCs/>
                    <w:color w:val="000000"/>
                    <w:kern w:val="0"/>
                    <w:sz w:val="22"/>
                    <w:szCs w:val="22"/>
                    <w:vertAlign w:val="baseline"/>
                    <w:lang w:val="en-US" w:eastAsia="zh-CN" w:bidi="ar-SA"/>
                  </w:rPr>
                </w:rPrChange>
              </w:rPr>
            </w:pPr>
            <w:r>
              <w:rPr>
                <w:rFonts w:hint="eastAsia" w:ascii="方正黑体简体" w:hAnsi="方正黑体简体" w:eastAsia="方正黑体简体" w:cs="方正黑体简体"/>
                <w:b w:val="0"/>
                <w:bCs w:val="0"/>
                <w:sz w:val="22"/>
                <w:szCs w:val="22"/>
                <w:vertAlign w:val="baseline"/>
                <w:lang w:val="en-US" w:eastAsia="zh-CN"/>
                <w:rPrChange w:id="723" w:author="瞿腊梅" w:date="2022-04-02T15:15:53Z">
                  <w:rPr>
                    <w:rFonts w:hint="eastAsia" w:ascii="方正仿宋简体" w:hAnsi="方正仿宋简体" w:eastAsia="方正仿宋简体" w:cs="方正仿宋简体"/>
                    <w:b/>
                    <w:bCs/>
                    <w:sz w:val="22"/>
                    <w:szCs w:val="22"/>
                    <w:vertAlign w:val="baseline"/>
                    <w:lang w:val="en-US" w:eastAsia="zh-CN"/>
                  </w:rPr>
                </w:rPrChange>
              </w:rPr>
              <w:t>项目名称</w:t>
            </w:r>
          </w:p>
        </w:tc>
        <w:tc>
          <w:tcPr>
            <w:tcW w:w="1112"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方正黑体简体" w:hAnsi="方正黑体简体" w:eastAsia="方正黑体简体" w:cs="方正黑体简体"/>
                <w:b w:val="0"/>
                <w:bCs w:val="0"/>
                <w:sz w:val="22"/>
                <w:szCs w:val="22"/>
                <w:vertAlign w:val="baseline"/>
                <w:lang w:val="en-US" w:eastAsia="zh-CN"/>
                <w:rPrChange w:id="724" w:author="瞿腊梅" w:date="2022-04-02T15:15:53Z">
                  <w:rPr>
                    <w:rFonts w:hint="eastAsia" w:ascii="方正仿宋简体" w:hAnsi="方正仿宋简体" w:eastAsia="方正仿宋简体" w:cs="方正仿宋简体"/>
                    <w:b/>
                    <w:bCs/>
                    <w:sz w:val="22"/>
                    <w:szCs w:val="22"/>
                    <w:vertAlign w:val="baseline"/>
                    <w:lang w:val="en-US" w:eastAsia="zh-CN"/>
                  </w:rPr>
                </w:rPrChange>
              </w:rPr>
            </w:pPr>
            <w:r>
              <w:rPr>
                <w:rFonts w:hint="eastAsia" w:ascii="方正黑体简体" w:hAnsi="方正黑体简体" w:eastAsia="方正黑体简体" w:cs="方正黑体简体"/>
                <w:b w:val="0"/>
                <w:bCs w:val="0"/>
                <w:sz w:val="22"/>
                <w:szCs w:val="22"/>
                <w:vertAlign w:val="baseline"/>
                <w:lang w:val="en-US" w:eastAsia="zh-CN"/>
                <w:rPrChange w:id="725" w:author="瞿腊梅" w:date="2022-04-02T15:15:53Z">
                  <w:rPr>
                    <w:rFonts w:hint="eastAsia" w:ascii="方正仿宋简体" w:hAnsi="方正仿宋简体" w:eastAsia="方正仿宋简体" w:cs="方正仿宋简体"/>
                    <w:b/>
                    <w:bCs/>
                    <w:sz w:val="22"/>
                    <w:szCs w:val="22"/>
                    <w:vertAlign w:val="baseline"/>
                    <w:lang w:val="en-US" w:eastAsia="zh-CN"/>
                  </w:rPr>
                </w:rPrChange>
              </w:rPr>
              <w:t>产业领域</w:t>
            </w:r>
          </w:p>
        </w:tc>
        <w:tc>
          <w:tcPr>
            <w:tcW w:w="925"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center"/>
              <w:textAlignment w:val="auto"/>
              <w:rPr>
                <w:rFonts w:hint="eastAsia" w:ascii="方正黑体简体" w:hAnsi="方正黑体简体" w:eastAsia="方正黑体简体" w:cs="方正黑体简体"/>
                <w:b w:val="0"/>
                <w:bCs w:val="0"/>
                <w:sz w:val="22"/>
                <w:szCs w:val="22"/>
                <w:vertAlign w:val="baseline"/>
                <w:lang w:val="en-US" w:eastAsia="zh-CN"/>
                <w:rPrChange w:id="726" w:author="瞿腊梅" w:date="2022-04-02T15:15:53Z">
                  <w:rPr>
                    <w:rFonts w:hint="eastAsia" w:ascii="方正仿宋简体" w:hAnsi="方正仿宋简体" w:eastAsia="方正仿宋简体" w:cs="方正仿宋简体"/>
                    <w:b/>
                    <w:bCs/>
                    <w:sz w:val="22"/>
                    <w:szCs w:val="22"/>
                    <w:vertAlign w:val="baseline"/>
                    <w:lang w:val="en-US" w:eastAsia="zh-CN"/>
                  </w:rPr>
                </w:rPrChange>
              </w:rPr>
            </w:pPr>
            <w:r>
              <w:rPr>
                <w:rFonts w:hint="eastAsia" w:ascii="方正黑体简体" w:hAnsi="方正黑体简体" w:eastAsia="方正黑体简体" w:cs="方正黑体简体"/>
                <w:b w:val="0"/>
                <w:bCs w:val="0"/>
                <w:sz w:val="22"/>
                <w:szCs w:val="22"/>
                <w:vertAlign w:val="baseline"/>
                <w:lang w:val="en-US" w:eastAsia="zh-CN"/>
                <w:rPrChange w:id="727" w:author="瞿腊梅" w:date="2022-04-02T15:15:53Z">
                  <w:rPr>
                    <w:rFonts w:hint="eastAsia" w:ascii="方正仿宋简体" w:hAnsi="方正仿宋简体" w:eastAsia="方正仿宋简体" w:cs="方正仿宋简体"/>
                    <w:b/>
                    <w:bCs/>
                    <w:sz w:val="22"/>
                    <w:szCs w:val="22"/>
                    <w:vertAlign w:val="baseline"/>
                    <w:lang w:val="en-US" w:eastAsia="zh-CN"/>
                  </w:rPr>
                </w:rPrChang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728" w:author="瞿腊梅" w:date="2022-04-02T15:15:55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624" w:hRule="atLeast"/>
        </w:trPr>
        <w:tc>
          <w:tcPr>
            <w:tcW w:w="732" w:type="dxa"/>
            <w:vAlign w:val="center"/>
            <w:tcPrChange w:id="729" w:author="瞿腊梅" w:date="2022-04-02T15:15:55Z">
              <w:tcPr>
                <w:tcW w:w="732" w:type="dxa"/>
                <w:vAlign w:val="center"/>
              </w:tcPr>
            </w:tcPrChange>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625" w:type="dxa"/>
            <w:vAlign w:val="center"/>
            <w:tcPrChange w:id="730" w:author="瞿腊梅" w:date="2022-04-02T15:15:55Z">
              <w:tcPr>
                <w:tcW w:w="1625" w:type="dxa"/>
                <w:vAlign w:val="center"/>
              </w:tcPr>
            </w:tcPrChange>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100" w:type="dxa"/>
            <w:vAlign w:val="center"/>
            <w:tcPrChange w:id="731" w:author="瞿腊梅" w:date="2022-04-02T15:15:55Z">
              <w:tcPr>
                <w:tcW w:w="1100" w:type="dxa"/>
                <w:vAlign w:val="center"/>
              </w:tcPr>
            </w:tcPrChange>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413" w:type="dxa"/>
            <w:vAlign w:val="center"/>
            <w:tcPrChange w:id="732" w:author="瞿腊梅" w:date="2022-04-02T15:15:55Z">
              <w:tcPr>
                <w:tcW w:w="1413" w:type="dxa"/>
                <w:vAlign w:val="center"/>
              </w:tcPr>
            </w:tcPrChange>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737" w:type="dxa"/>
            <w:vAlign w:val="center"/>
            <w:tcPrChange w:id="733" w:author="瞿腊梅" w:date="2022-04-02T15:15:55Z">
              <w:tcPr>
                <w:tcW w:w="1737" w:type="dxa"/>
                <w:vAlign w:val="center"/>
              </w:tcPr>
            </w:tcPrChange>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825" w:type="dxa"/>
            <w:vAlign w:val="center"/>
            <w:tcPrChange w:id="734" w:author="瞿腊梅" w:date="2022-04-02T15:15:55Z">
              <w:tcPr>
                <w:tcW w:w="1825" w:type="dxa"/>
                <w:vAlign w:val="center"/>
              </w:tcPr>
            </w:tcPrChange>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700" w:type="dxa"/>
            <w:vAlign w:val="center"/>
            <w:tcPrChange w:id="735" w:author="瞿腊梅" w:date="2022-04-02T15:15:55Z">
              <w:tcPr>
                <w:tcW w:w="1700" w:type="dxa"/>
                <w:vAlign w:val="center"/>
              </w:tcPr>
            </w:tcPrChange>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663" w:type="dxa"/>
            <w:vAlign w:val="center"/>
            <w:tcPrChange w:id="736" w:author="瞿腊梅" w:date="2022-04-02T15:15:55Z">
              <w:tcPr>
                <w:tcW w:w="1663" w:type="dxa"/>
                <w:vAlign w:val="center"/>
              </w:tcPr>
            </w:tcPrChange>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112" w:type="dxa"/>
            <w:vAlign w:val="center"/>
            <w:tcPrChange w:id="737" w:author="瞿腊梅" w:date="2022-04-02T15:15:55Z">
              <w:tcPr>
                <w:tcW w:w="1112" w:type="dxa"/>
                <w:vAlign w:val="center"/>
              </w:tcPr>
            </w:tcPrChange>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925" w:type="dxa"/>
            <w:vAlign w:val="center"/>
            <w:tcPrChange w:id="738" w:author="瞿腊梅" w:date="2022-04-02T15:15:55Z">
              <w:tcPr>
                <w:tcW w:w="925" w:type="dxa"/>
                <w:vAlign w:val="center"/>
              </w:tcPr>
            </w:tcPrChange>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2"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625"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100"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413"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737"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825"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700"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663"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112"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925"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2"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625"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100"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413"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737"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825"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700"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663"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112"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925"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2"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625"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100"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413"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737"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825"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700"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663"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112"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925"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2"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625"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100"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413"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737"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825"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700"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663"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1112"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c>
          <w:tcPr>
            <w:tcW w:w="925" w:type="dxa"/>
            <w:vAlign w:val="center"/>
          </w:tcPr>
          <w:p>
            <w:pPr>
              <w:pStyle w:val="2"/>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仿宋简体" w:hAnsi="方正仿宋简体" w:eastAsia="方正仿宋简体" w:cs="方正仿宋简体"/>
                <w:sz w:val="32"/>
                <w:szCs w:val="32"/>
                <w:vertAlign w:val="baseline"/>
                <w:lang w:val="en-US" w:eastAsia="zh-CN"/>
              </w:rPr>
            </w:pPr>
          </w:p>
        </w:tc>
      </w:tr>
    </w:tbl>
    <w:p>
      <w:pPr>
        <w:pStyle w:val="2"/>
        <w:ind w:left="0" w:leftChars="0" w:firstLine="0" w:firstLineChars="0"/>
        <w:rPr>
          <w:rFonts w:hint="eastAsia"/>
          <w:lang w:val="en-US" w:eastAsia="zh-CN"/>
        </w:rPr>
      </w:pPr>
    </w:p>
    <w:p>
      <w:pPr>
        <w:bidi w:val="0"/>
        <w:rPr>
          <w:rFonts w:hint="eastAsia"/>
          <w:lang w:val="en-US" w:eastAsia="zh-CN"/>
        </w:rPr>
      </w:pPr>
    </w:p>
    <w:p>
      <w:pPr>
        <w:bidi w:val="0"/>
        <w:rPr>
          <w:rFonts w:hint="eastAsia"/>
          <w:lang w:val="en-US" w:eastAsia="zh-CN"/>
        </w:rPr>
      </w:pPr>
    </w:p>
    <w:p>
      <w:pPr>
        <w:bidi w:val="0"/>
        <w:ind w:firstLine="386" w:firstLineChars="0"/>
        <w:jc w:val="left"/>
        <w:rPr>
          <w:rFonts w:hint="eastAsia"/>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Times New Roman" w:hAnsi="Times New Roman" w:eastAsia="方正黑体简体" w:cs="方正黑体简体"/>
          <w:sz w:val="32"/>
          <w:szCs w:val="32"/>
          <w:lang w:val="en-US" w:eastAsia="zh-CN"/>
          <w:rPrChange w:id="740" w:author="瞿腊梅" w:date="2022-04-02T15:00:49Z">
            <w:rPr>
              <w:rFonts w:hint="eastAsia" w:ascii="方正小标宋简体" w:hAnsi="方正小标宋简体" w:eastAsia="方正小标宋简体" w:cs="方正小标宋简体"/>
              <w:sz w:val="32"/>
              <w:szCs w:val="32"/>
              <w:lang w:val="en-US" w:eastAsia="zh-CN"/>
            </w:rPr>
          </w:rPrChange>
        </w:rPr>
        <w:pPrChange w:id="739" w:author="瞿腊梅" w:date="2022-04-02T15:00:49Z">
          <w:pPr>
            <w:keepNext w:val="0"/>
            <w:keepLines w:val="0"/>
            <w:pageBreakBefore w:val="0"/>
            <w:widowControl w:val="0"/>
            <w:kinsoku/>
            <w:wordWrap/>
            <w:overflowPunct/>
            <w:topLinePunct w:val="0"/>
            <w:autoSpaceDE/>
            <w:autoSpaceDN/>
            <w:bidi w:val="0"/>
            <w:adjustRightInd/>
            <w:snapToGrid/>
            <w:spacing w:line="600" w:lineRule="exact"/>
            <w:jc w:val="left"/>
            <w:textAlignment w:val="auto"/>
          </w:pPr>
        </w:pPrChange>
      </w:pPr>
      <w:r>
        <w:rPr>
          <w:rFonts w:hint="eastAsia" w:ascii="Times New Roman" w:hAnsi="Times New Roman" w:eastAsia="方正黑体简体" w:cs="方正黑体简体"/>
          <w:sz w:val="32"/>
          <w:szCs w:val="32"/>
          <w:lang w:val="en-US" w:eastAsia="zh-CN"/>
          <w:rPrChange w:id="741" w:author="瞿腊梅" w:date="2022-04-02T15:00:49Z">
            <w:rPr>
              <w:rFonts w:hint="eastAsia" w:ascii="方正小标宋简体" w:hAnsi="方正小标宋简体" w:eastAsia="方正小标宋简体" w:cs="方正小标宋简体"/>
              <w:sz w:val="32"/>
              <w:szCs w:val="32"/>
              <w:lang w:val="en-US" w:eastAsia="zh-CN"/>
            </w:rPr>
          </w:rPrChange>
        </w:rPr>
        <w:t>附件3</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default" w:ascii="方正小标宋简体" w:hAnsi="方正小标宋简体" w:eastAsia="方正小标宋简体" w:cs="方正小标宋简体"/>
          <w:sz w:val="44"/>
          <w:szCs w:val="44"/>
          <w:lang w:val="en-US" w:eastAsia="zh-CN"/>
        </w:rPr>
        <w:t>博士后</w:t>
      </w:r>
      <w:r>
        <w:rPr>
          <w:rFonts w:hint="eastAsia" w:ascii="方正小标宋简体" w:hAnsi="方正小标宋简体" w:eastAsia="方正小标宋简体" w:cs="方正小标宋简体"/>
          <w:sz w:val="44"/>
          <w:szCs w:val="44"/>
          <w:lang w:val="en-US" w:eastAsia="zh-CN"/>
        </w:rPr>
        <w:t>在站资金支持申报信息汇总表</w:t>
      </w:r>
    </w:p>
    <w:p>
      <w:pPr>
        <w:pStyle w:val="2"/>
        <w:rPr>
          <w:rFonts w:hint="default"/>
          <w:lang w:val="en-US" w:eastAsia="zh-CN"/>
        </w:rPr>
      </w:pPr>
    </w:p>
    <w:tbl>
      <w:tblPr>
        <w:tblStyle w:val="7"/>
        <w:tblW w:w="13893" w:type="dxa"/>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799"/>
        <w:gridCol w:w="734"/>
        <w:gridCol w:w="950"/>
        <w:gridCol w:w="1216"/>
        <w:gridCol w:w="1100"/>
        <w:gridCol w:w="1468"/>
        <w:gridCol w:w="1800"/>
        <w:gridCol w:w="1200"/>
        <w:gridCol w:w="1283"/>
        <w:gridCol w:w="1594"/>
        <w:gridCol w:w="1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712"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黑体简体" w:hAnsi="方正黑体简体" w:eastAsia="方正黑体简体" w:cs="方正黑体简体"/>
                <w:b w:val="0"/>
                <w:bCs w:val="0"/>
                <w:kern w:val="0"/>
                <w:sz w:val="22"/>
                <w:szCs w:val="22"/>
                <w:lang w:val="en-US" w:eastAsia="zh-CN" w:bidi="ar-SA"/>
                <w:rPrChange w:id="742" w:author="瞿腊梅" w:date="2022-04-02T15:12:42Z">
                  <w:rPr>
                    <w:rFonts w:hint="eastAsia" w:ascii="方正仿宋简体" w:hAnsi="方正仿宋简体" w:eastAsia="方正仿宋简体" w:cs="方正仿宋简体"/>
                    <w:b/>
                    <w:bCs/>
                    <w:kern w:val="0"/>
                    <w:sz w:val="22"/>
                    <w:szCs w:val="22"/>
                    <w:lang w:val="en-US" w:eastAsia="zh-CN" w:bidi="ar-SA"/>
                  </w:rPr>
                </w:rPrChange>
              </w:rPr>
            </w:pPr>
            <w:r>
              <w:rPr>
                <w:rFonts w:hint="eastAsia" w:ascii="方正黑体简体" w:hAnsi="方正黑体简体" w:eastAsia="方正黑体简体" w:cs="方正黑体简体"/>
                <w:b w:val="0"/>
                <w:bCs w:val="0"/>
                <w:kern w:val="0"/>
                <w:sz w:val="22"/>
                <w:szCs w:val="22"/>
                <w:lang w:val="en-US" w:eastAsia="zh-CN" w:bidi="ar-SA"/>
                <w:rPrChange w:id="743" w:author="瞿腊梅" w:date="2022-04-02T15:12:42Z">
                  <w:rPr>
                    <w:rFonts w:hint="eastAsia" w:ascii="方正仿宋简体" w:hAnsi="方正仿宋简体" w:eastAsia="方正仿宋简体" w:cs="方正仿宋简体"/>
                    <w:b/>
                    <w:bCs/>
                    <w:kern w:val="0"/>
                    <w:sz w:val="22"/>
                    <w:szCs w:val="22"/>
                    <w:lang w:val="en-US" w:eastAsia="zh-CN" w:bidi="ar-SA"/>
                  </w:rPr>
                </w:rPrChange>
              </w:rPr>
              <w:t>序号</w:t>
            </w:r>
          </w:p>
        </w:tc>
        <w:tc>
          <w:tcPr>
            <w:tcW w:w="799"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黑体简体" w:hAnsi="方正黑体简体" w:eastAsia="方正黑体简体" w:cs="方正黑体简体"/>
                <w:b w:val="0"/>
                <w:bCs w:val="0"/>
                <w:kern w:val="0"/>
                <w:sz w:val="22"/>
                <w:szCs w:val="22"/>
                <w:lang w:val="en-US" w:eastAsia="zh-CN" w:bidi="ar-SA"/>
                <w:rPrChange w:id="744" w:author="瞿腊梅" w:date="2022-04-02T15:12:42Z">
                  <w:rPr>
                    <w:rFonts w:hint="eastAsia" w:ascii="方正仿宋简体" w:hAnsi="方正仿宋简体" w:eastAsia="方正仿宋简体" w:cs="方正仿宋简体"/>
                    <w:b/>
                    <w:bCs/>
                    <w:kern w:val="0"/>
                    <w:sz w:val="22"/>
                    <w:szCs w:val="22"/>
                    <w:lang w:val="en-US" w:eastAsia="zh-CN" w:bidi="ar-SA"/>
                  </w:rPr>
                </w:rPrChange>
              </w:rPr>
            </w:pPr>
            <w:r>
              <w:rPr>
                <w:rFonts w:hint="eastAsia" w:ascii="方正黑体简体" w:hAnsi="方正黑体简体" w:eastAsia="方正黑体简体" w:cs="方正黑体简体"/>
                <w:b w:val="0"/>
                <w:bCs w:val="0"/>
                <w:kern w:val="0"/>
                <w:sz w:val="22"/>
                <w:szCs w:val="22"/>
                <w:lang w:val="en-US" w:eastAsia="zh-CN" w:bidi="ar-SA"/>
                <w:rPrChange w:id="745" w:author="瞿腊梅" w:date="2022-04-02T15:12:42Z">
                  <w:rPr>
                    <w:rFonts w:hint="eastAsia" w:ascii="方正仿宋简体" w:hAnsi="方正仿宋简体" w:eastAsia="方正仿宋简体" w:cs="方正仿宋简体"/>
                    <w:b/>
                    <w:bCs/>
                    <w:kern w:val="0"/>
                    <w:sz w:val="22"/>
                    <w:szCs w:val="22"/>
                    <w:lang w:val="en-US" w:eastAsia="zh-CN" w:bidi="ar-SA"/>
                  </w:rPr>
                </w:rPrChange>
              </w:rPr>
              <w:t>姓名</w:t>
            </w:r>
          </w:p>
        </w:tc>
        <w:tc>
          <w:tcPr>
            <w:tcW w:w="734"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黑体简体" w:hAnsi="方正黑体简体" w:eastAsia="方正黑体简体" w:cs="方正黑体简体"/>
                <w:b w:val="0"/>
                <w:bCs w:val="0"/>
                <w:kern w:val="0"/>
                <w:sz w:val="22"/>
                <w:szCs w:val="22"/>
                <w:lang w:val="en-US" w:eastAsia="zh-CN" w:bidi="ar-SA"/>
                <w:rPrChange w:id="746" w:author="瞿腊梅" w:date="2022-04-02T15:12:42Z">
                  <w:rPr>
                    <w:rFonts w:hint="eastAsia" w:ascii="方正仿宋简体" w:hAnsi="方正仿宋简体" w:eastAsia="方正仿宋简体" w:cs="方正仿宋简体"/>
                    <w:b/>
                    <w:bCs/>
                    <w:kern w:val="0"/>
                    <w:sz w:val="22"/>
                    <w:szCs w:val="22"/>
                    <w:lang w:val="en-US" w:eastAsia="zh-CN" w:bidi="ar-SA"/>
                  </w:rPr>
                </w:rPrChange>
              </w:rPr>
            </w:pPr>
            <w:r>
              <w:rPr>
                <w:rFonts w:hint="eastAsia" w:ascii="方正黑体简体" w:hAnsi="方正黑体简体" w:eastAsia="方正黑体简体" w:cs="方正黑体简体"/>
                <w:b w:val="0"/>
                <w:bCs w:val="0"/>
                <w:kern w:val="0"/>
                <w:sz w:val="22"/>
                <w:szCs w:val="22"/>
                <w:lang w:val="en-US" w:eastAsia="zh-CN" w:bidi="ar-SA"/>
                <w:rPrChange w:id="747" w:author="瞿腊梅" w:date="2022-04-02T15:12:42Z">
                  <w:rPr>
                    <w:rFonts w:hint="eastAsia" w:ascii="方正仿宋简体" w:hAnsi="方正仿宋简体" w:eastAsia="方正仿宋简体" w:cs="方正仿宋简体"/>
                    <w:b/>
                    <w:bCs/>
                    <w:kern w:val="0"/>
                    <w:sz w:val="22"/>
                    <w:szCs w:val="22"/>
                    <w:lang w:val="en-US" w:eastAsia="zh-CN" w:bidi="ar-SA"/>
                  </w:rPr>
                </w:rPrChange>
              </w:rPr>
              <w:t>性别</w:t>
            </w:r>
          </w:p>
        </w:tc>
        <w:tc>
          <w:tcPr>
            <w:tcW w:w="95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黑体简体" w:hAnsi="方正黑体简体" w:eastAsia="方正黑体简体" w:cs="方正黑体简体"/>
                <w:b w:val="0"/>
                <w:bCs w:val="0"/>
                <w:kern w:val="0"/>
                <w:sz w:val="22"/>
                <w:szCs w:val="22"/>
                <w:lang w:val="en-US" w:eastAsia="zh-CN" w:bidi="ar-SA"/>
                <w:rPrChange w:id="748" w:author="瞿腊梅" w:date="2022-04-02T15:12:42Z">
                  <w:rPr>
                    <w:rFonts w:hint="eastAsia" w:ascii="方正仿宋简体" w:hAnsi="方正仿宋简体" w:eastAsia="方正仿宋简体" w:cs="方正仿宋简体"/>
                    <w:b/>
                    <w:bCs/>
                    <w:kern w:val="0"/>
                    <w:sz w:val="22"/>
                    <w:szCs w:val="22"/>
                    <w:lang w:val="en-US" w:eastAsia="zh-CN" w:bidi="ar-SA"/>
                  </w:rPr>
                </w:rPrChange>
              </w:rPr>
            </w:pPr>
            <w:r>
              <w:rPr>
                <w:rFonts w:hint="eastAsia" w:ascii="方正黑体简体" w:hAnsi="方正黑体简体" w:eastAsia="方正黑体简体" w:cs="方正黑体简体"/>
                <w:b w:val="0"/>
                <w:bCs w:val="0"/>
                <w:kern w:val="0"/>
                <w:sz w:val="22"/>
                <w:szCs w:val="22"/>
                <w:lang w:val="en-US" w:eastAsia="zh-CN" w:bidi="ar-SA"/>
                <w:rPrChange w:id="749" w:author="瞿腊梅" w:date="2022-04-02T15:12:42Z">
                  <w:rPr>
                    <w:rFonts w:hint="eastAsia" w:ascii="方正仿宋简体" w:hAnsi="方正仿宋简体" w:eastAsia="方正仿宋简体" w:cs="方正仿宋简体"/>
                    <w:b/>
                    <w:bCs/>
                    <w:kern w:val="0"/>
                    <w:sz w:val="22"/>
                    <w:szCs w:val="22"/>
                    <w:lang w:val="en-US" w:eastAsia="zh-CN" w:bidi="ar-SA"/>
                  </w:rPr>
                </w:rPrChange>
              </w:rPr>
              <w:t>出生</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黑体简体" w:hAnsi="方正黑体简体" w:eastAsia="方正黑体简体" w:cs="方正黑体简体"/>
                <w:b w:val="0"/>
                <w:bCs w:val="0"/>
                <w:kern w:val="0"/>
                <w:sz w:val="22"/>
                <w:szCs w:val="22"/>
                <w:lang w:val="en-US" w:eastAsia="zh-CN" w:bidi="ar-SA"/>
                <w:rPrChange w:id="750" w:author="瞿腊梅" w:date="2022-04-02T15:12:42Z">
                  <w:rPr>
                    <w:rFonts w:hint="eastAsia" w:ascii="方正仿宋简体" w:hAnsi="方正仿宋简体" w:eastAsia="方正仿宋简体" w:cs="方正仿宋简体"/>
                    <w:b/>
                    <w:bCs/>
                    <w:kern w:val="0"/>
                    <w:sz w:val="22"/>
                    <w:szCs w:val="22"/>
                    <w:lang w:val="en-US" w:eastAsia="zh-CN" w:bidi="ar-SA"/>
                  </w:rPr>
                </w:rPrChange>
              </w:rPr>
            </w:pPr>
            <w:r>
              <w:rPr>
                <w:rFonts w:hint="eastAsia" w:ascii="方正黑体简体" w:hAnsi="方正黑体简体" w:eastAsia="方正黑体简体" w:cs="方正黑体简体"/>
                <w:b w:val="0"/>
                <w:bCs w:val="0"/>
                <w:kern w:val="0"/>
                <w:sz w:val="22"/>
                <w:szCs w:val="22"/>
                <w:lang w:val="en-US" w:eastAsia="zh-CN" w:bidi="ar-SA"/>
                <w:rPrChange w:id="751" w:author="瞿腊梅" w:date="2022-04-02T15:12:42Z">
                  <w:rPr>
                    <w:rFonts w:hint="eastAsia" w:ascii="方正仿宋简体" w:hAnsi="方正仿宋简体" w:eastAsia="方正仿宋简体" w:cs="方正仿宋简体"/>
                    <w:b/>
                    <w:bCs/>
                    <w:kern w:val="0"/>
                    <w:sz w:val="22"/>
                    <w:szCs w:val="22"/>
                    <w:lang w:val="en-US" w:eastAsia="zh-CN" w:bidi="ar-SA"/>
                  </w:rPr>
                </w:rPrChange>
              </w:rPr>
              <w:t>年月</w:t>
            </w:r>
          </w:p>
        </w:tc>
        <w:tc>
          <w:tcPr>
            <w:tcW w:w="1216"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黑体简体" w:hAnsi="方正黑体简体" w:eastAsia="方正黑体简体" w:cs="方正黑体简体"/>
                <w:b w:val="0"/>
                <w:bCs w:val="0"/>
                <w:kern w:val="0"/>
                <w:sz w:val="22"/>
                <w:szCs w:val="22"/>
                <w:lang w:val="en-US" w:eastAsia="zh-CN" w:bidi="ar-SA"/>
                <w:rPrChange w:id="752" w:author="瞿腊梅" w:date="2022-04-02T15:12:42Z">
                  <w:rPr>
                    <w:rFonts w:hint="eastAsia" w:ascii="方正仿宋简体" w:hAnsi="方正仿宋简体" w:eastAsia="方正仿宋简体" w:cs="方正仿宋简体"/>
                    <w:b/>
                    <w:bCs/>
                    <w:kern w:val="0"/>
                    <w:sz w:val="22"/>
                    <w:szCs w:val="22"/>
                    <w:lang w:val="en-US" w:eastAsia="zh-CN" w:bidi="ar-SA"/>
                  </w:rPr>
                </w:rPrChange>
              </w:rPr>
            </w:pPr>
            <w:r>
              <w:rPr>
                <w:rFonts w:hint="eastAsia" w:ascii="方正黑体简体" w:hAnsi="方正黑体简体" w:eastAsia="方正黑体简体" w:cs="方正黑体简体"/>
                <w:b w:val="0"/>
                <w:bCs w:val="0"/>
                <w:kern w:val="0"/>
                <w:sz w:val="22"/>
                <w:szCs w:val="22"/>
                <w:lang w:val="en-US" w:eastAsia="zh-CN" w:bidi="ar-SA"/>
                <w:rPrChange w:id="753" w:author="瞿腊梅" w:date="2022-04-02T15:12:42Z">
                  <w:rPr>
                    <w:rFonts w:hint="eastAsia" w:ascii="方正仿宋简体" w:hAnsi="方正仿宋简体" w:eastAsia="方正仿宋简体" w:cs="方正仿宋简体"/>
                    <w:b/>
                    <w:bCs/>
                    <w:kern w:val="0"/>
                    <w:sz w:val="22"/>
                    <w:szCs w:val="22"/>
                    <w:lang w:val="en-US" w:eastAsia="zh-CN" w:bidi="ar-SA"/>
                  </w:rPr>
                </w:rPrChange>
              </w:rPr>
              <w:t>博毕院校</w:t>
            </w:r>
          </w:p>
        </w:tc>
        <w:tc>
          <w:tcPr>
            <w:tcW w:w="110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黑体简体" w:hAnsi="方正黑体简体" w:eastAsia="方正黑体简体" w:cs="方正黑体简体"/>
                <w:b w:val="0"/>
                <w:bCs w:val="0"/>
                <w:kern w:val="0"/>
                <w:sz w:val="22"/>
                <w:szCs w:val="22"/>
                <w:lang w:val="en-US" w:eastAsia="zh-CN" w:bidi="ar-SA"/>
                <w:rPrChange w:id="754" w:author="瞿腊梅" w:date="2022-04-02T15:12:42Z">
                  <w:rPr>
                    <w:rFonts w:hint="eastAsia" w:ascii="方正仿宋简体" w:hAnsi="方正仿宋简体" w:eastAsia="方正仿宋简体" w:cs="方正仿宋简体"/>
                    <w:b/>
                    <w:bCs/>
                    <w:kern w:val="0"/>
                    <w:sz w:val="22"/>
                    <w:szCs w:val="22"/>
                    <w:lang w:val="en-US" w:eastAsia="zh-CN" w:bidi="ar-SA"/>
                  </w:rPr>
                </w:rPrChange>
              </w:rPr>
            </w:pPr>
            <w:r>
              <w:rPr>
                <w:rFonts w:hint="eastAsia" w:ascii="方正黑体简体" w:hAnsi="方正黑体简体" w:eastAsia="方正黑体简体" w:cs="方正黑体简体"/>
                <w:b w:val="0"/>
                <w:bCs w:val="0"/>
                <w:kern w:val="0"/>
                <w:sz w:val="22"/>
                <w:szCs w:val="22"/>
                <w:lang w:val="en-US" w:eastAsia="zh-CN" w:bidi="ar-SA"/>
                <w:rPrChange w:id="755" w:author="瞿腊梅" w:date="2022-04-02T15:12:42Z">
                  <w:rPr>
                    <w:rFonts w:hint="eastAsia" w:ascii="方正仿宋简体" w:hAnsi="方正仿宋简体" w:eastAsia="方正仿宋简体" w:cs="方正仿宋简体"/>
                    <w:b/>
                    <w:bCs/>
                    <w:kern w:val="0"/>
                    <w:sz w:val="22"/>
                    <w:szCs w:val="22"/>
                    <w:lang w:val="en-US" w:eastAsia="zh-CN" w:bidi="ar-SA"/>
                  </w:rPr>
                </w:rPrChange>
              </w:rPr>
              <w:t>学科专业</w:t>
            </w:r>
          </w:p>
        </w:tc>
        <w:tc>
          <w:tcPr>
            <w:tcW w:w="1468"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黑体简体" w:hAnsi="方正黑体简体" w:eastAsia="方正黑体简体" w:cs="方正黑体简体"/>
                <w:b w:val="0"/>
                <w:bCs w:val="0"/>
                <w:kern w:val="0"/>
                <w:sz w:val="22"/>
                <w:szCs w:val="22"/>
                <w:lang w:val="en-US" w:eastAsia="zh-CN" w:bidi="ar-SA"/>
                <w:rPrChange w:id="756" w:author="瞿腊梅" w:date="2022-04-02T15:12:42Z">
                  <w:rPr>
                    <w:rFonts w:hint="eastAsia" w:ascii="方正仿宋简体" w:hAnsi="方正仿宋简体" w:eastAsia="方正仿宋简体" w:cs="方正仿宋简体"/>
                    <w:b/>
                    <w:bCs/>
                    <w:kern w:val="0"/>
                    <w:sz w:val="22"/>
                    <w:szCs w:val="22"/>
                    <w:lang w:val="en-US" w:eastAsia="zh-CN" w:bidi="ar-SA"/>
                  </w:rPr>
                </w:rPrChange>
              </w:rPr>
            </w:pPr>
            <w:r>
              <w:rPr>
                <w:rFonts w:hint="eastAsia" w:ascii="方正黑体简体" w:hAnsi="方正黑体简体" w:eastAsia="方正黑体简体" w:cs="方正黑体简体"/>
                <w:b w:val="0"/>
                <w:bCs w:val="0"/>
                <w:kern w:val="0"/>
                <w:sz w:val="22"/>
                <w:szCs w:val="22"/>
                <w:lang w:val="en-US" w:eastAsia="zh-CN" w:bidi="ar-SA"/>
                <w:rPrChange w:id="757" w:author="瞿腊梅" w:date="2022-04-02T15:12:42Z">
                  <w:rPr>
                    <w:rFonts w:hint="eastAsia" w:ascii="方正仿宋简体" w:hAnsi="方正仿宋简体" w:eastAsia="方正仿宋简体" w:cs="方正仿宋简体"/>
                    <w:b/>
                    <w:bCs/>
                    <w:kern w:val="0"/>
                    <w:sz w:val="22"/>
                    <w:szCs w:val="22"/>
                    <w:lang w:val="en-US" w:eastAsia="zh-CN" w:bidi="ar-SA"/>
                  </w:rPr>
                </w:rPrChange>
              </w:rPr>
              <w:t>项目名称</w:t>
            </w:r>
          </w:p>
        </w:tc>
        <w:tc>
          <w:tcPr>
            <w:tcW w:w="180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黑体简体" w:hAnsi="方正黑体简体" w:eastAsia="方正黑体简体" w:cs="方正黑体简体"/>
                <w:b w:val="0"/>
                <w:bCs w:val="0"/>
                <w:kern w:val="0"/>
                <w:sz w:val="22"/>
                <w:szCs w:val="22"/>
                <w:lang w:val="en-US" w:eastAsia="zh-CN" w:bidi="ar-SA"/>
                <w:rPrChange w:id="758" w:author="瞿腊梅" w:date="2022-04-02T15:12:42Z">
                  <w:rPr>
                    <w:rFonts w:hint="eastAsia" w:ascii="方正仿宋简体" w:hAnsi="方正仿宋简体" w:eastAsia="方正仿宋简体" w:cs="方正仿宋简体"/>
                    <w:b/>
                    <w:bCs/>
                    <w:kern w:val="0"/>
                    <w:sz w:val="22"/>
                    <w:szCs w:val="22"/>
                    <w:lang w:val="en-US" w:eastAsia="zh-CN" w:bidi="ar-SA"/>
                  </w:rPr>
                </w:rPrChange>
              </w:rPr>
            </w:pPr>
            <w:r>
              <w:rPr>
                <w:rFonts w:hint="eastAsia" w:ascii="方正黑体简体" w:hAnsi="方正黑体简体" w:eastAsia="方正黑体简体" w:cs="方正黑体简体"/>
                <w:b w:val="0"/>
                <w:bCs w:val="0"/>
                <w:kern w:val="0"/>
                <w:sz w:val="22"/>
                <w:szCs w:val="22"/>
                <w:lang w:val="en-US" w:eastAsia="zh-CN" w:bidi="ar-SA"/>
                <w:rPrChange w:id="759" w:author="瞿腊梅" w:date="2022-04-02T15:12:42Z">
                  <w:rPr>
                    <w:rFonts w:hint="eastAsia" w:ascii="方正仿宋简体" w:hAnsi="方正仿宋简体" w:eastAsia="方正仿宋简体" w:cs="方正仿宋简体"/>
                    <w:b/>
                    <w:bCs/>
                    <w:kern w:val="0"/>
                    <w:sz w:val="22"/>
                    <w:szCs w:val="22"/>
                    <w:lang w:val="en-US" w:eastAsia="zh-CN" w:bidi="ar-SA"/>
                  </w:rPr>
                </w:rPrChange>
              </w:rPr>
              <w:t>联合招收流动站设站单位/站名</w:t>
            </w:r>
          </w:p>
        </w:tc>
        <w:tc>
          <w:tcPr>
            <w:tcW w:w="120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黑体简体" w:hAnsi="方正黑体简体" w:eastAsia="方正黑体简体" w:cs="方正黑体简体"/>
                <w:b w:val="0"/>
                <w:bCs w:val="0"/>
                <w:kern w:val="0"/>
                <w:sz w:val="22"/>
                <w:szCs w:val="22"/>
                <w:lang w:val="en-US" w:eastAsia="zh-CN" w:bidi="ar-SA"/>
                <w:rPrChange w:id="760" w:author="瞿腊梅" w:date="2022-04-02T15:12:42Z">
                  <w:rPr>
                    <w:rFonts w:hint="eastAsia" w:ascii="方正仿宋简体" w:hAnsi="方正仿宋简体" w:eastAsia="方正仿宋简体" w:cs="方正仿宋简体"/>
                    <w:b/>
                    <w:bCs/>
                    <w:kern w:val="0"/>
                    <w:sz w:val="22"/>
                    <w:szCs w:val="22"/>
                    <w:lang w:val="en-US" w:eastAsia="zh-CN" w:bidi="ar-SA"/>
                  </w:rPr>
                </w:rPrChange>
              </w:rPr>
            </w:pPr>
            <w:r>
              <w:rPr>
                <w:rFonts w:hint="eastAsia" w:ascii="方正黑体简体" w:hAnsi="方正黑体简体" w:eastAsia="方正黑体简体" w:cs="方正黑体简体"/>
                <w:b w:val="0"/>
                <w:bCs w:val="0"/>
                <w:kern w:val="0"/>
                <w:sz w:val="22"/>
                <w:szCs w:val="22"/>
                <w:lang w:val="en-US" w:eastAsia="zh-CN" w:bidi="ar-SA"/>
                <w:rPrChange w:id="761" w:author="瞿腊梅" w:date="2022-04-02T15:12:42Z">
                  <w:rPr>
                    <w:rFonts w:hint="eastAsia" w:ascii="方正仿宋简体" w:hAnsi="方正仿宋简体" w:eastAsia="方正仿宋简体" w:cs="方正仿宋简体"/>
                    <w:b/>
                    <w:bCs/>
                    <w:kern w:val="0"/>
                    <w:sz w:val="22"/>
                    <w:szCs w:val="22"/>
                    <w:lang w:val="en-US" w:eastAsia="zh-CN" w:bidi="ar-SA"/>
                  </w:rPr>
                </w:rPrChange>
              </w:rPr>
              <w:t>进站时间</w:t>
            </w:r>
          </w:p>
        </w:tc>
        <w:tc>
          <w:tcPr>
            <w:tcW w:w="1283"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黑体简体" w:hAnsi="方正黑体简体" w:eastAsia="方正黑体简体" w:cs="方正黑体简体"/>
                <w:b w:val="0"/>
                <w:bCs w:val="0"/>
                <w:kern w:val="0"/>
                <w:sz w:val="22"/>
                <w:szCs w:val="22"/>
                <w:lang w:val="en-US" w:eastAsia="zh-CN" w:bidi="ar-SA"/>
                <w:rPrChange w:id="762" w:author="瞿腊梅" w:date="2022-04-02T15:12:42Z">
                  <w:rPr>
                    <w:rFonts w:hint="eastAsia" w:ascii="方正仿宋简体" w:hAnsi="方正仿宋简体" w:eastAsia="方正仿宋简体" w:cs="方正仿宋简体"/>
                    <w:b/>
                    <w:bCs/>
                    <w:kern w:val="0"/>
                    <w:sz w:val="22"/>
                    <w:szCs w:val="22"/>
                    <w:lang w:val="en-US" w:eastAsia="zh-CN" w:bidi="ar-SA"/>
                  </w:rPr>
                </w:rPrChange>
              </w:rPr>
            </w:pPr>
            <w:r>
              <w:rPr>
                <w:rFonts w:hint="eastAsia" w:ascii="方正黑体简体" w:hAnsi="方正黑体简体" w:eastAsia="方正黑体简体" w:cs="方正黑体简体"/>
                <w:b w:val="0"/>
                <w:bCs w:val="0"/>
                <w:kern w:val="0"/>
                <w:sz w:val="22"/>
                <w:szCs w:val="22"/>
                <w:lang w:val="en-US" w:eastAsia="zh-CN" w:bidi="ar-SA"/>
                <w:rPrChange w:id="763" w:author="瞿腊梅" w:date="2022-04-02T15:12:42Z">
                  <w:rPr>
                    <w:rFonts w:hint="eastAsia" w:ascii="方正仿宋简体" w:hAnsi="方正仿宋简体" w:eastAsia="方正仿宋简体" w:cs="方正仿宋简体"/>
                    <w:b/>
                    <w:bCs/>
                    <w:kern w:val="0"/>
                    <w:sz w:val="22"/>
                    <w:szCs w:val="22"/>
                    <w:lang w:val="en-US" w:eastAsia="zh-CN" w:bidi="ar-SA"/>
                  </w:rPr>
                </w:rPrChange>
              </w:rPr>
              <w:t>拟出站</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黑体简体" w:hAnsi="方正黑体简体" w:eastAsia="方正黑体简体" w:cs="方正黑体简体"/>
                <w:b w:val="0"/>
                <w:bCs w:val="0"/>
                <w:kern w:val="0"/>
                <w:sz w:val="22"/>
                <w:szCs w:val="22"/>
                <w:lang w:val="en-US" w:eastAsia="zh-CN" w:bidi="ar-SA"/>
                <w:rPrChange w:id="764" w:author="瞿腊梅" w:date="2022-04-02T15:12:42Z">
                  <w:rPr>
                    <w:rFonts w:hint="eastAsia" w:ascii="方正仿宋简体" w:hAnsi="方正仿宋简体" w:eastAsia="方正仿宋简体" w:cs="方正仿宋简体"/>
                    <w:b/>
                    <w:bCs/>
                    <w:kern w:val="0"/>
                    <w:sz w:val="22"/>
                    <w:szCs w:val="22"/>
                    <w:lang w:val="en-US" w:eastAsia="zh-CN" w:bidi="ar-SA"/>
                  </w:rPr>
                </w:rPrChange>
              </w:rPr>
            </w:pPr>
            <w:r>
              <w:rPr>
                <w:rFonts w:hint="eastAsia" w:ascii="方正黑体简体" w:hAnsi="方正黑体简体" w:eastAsia="方正黑体简体" w:cs="方正黑体简体"/>
                <w:b w:val="0"/>
                <w:bCs w:val="0"/>
                <w:kern w:val="0"/>
                <w:sz w:val="22"/>
                <w:szCs w:val="22"/>
                <w:lang w:val="en-US" w:eastAsia="zh-CN" w:bidi="ar-SA"/>
                <w:rPrChange w:id="765" w:author="瞿腊梅" w:date="2022-04-02T15:12:42Z">
                  <w:rPr>
                    <w:rFonts w:hint="eastAsia" w:ascii="方正仿宋简体" w:hAnsi="方正仿宋简体" w:eastAsia="方正仿宋简体" w:cs="方正仿宋简体"/>
                    <w:b/>
                    <w:bCs/>
                    <w:kern w:val="0"/>
                    <w:sz w:val="22"/>
                    <w:szCs w:val="22"/>
                    <w:lang w:val="en-US" w:eastAsia="zh-CN" w:bidi="ar-SA"/>
                  </w:rPr>
                </w:rPrChange>
              </w:rPr>
              <w:t>时间</w:t>
            </w:r>
          </w:p>
        </w:tc>
        <w:tc>
          <w:tcPr>
            <w:tcW w:w="1594"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黑体简体" w:hAnsi="方正黑体简体" w:eastAsia="方正黑体简体" w:cs="方正黑体简体"/>
                <w:b w:val="0"/>
                <w:bCs w:val="0"/>
                <w:kern w:val="0"/>
                <w:sz w:val="22"/>
                <w:szCs w:val="22"/>
                <w:lang w:val="en-US" w:eastAsia="zh-CN" w:bidi="ar-SA"/>
                <w:rPrChange w:id="766" w:author="瞿腊梅" w:date="2022-04-02T15:12:42Z">
                  <w:rPr>
                    <w:rFonts w:hint="eastAsia" w:ascii="方正仿宋简体" w:hAnsi="方正仿宋简体" w:eastAsia="方正仿宋简体" w:cs="方正仿宋简体"/>
                    <w:b/>
                    <w:bCs/>
                    <w:kern w:val="0"/>
                    <w:sz w:val="22"/>
                    <w:szCs w:val="22"/>
                    <w:lang w:val="en-US" w:eastAsia="zh-CN" w:bidi="ar-SA"/>
                  </w:rPr>
                </w:rPrChange>
              </w:rPr>
            </w:pPr>
            <w:r>
              <w:rPr>
                <w:rFonts w:hint="eastAsia" w:ascii="方正黑体简体" w:hAnsi="方正黑体简体" w:eastAsia="方正黑体简体" w:cs="方正黑体简体"/>
                <w:b w:val="0"/>
                <w:bCs w:val="0"/>
                <w:kern w:val="0"/>
                <w:sz w:val="22"/>
                <w:szCs w:val="22"/>
                <w:lang w:val="en-US" w:eastAsia="zh-CN" w:bidi="ar-SA"/>
                <w:rPrChange w:id="767" w:author="瞿腊梅" w:date="2022-04-02T15:12:42Z">
                  <w:rPr>
                    <w:rFonts w:hint="eastAsia" w:ascii="方正仿宋简体" w:hAnsi="方正仿宋简体" w:eastAsia="方正仿宋简体" w:cs="方正仿宋简体"/>
                    <w:b/>
                    <w:bCs/>
                    <w:kern w:val="0"/>
                    <w:sz w:val="22"/>
                    <w:szCs w:val="22"/>
                    <w:lang w:val="en-US" w:eastAsia="zh-CN" w:bidi="ar-SA"/>
                  </w:rPr>
                </w:rPrChange>
              </w:rPr>
              <w:t>在站单位</w:t>
            </w:r>
          </w:p>
        </w:tc>
        <w:tc>
          <w:tcPr>
            <w:tcW w:w="1037"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方正黑体简体" w:hAnsi="方正黑体简体" w:eastAsia="方正黑体简体" w:cs="方正黑体简体"/>
                <w:b w:val="0"/>
                <w:bCs w:val="0"/>
                <w:kern w:val="0"/>
                <w:sz w:val="22"/>
                <w:szCs w:val="22"/>
                <w:lang w:val="en-US" w:eastAsia="zh-CN" w:bidi="ar-SA"/>
                <w:rPrChange w:id="768" w:author="瞿腊梅" w:date="2022-04-02T15:12:42Z">
                  <w:rPr>
                    <w:rFonts w:hint="eastAsia" w:ascii="方正仿宋简体" w:hAnsi="方正仿宋简体" w:eastAsia="方正仿宋简体" w:cs="方正仿宋简体"/>
                    <w:b/>
                    <w:bCs/>
                    <w:kern w:val="0"/>
                    <w:sz w:val="22"/>
                    <w:szCs w:val="22"/>
                    <w:lang w:val="en-US" w:eastAsia="zh-CN" w:bidi="ar-SA"/>
                  </w:rPr>
                </w:rPrChange>
              </w:rPr>
            </w:pPr>
            <w:r>
              <w:rPr>
                <w:rFonts w:hint="eastAsia" w:ascii="方正黑体简体" w:hAnsi="方正黑体简体" w:eastAsia="方正黑体简体" w:cs="方正黑体简体"/>
                <w:b w:val="0"/>
                <w:bCs w:val="0"/>
                <w:kern w:val="0"/>
                <w:sz w:val="22"/>
                <w:szCs w:val="22"/>
                <w:lang w:val="en-US" w:eastAsia="zh-CN" w:bidi="ar-SA"/>
                <w:rPrChange w:id="769" w:author="瞿腊梅" w:date="2022-04-02T15:12:42Z">
                  <w:rPr>
                    <w:rFonts w:hint="eastAsia" w:ascii="方正仿宋简体" w:hAnsi="方正仿宋简体" w:eastAsia="方正仿宋简体" w:cs="方正仿宋简体"/>
                    <w:b/>
                    <w:bCs/>
                    <w:kern w:val="0"/>
                    <w:sz w:val="22"/>
                    <w:szCs w:val="22"/>
                    <w:lang w:val="en-US" w:eastAsia="zh-CN" w:bidi="ar-SA"/>
                  </w:rPr>
                </w:rPrChang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12"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799"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734"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950"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216"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100"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468"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800"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200"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283"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594" w:type="dxa"/>
            <w:noWrap w:val="0"/>
            <w:vAlign w:val="center"/>
          </w:tcPr>
          <w:p>
            <w:pPr>
              <w:snapToGrid w:val="0"/>
              <w:jc w:val="center"/>
              <w:rPr>
                <w:rFonts w:hint="default" w:ascii="方正小标宋简体" w:hAnsi="方正小标宋简体" w:eastAsia="方正小标宋简体" w:cs="方正小标宋简体"/>
                <w:sz w:val="15"/>
                <w:szCs w:val="15"/>
                <w:lang w:val="en-US" w:eastAsia="zh-CN"/>
              </w:rPr>
            </w:pPr>
          </w:p>
        </w:tc>
        <w:tc>
          <w:tcPr>
            <w:tcW w:w="1037" w:type="dxa"/>
            <w:noWrap w:val="0"/>
            <w:vAlign w:val="center"/>
          </w:tcPr>
          <w:p>
            <w:pPr>
              <w:snapToGrid w:val="0"/>
              <w:jc w:val="center"/>
              <w:rPr>
                <w:rFonts w:hint="default" w:ascii="方正小标宋简体" w:hAnsi="方正小标宋简体" w:eastAsia="方正小标宋简体" w:cs="方正小标宋简体"/>
                <w:kern w:val="2"/>
                <w:sz w:val="15"/>
                <w:szCs w:val="15"/>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12"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799"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734"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950"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216"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100"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468"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800"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200"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283"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594"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037" w:type="dxa"/>
            <w:noWrap w:val="0"/>
            <w:vAlign w:val="center"/>
          </w:tcPr>
          <w:p>
            <w:pPr>
              <w:snapToGrid w:val="0"/>
              <w:jc w:val="center"/>
              <w:rPr>
                <w:rFonts w:hint="eastAsia" w:ascii="方正小标宋简体" w:hAnsi="方正小标宋简体" w:eastAsia="方正小标宋简体" w:cs="方正小标宋简体"/>
                <w:kern w:val="2"/>
                <w:sz w:val="15"/>
                <w:szCs w:val="15"/>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12"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799"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734"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950"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216"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100"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468"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800"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200"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283"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594"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037" w:type="dxa"/>
            <w:noWrap w:val="0"/>
            <w:vAlign w:val="center"/>
          </w:tcPr>
          <w:p>
            <w:pPr>
              <w:snapToGrid w:val="0"/>
              <w:jc w:val="center"/>
              <w:rPr>
                <w:rFonts w:hint="eastAsia" w:ascii="方正小标宋简体" w:hAnsi="方正小标宋简体" w:eastAsia="方正小标宋简体" w:cs="方正小标宋简体"/>
                <w:kern w:val="2"/>
                <w:sz w:val="15"/>
                <w:szCs w:val="15"/>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12"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799"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734"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950"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216"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100"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468"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800"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200"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283"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594" w:type="dxa"/>
            <w:noWrap w:val="0"/>
            <w:vAlign w:val="center"/>
          </w:tcPr>
          <w:p>
            <w:pPr>
              <w:snapToGrid w:val="0"/>
              <w:jc w:val="center"/>
              <w:rPr>
                <w:rFonts w:hint="default" w:ascii="方正小标宋简体" w:hAnsi="方正小标宋简体" w:eastAsia="方正小标宋简体" w:cs="方正小标宋简体"/>
                <w:sz w:val="15"/>
                <w:szCs w:val="15"/>
                <w:lang w:val="en-US" w:eastAsia="zh-CN"/>
              </w:rPr>
            </w:pPr>
          </w:p>
        </w:tc>
        <w:tc>
          <w:tcPr>
            <w:tcW w:w="1037" w:type="dxa"/>
            <w:noWrap w:val="0"/>
            <w:vAlign w:val="center"/>
          </w:tcPr>
          <w:p>
            <w:pPr>
              <w:snapToGrid w:val="0"/>
              <w:jc w:val="center"/>
              <w:rPr>
                <w:rFonts w:hint="eastAsia" w:ascii="方正小标宋简体" w:hAnsi="方正小标宋简体" w:eastAsia="方正小标宋简体" w:cs="方正小标宋简体"/>
                <w:kern w:val="2"/>
                <w:sz w:val="15"/>
                <w:szCs w:val="15"/>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12"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799"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734"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950"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216"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100"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468"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800"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200"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283" w:type="dxa"/>
            <w:noWrap w:val="0"/>
            <w:vAlign w:val="center"/>
          </w:tcPr>
          <w:p>
            <w:pPr>
              <w:snapToGrid w:val="0"/>
              <w:jc w:val="center"/>
              <w:rPr>
                <w:rFonts w:hint="eastAsia" w:ascii="方正小标宋简体" w:hAnsi="方正小标宋简体" w:eastAsia="方正小标宋简体" w:cs="方正小标宋简体"/>
                <w:sz w:val="15"/>
                <w:szCs w:val="15"/>
                <w:lang w:val="en-US" w:eastAsia="zh-CN"/>
              </w:rPr>
            </w:pPr>
          </w:p>
        </w:tc>
        <w:tc>
          <w:tcPr>
            <w:tcW w:w="1594" w:type="dxa"/>
            <w:noWrap w:val="0"/>
            <w:vAlign w:val="center"/>
          </w:tcPr>
          <w:p>
            <w:pPr>
              <w:snapToGrid w:val="0"/>
              <w:jc w:val="center"/>
              <w:rPr>
                <w:rFonts w:hint="default" w:ascii="方正小标宋简体" w:hAnsi="方正小标宋简体" w:eastAsia="方正小标宋简体" w:cs="方正小标宋简体"/>
                <w:sz w:val="15"/>
                <w:szCs w:val="15"/>
                <w:lang w:val="en-US" w:eastAsia="zh-CN"/>
              </w:rPr>
            </w:pPr>
          </w:p>
        </w:tc>
        <w:tc>
          <w:tcPr>
            <w:tcW w:w="1037" w:type="dxa"/>
            <w:noWrap w:val="0"/>
            <w:vAlign w:val="center"/>
          </w:tcPr>
          <w:p>
            <w:pPr>
              <w:snapToGrid w:val="0"/>
              <w:jc w:val="center"/>
              <w:rPr>
                <w:rFonts w:hint="eastAsia" w:ascii="方正小标宋简体" w:hAnsi="方正小标宋简体" w:eastAsia="方正小标宋简体" w:cs="方正小标宋简体"/>
                <w:kern w:val="2"/>
                <w:sz w:val="15"/>
                <w:szCs w:val="15"/>
                <w:lang w:val="en-US" w:eastAsia="zh-CN" w:bidi="ar-SA"/>
              </w:rPr>
            </w:pPr>
          </w:p>
        </w:tc>
      </w:tr>
    </w:tbl>
    <w:p>
      <w:pPr>
        <w:pStyle w:val="2"/>
        <w:ind w:left="0" w:leftChars="0" w:firstLine="0" w:firstLineChars="0"/>
        <w:rPr>
          <w:ins w:id="770" w:author="瞿腊梅" w:date="2022-04-02T15:13:16Z"/>
          <w:del w:id="771" w:author="user" w:date="2022-04-06T16:29:24Z"/>
          <w:rFonts w:hint="eastAsia"/>
          <w:lang w:val="en-US" w:eastAsia="zh-CN"/>
        </w:rPr>
        <w:sectPr>
          <w:pgSz w:w="16838" w:h="11906" w:orient="landscape"/>
          <w:pgMar w:top="1803" w:right="1440" w:bottom="1803" w:left="1440" w:header="851" w:footer="1134" w:gutter="0"/>
          <w:pgNumType w:fmt="decimal"/>
          <w:cols w:space="0" w:num="1"/>
          <w:rtlGutter w:val="0"/>
          <w:docGrid w:type="lines" w:linePitch="319" w:charSpace="0"/>
        </w:sectPr>
      </w:pPr>
    </w:p>
    <w:p>
      <w:pPr>
        <w:pStyle w:val="2"/>
        <w:ind w:left="0" w:leftChars="0" w:firstLine="0" w:firstLineChars="0"/>
        <w:rPr>
          <w:ins w:id="772" w:author="瞿腊梅" w:date="2022-04-02T15:13:44Z"/>
          <w:del w:id="773" w:author="user" w:date="2022-04-06T16:29:25Z"/>
          <w:rFonts w:hint="eastAsia"/>
          <w:lang w:val="en-US" w:eastAsia="zh-CN"/>
        </w:rPr>
      </w:pPr>
    </w:p>
    <w:p>
      <w:pPr>
        <w:pStyle w:val="2"/>
        <w:ind w:left="0" w:leftChars="0" w:firstLine="0" w:firstLineChars="0"/>
        <w:rPr>
          <w:ins w:id="774" w:author="瞿腊梅" w:date="2022-04-02T15:13:44Z"/>
          <w:del w:id="775" w:author="user" w:date="2022-04-06T16:29:26Z"/>
          <w:rFonts w:hint="eastAsia"/>
          <w:lang w:val="en-US" w:eastAsia="zh-CN"/>
        </w:rPr>
      </w:pPr>
    </w:p>
    <w:p>
      <w:pPr>
        <w:pStyle w:val="2"/>
        <w:ind w:left="0" w:leftChars="0" w:firstLine="0" w:firstLineChars="0"/>
        <w:rPr>
          <w:ins w:id="776" w:author="瞿腊梅" w:date="2022-04-02T15:13:44Z"/>
          <w:rFonts w:hint="eastAsia"/>
          <w:lang w:val="en-US" w:eastAsia="zh-CN"/>
        </w:rPr>
      </w:pPr>
    </w:p>
    <w:p>
      <w:pPr>
        <w:pStyle w:val="2"/>
        <w:ind w:left="0" w:leftChars="0" w:firstLine="0" w:firstLineChars="0"/>
        <w:rPr>
          <w:ins w:id="777" w:author="瞿腊梅" w:date="2022-04-02T15:13:44Z"/>
          <w:rFonts w:hint="eastAsia"/>
          <w:lang w:val="en-US" w:eastAsia="zh-CN"/>
        </w:rPr>
      </w:pPr>
    </w:p>
    <w:p>
      <w:pPr>
        <w:pStyle w:val="2"/>
        <w:ind w:left="0" w:leftChars="0" w:firstLine="0" w:firstLineChars="0"/>
        <w:rPr>
          <w:ins w:id="778" w:author="瞿腊梅" w:date="2022-04-02T15:13:44Z"/>
          <w:del w:id="779" w:author="user" w:date="2022-04-06T16:29:30Z"/>
          <w:rFonts w:hint="eastAsia"/>
          <w:lang w:val="en-US" w:eastAsia="zh-CN"/>
        </w:rPr>
      </w:pPr>
      <w:bookmarkStart w:id="0" w:name="_GoBack"/>
      <w:bookmarkEnd w:id="0"/>
    </w:p>
    <w:p>
      <w:pPr>
        <w:pStyle w:val="2"/>
        <w:ind w:left="0" w:leftChars="0" w:firstLine="0" w:firstLineChars="0"/>
        <w:rPr>
          <w:ins w:id="780" w:author="瞿腊梅" w:date="2022-04-02T15:13:44Z"/>
          <w:del w:id="781" w:author="user" w:date="2022-04-06T16:29:29Z"/>
          <w:rFonts w:hint="eastAsia"/>
          <w:lang w:val="en-US" w:eastAsia="zh-CN"/>
        </w:rPr>
      </w:pPr>
    </w:p>
    <w:p>
      <w:pPr>
        <w:pStyle w:val="2"/>
        <w:ind w:left="0" w:leftChars="0" w:firstLine="0" w:firstLineChars="0"/>
        <w:rPr>
          <w:ins w:id="782" w:author="瞿腊梅" w:date="2022-04-02T15:13:44Z"/>
          <w:del w:id="783" w:author="user" w:date="2022-04-06T16:29:29Z"/>
          <w:rFonts w:hint="eastAsia"/>
          <w:lang w:val="en-US" w:eastAsia="zh-CN"/>
        </w:rPr>
      </w:pPr>
    </w:p>
    <w:p>
      <w:pPr>
        <w:pStyle w:val="2"/>
        <w:ind w:left="0" w:leftChars="0" w:firstLine="0" w:firstLineChars="0"/>
        <w:rPr>
          <w:ins w:id="784" w:author="瞿腊梅" w:date="2022-04-02T15:13:44Z"/>
          <w:del w:id="785" w:author="user" w:date="2022-04-06T16:29:29Z"/>
          <w:rFonts w:hint="eastAsia"/>
          <w:lang w:val="en-US" w:eastAsia="zh-CN"/>
        </w:rPr>
      </w:pPr>
    </w:p>
    <w:p>
      <w:pPr>
        <w:pStyle w:val="2"/>
        <w:ind w:left="0" w:leftChars="0" w:firstLine="0" w:firstLineChars="0"/>
        <w:rPr>
          <w:ins w:id="786" w:author="瞿腊梅" w:date="2022-04-02T15:13:44Z"/>
          <w:del w:id="787" w:author="user" w:date="2022-04-06T16:29:29Z"/>
          <w:rFonts w:hint="eastAsia"/>
          <w:lang w:val="en-US" w:eastAsia="zh-CN"/>
        </w:rPr>
      </w:pPr>
    </w:p>
    <w:p>
      <w:pPr>
        <w:pStyle w:val="2"/>
        <w:ind w:left="0" w:leftChars="0" w:firstLine="0" w:firstLineChars="0"/>
        <w:rPr>
          <w:ins w:id="788" w:author="瞿腊梅" w:date="2022-04-02T15:13:45Z"/>
          <w:del w:id="789" w:author="user" w:date="2022-04-06T16:29:29Z"/>
          <w:rFonts w:hint="eastAsia"/>
          <w:lang w:val="en-US" w:eastAsia="zh-CN"/>
        </w:rPr>
      </w:pPr>
    </w:p>
    <w:p>
      <w:pPr>
        <w:pStyle w:val="2"/>
        <w:ind w:left="0" w:leftChars="0" w:firstLine="0" w:firstLineChars="0"/>
        <w:rPr>
          <w:ins w:id="790" w:author="瞿腊梅" w:date="2022-04-02T15:13:45Z"/>
          <w:del w:id="791" w:author="user" w:date="2022-04-06T16:29:29Z"/>
          <w:rFonts w:hint="eastAsia"/>
          <w:lang w:val="en-US" w:eastAsia="zh-CN"/>
        </w:rPr>
      </w:pPr>
    </w:p>
    <w:p>
      <w:pPr>
        <w:pStyle w:val="2"/>
        <w:ind w:left="0" w:leftChars="0" w:firstLine="0" w:firstLineChars="0"/>
        <w:rPr>
          <w:ins w:id="792" w:author="瞿腊梅" w:date="2022-04-02T15:13:45Z"/>
          <w:del w:id="793" w:author="user" w:date="2022-04-06T16:29:29Z"/>
          <w:rFonts w:hint="eastAsia"/>
          <w:lang w:val="en-US" w:eastAsia="zh-CN"/>
        </w:rPr>
      </w:pPr>
    </w:p>
    <w:p>
      <w:pPr>
        <w:pStyle w:val="2"/>
        <w:ind w:left="0" w:leftChars="0" w:firstLine="0" w:firstLineChars="0"/>
        <w:rPr>
          <w:ins w:id="794" w:author="瞿腊梅" w:date="2022-04-02T15:13:45Z"/>
          <w:del w:id="795" w:author="user" w:date="2022-04-06T16:29:29Z"/>
          <w:rFonts w:hint="eastAsia"/>
          <w:lang w:val="en-US" w:eastAsia="zh-CN"/>
        </w:rPr>
      </w:pPr>
    </w:p>
    <w:p>
      <w:pPr>
        <w:pStyle w:val="2"/>
        <w:ind w:left="0" w:leftChars="0" w:firstLine="0" w:firstLineChars="0"/>
        <w:rPr>
          <w:ins w:id="796" w:author="瞿腊梅" w:date="2022-04-02T15:13:46Z"/>
          <w:del w:id="797" w:author="user" w:date="2022-04-06T16:29:29Z"/>
          <w:rFonts w:hint="eastAsia"/>
          <w:lang w:val="en-US" w:eastAsia="zh-CN"/>
        </w:rPr>
      </w:pPr>
    </w:p>
    <w:p>
      <w:pPr>
        <w:pStyle w:val="2"/>
        <w:ind w:left="0" w:leftChars="0" w:firstLine="0" w:firstLineChars="0"/>
        <w:rPr>
          <w:ins w:id="798" w:author="瞿腊梅" w:date="2022-04-02T15:13:46Z"/>
          <w:del w:id="799" w:author="user" w:date="2022-04-06T16:29:16Z"/>
          <w:rFonts w:hint="eastAsia"/>
          <w:lang w:val="en-US" w:eastAsia="zh-CN"/>
        </w:rPr>
      </w:pPr>
    </w:p>
    <w:p>
      <w:pPr>
        <w:pStyle w:val="2"/>
        <w:ind w:left="0" w:leftChars="0" w:firstLine="0" w:firstLineChars="0"/>
        <w:rPr>
          <w:ins w:id="800" w:author="瞿腊梅" w:date="2022-04-02T15:13:46Z"/>
          <w:del w:id="801" w:author="user" w:date="2022-04-06T16:29:16Z"/>
          <w:rFonts w:hint="eastAsia"/>
          <w:lang w:val="en-US" w:eastAsia="zh-CN"/>
        </w:rPr>
      </w:pPr>
    </w:p>
    <w:p>
      <w:pPr>
        <w:pStyle w:val="2"/>
        <w:ind w:left="0" w:leftChars="0" w:firstLine="0" w:firstLineChars="0"/>
        <w:rPr>
          <w:ins w:id="802" w:author="瞿腊梅" w:date="2022-04-02T15:13:51Z"/>
          <w:del w:id="803" w:author="user" w:date="2022-04-06T16:29:16Z"/>
          <w:rFonts w:hint="eastAsia"/>
          <w:b/>
          <w:bCs/>
          <w:lang w:val="en-US" w:eastAsia="zh-CN"/>
          <w:rPrChange w:id="804" w:author="瞿腊梅" w:date="2022-04-02T15:14:29Z">
            <w:rPr>
              <w:ins w:id="805" w:author="瞿腊梅" w:date="2022-04-02T15:13:51Z"/>
              <w:del w:id="806" w:author="user" w:date="2022-04-06T16:29:16Z"/>
              <w:rFonts w:hint="eastAsia"/>
              <w:lang w:val="en-US" w:eastAsia="zh-CN"/>
            </w:rPr>
          </w:rPrChange>
        </w:rPr>
      </w:pPr>
    </w:p>
    <w:p>
      <w:pPr>
        <w:spacing w:line="20" w:lineRule="exact"/>
        <w:ind w:firstLine="642" w:firstLineChars="200"/>
        <w:rPr>
          <w:ins w:id="807" w:author="瞿腊梅" w:date="2022-04-02T15:13:57Z"/>
          <w:del w:id="808" w:author="user" w:date="2022-04-06T16:29:16Z"/>
          <w:rFonts w:ascii="仿宋_GB2312" w:hAnsi="仿宋_GB2312" w:eastAsia="仿宋_GB2312" w:cs="仿宋_GB2312"/>
          <w:b/>
          <w:bCs/>
          <w:sz w:val="32"/>
          <w:szCs w:val="32"/>
          <w:rPrChange w:id="809" w:author="瞿腊梅" w:date="2022-04-02T15:14:29Z">
            <w:rPr>
              <w:ins w:id="810" w:author="瞿腊梅" w:date="2022-04-02T15:13:57Z"/>
              <w:del w:id="811" w:author="user" w:date="2022-04-06T16:29:16Z"/>
              <w:rFonts w:ascii="仿宋_GB2312" w:hAnsi="仿宋_GB2312" w:eastAsia="仿宋_GB2312" w:cs="仿宋_GB2312"/>
              <w:sz w:val="32"/>
              <w:szCs w:val="32"/>
            </w:rPr>
          </w:rPrChange>
        </w:rPr>
      </w:pPr>
    </w:p>
    <w:p>
      <w:pPr>
        <w:spacing w:line="20" w:lineRule="exact"/>
        <w:ind w:firstLine="642" w:firstLineChars="200"/>
        <w:rPr>
          <w:ins w:id="812" w:author="瞿腊梅" w:date="2022-04-02T15:13:57Z"/>
          <w:del w:id="813" w:author="user" w:date="2022-04-06T16:29:16Z"/>
          <w:rFonts w:ascii="仿宋_GB2312" w:hAnsi="仿宋_GB2312" w:eastAsia="仿宋_GB2312" w:cs="仿宋_GB2312"/>
          <w:b/>
          <w:bCs/>
          <w:sz w:val="32"/>
          <w:szCs w:val="32"/>
          <w:rPrChange w:id="814" w:author="瞿腊梅" w:date="2022-04-02T15:14:29Z">
            <w:rPr>
              <w:ins w:id="815" w:author="瞿腊梅" w:date="2022-04-02T15:13:57Z"/>
              <w:del w:id="816" w:author="user" w:date="2022-04-06T16:29:16Z"/>
              <w:rFonts w:ascii="仿宋_GB2312" w:hAnsi="仿宋_GB2312" w:eastAsia="仿宋_GB2312" w:cs="仿宋_GB2312"/>
              <w:sz w:val="32"/>
              <w:szCs w:val="32"/>
            </w:rPr>
          </w:rPrChange>
        </w:rPr>
      </w:pPr>
    </w:p>
    <w:p>
      <w:pPr>
        <w:spacing w:line="20" w:lineRule="exact"/>
        <w:ind w:firstLine="642" w:firstLineChars="200"/>
        <w:rPr>
          <w:ins w:id="817" w:author="瞿腊梅" w:date="2022-04-02T15:13:57Z"/>
          <w:del w:id="818" w:author="user" w:date="2022-04-06T16:29:16Z"/>
          <w:rFonts w:ascii="仿宋_GB2312" w:hAnsi="仿宋_GB2312" w:eastAsia="仿宋_GB2312" w:cs="仿宋_GB2312"/>
          <w:b/>
          <w:bCs/>
          <w:sz w:val="32"/>
          <w:szCs w:val="32"/>
          <w:rPrChange w:id="819" w:author="瞿腊梅" w:date="2022-04-02T15:14:29Z">
            <w:rPr>
              <w:ins w:id="820" w:author="瞿腊梅" w:date="2022-04-02T15:13:57Z"/>
              <w:del w:id="821" w:author="user" w:date="2022-04-06T16:29:16Z"/>
              <w:rFonts w:ascii="仿宋_GB2312" w:hAnsi="仿宋_GB2312" w:eastAsia="仿宋_GB2312" w:cs="仿宋_GB2312"/>
              <w:sz w:val="32"/>
              <w:szCs w:val="32"/>
            </w:rPr>
          </w:rPrChange>
        </w:rPr>
      </w:pPr>
    </w:p>
    <w:p>
      <w:pPr>
        <w:spacing w:line="20" w:lineRule="exact"/>
        <w:ind w:firstLine="642" w:firstLineChars="200"/>
        <w:rPr>
          <w:ins w:id="822" w:author="瞿腊梅" w:date="2022-04-02T15:13:57Z"/>
          <w:del w:id="823" w:author="user" w:date="2022-04-06T16:29:16Z"/>
          <w:rFonts w:ascii="仿宋_GB2312" w:hAnsi="仿宋_GB2312" w:eastAsia="仿宋_GB2312" w:cs="仿宋_GB2312"/>
          <w:b/>
          <w:bCs/>
          <w:sz w:val="32"/>
          <w:szCs w:val="32"/>
          <w:rPrChange w:id="824" w:author="瞿腊梅" w:date="2022-04-02T15:14:29Z">
            <w:rPr>
              <w:ins w:id="825" w:author="瞿腊梅" w:date="2022-04-02T15:13:57Z"/>
              <w:del w:id="826" w:author="user" w:date="2022-04-06T16:29:16Z"/>
              <w:rFonts w:ascii="仿宋_GB2312" w:hAnsi="仿宋_GB2312" w:eastAsia="仿宋_GB2312" w:cs="仿宋_GB2312"/>
              <w:sz w:val="32"/>
              <w:szCs w:val="32"/>
            </w:rPr>
          </w:rPrChange>
        </w:rPr>
      </w:pPr>
    </w:p>
    <w:p>
      <w:pPr>
        <w:spacing w:line="20" w:lineRule="exact"/>
        <w:ind w:firstLine="642" w:firstLineChars="200"/>
        <w:rPr>
          <w:ins w:id="827" w:author="瞿腊梅" w:date="2022-04-02T15:13:57Z"/>
          <w:del w:id="828" w:author="user" w:date="2022-04-06T16:29:16Z"/>
          <w:rFonts w:ascii="仿宋_GB2312" w:hAnsi="仿宋_GB2312" w:eastAsia="仿宋_GB2312" w:cs="仿宋_GB2312"/>
          <w:b/>
          <w:bCs/>
          <w:sz w:val="32"/>
          <w:szCs w:val="32"/>
          <w:rPrChange w:id="829" w:author="瞿腊梅" w:date="2022-04-02T15:14:29Z">
            <w:rPr>
              <w:ins w:id="830" w:author="瞿腊梅" w:date="2022-04-02T15:13:57Z"/>
              <w:del w:id="831" w:author="user" w:date="2022-04-06T16:29:16Z"/>
              <w:rFonts w:ascii="仿宋_GB2312" w:hAnsi="仿宋_GB2312" w:eastAsia="仿宋_GB2312" w:cs="仿宋_GB2312"/>
              <w:sz w:val="32"/>
              <w:szCs w:val="32"/>
            </w:rPr>
          </w:rPrChange>
        </w:rPr>
      </w:pPr>
    </w:p>
    <w:p>
      <w:pPr>
        <w:spacing w:line="20" w:lineRule="exact"/>
        <w:ind w:firstLine="640" w:firstLineChars="200"/>
        <w:rPr>
          <w:ins w:id="832" w:author="瞿腊梅" w:date="2022-04-02T15:13:57Z"/>
          <w:del w:id="833" w:author="user" w:date="2022-04-06T16:29:16Z"/>
          <w:rFonts w:ascii="仿宋_GB2312" w:hAnsi="仿宋_GB2312" w:eastAsia="仿宋_GB2312" w:cs="仿宋_GB2312"/>
          <w:sz w:val="32"/>
          <w:szCs w:val="32"/>
        </w:rPr>
      </w:pPr>
    </w:p>
    <w:p>
      <w:pPr>
        <w:spacing w:line="20" w:lineRule="exact"/>
        <w:ind w:firstLine="640" w:firstLineChars="200"/>
        <w:rPr>
          <w:ins w:id="834" w:author="瞿腊梅" w:date="2022-04-02T15:14:40Z"/>
          <w:del w:id="835" w:author="user" w:date="2022-04-06T16:29:16Z"/>
          <w:rFonts w:ascii="仿宋_GB2312" w:hAnsi="仿宋_GB2312" w:eastAsia="仿宋_GB2312" w:cs="仿宋_GB2312"/>
          <w:sz w:val="32"/>
          <w:szCs w:val="32"/>
        </w:rPr>
      </w:pPr>
    </w:p>
    <w:p>
      <w:pPr>
        <w:spacing w:line="20" w:lineRule="exact"/>
        <w:ind w:firstLine="640" w:firstLineChars="200"/>
        <w:rPr>
          <w:ins w:id="836" w:author="瞿腊梅" w:date="2022-04-02T15:14:40Z"/>
          <w:del w:id="837" w:author="user" w:date="2022-04-06T16:29:16Z"/>
          <w:rFonts w:ascii="仿宋_GB2312" w:hAnsi="仿宋_GB2312" w:eastAsia="仿宋_GB2312" w:cs="仿宋_GB2312"/>
          <w:sz w:val="32"/>
          <w:szCs w:val="32"/>
        </w:rPr>
      </w:pPr>
    </w:p>
    <w:p>
      <w:pPr>
        <w:spacing w:line="20" w:lineRule="exact"/>
        <w:ind w:firstLine="640" w:firstLineChars="200"/>
        <w:rPr>
          <w:ins w:id="838" w:author="瞿腊梅" w:date="2022-04-02T15:14:40Z"/>
          <w:del w:id="839" w:author="user" w:date="2022-04-06T16:29:16Z"/>
          <w:rFonts w:ascii="仿宋_GB2312" w:hAnsi="仿宋_GB2312" w:eastAsia="仿宋_GB2312" w:cs="仿宋_GB2312"/>
          <w:sz w:val="32"/>
          <w:szCs w:val="32"/>
        </w:rPr>
      </w:pPr>
    </w:p>
    <w:p>
      <w:pPr>
        <w:spacing w:line="20" w:lineRule="exact"/>
        <w:ind w:firstLine="640" w:firstLineChars="200"/>
        <w:rPr>
          <w:ins w:id="840" w:author="瞿腊梅" w:date="2022-04-02T15:14:40Z"/>
          <w:del w:id="841" w:author="user" w:date="2022-04-06T16:29:16Z"/>
          <w:rFonts w:ascii="仿宋_GB2312" w:hAnsi="仿宋_GB2312" w:eastAsia="仿宋_GB2312" w:cs="仿宋_GB2312"/>
          <w:sz w:val="32"/>
          <w:szCs w:val="32"/>
        </w:rPr>
      </w:pPr>
    </w:p>
    <w:p>
      <w:pPr>
        <w:spacing w:line="20" w:lineRule="exact"/>
        <w:ind w:firstLine="640" w:firstLineChars="200"/>
        <w:rPr>
          <w:ins w:id="842" w:author="瞿腊梅" w:date="2022-04-02T15:14:40Z"/>
          <w:del w:id="843" w:author="user" w:date="2022-04-06T16:29:16Z"/>
          <w:rFonts w:ascii="仿宋_GB2312" w:hAnsi="仿宋_GB2312" w:eastAsia="仿宋_GB2312" w:cs="仿宋_GB2312"/>
          <w:sz w:val="32"/>
          <w:szCs w:val="32"/>
        </w:rPr>
      </w:pPr>
    </w:p>
    <w:p>
      <w:pPr>
        <w:spacing w:line="20" w:lineRule="exact"/>
        <w:ind w:firstLine="640" w:firstLineChars="200"/>
        <w:rPr>
          <w:ins w:id="844" w:author="瞿腊梅" w:date="2022-04-02T15:14:40Z"/>
          <w:del w:id="845" w:author="user" w:date="2022-04-06T16:29:16Z"/>
          <w:rFonts w:ascii="仿宋_GB2312" w:hAnsi="仿宋_GB2312" w:eastAsia="仿宋_GB2312" w:cs="仿宋_GB2312"/>
          <w:sz w:val="32"/>
          <w:szCs w:val="32"/>
        </w:rPr>
      </w:pPr>
    </w:p>
    <w:p>
      <w:pPr>
        <w:spacing w:line="20" w:lineRule="exact"/>
        <w:ind w:firstLine="640" w:firstLineChars="200"/>
        <w:rPr>
          <w:ins w:id="846" w:author="瞿腊梅" w:date="2022-04-02T15:14:40Z"/>
          <w:del w:id="847" w:author="user" w:date="2022-04-06T16:29:16Z"/>
          <w:rFonts w:ascii="仿宋_GB2312" w:hAnsi="仿宋_GB2312" w:eastAsia="仿宋_GB2312" w:cs="仿宋_GB2312"/>
          <w:sz w:val="32"/>
          <w:szCs w:val="32"/>
        </w:rPr>
      </w:pPr>
    </w:p>
    <w:p>
      <w:pPr>
        <w:spacing w:line="20" w:lineRule="exact"/>
        <w:ind w:firstLine="640" w:firstLineChars="200"/>
        <w:rPr>
          <w:ins w:id="848" w:author="瞿腊梅" w:date="2022-04-02T15:14:40Z"/>
          <w:del w:id="849" w:author="user" w:date="2022-04-06T16:29:16Z"/>
          <w:rFonts w:ascii="仿宋_GB2312" w:hAnsi="仿宋_GB2312" w:eastAsia="仿宋_GB2312" w:cs="仿宋_GB2312"/>
          <w:sz w:val="32"/>
          <w:szCs w:val="32"/>
        </w:rPr>
      </w:pPr>
    </w:p>
    <w:p>
      <w:pPr>
        <w:spacing w:line="20" w:lineRule="exact"/>
        <w:ind w:firstLine="640" w:firstLineChars="200"/>
        <w:rPr>
          <w:ins w:id="850" w:author="瞿腊梅" w:date="2022-04-02T15:14:40Z"/>
          <w:del w:id="851" w:author="user" w:date="2022-04-06T16:29:16Z"/>
          <w:rFonts w:ascii="仿宋_GB2312" w:hAnsi="仿宋_GB2312" w:eastAsia="仿宋_GB2312" w:cs="仿宋_GB2312"/>
          <w:sz w:val="32"/>
          <w:szCs w:val="32"/>
        </w:rPr>
      </w:pPr>
    </w:p>
    <w:p>
      <w:pPr>
        <w:spacing w:line="20" w:lineRule="exact"/>
        <w:ind w:firstLine="640" w:firstLineChars="200"/>
        <w:rPr>
          <w:ins w:id="852" w:author="瞿腊梅" w:date="2022-04-02T15:14:40Z"/>
          <w:del w:id="853" w:author="user" w:date="2022-04-06T16:29:16Z"/>
          <w:rFonts w:ascii="仿宋_GB2312" w:hAnsi="仿宋_GB2312" w:eastAsia="仿宋_GB2312" w:cs="仿宋_GB2312"/>
          <w:sz w:val="32"/>
          <w:szCs w:val="32"/>
        </w:rPr>
      </w:pPr>
    </w:p>
    <w:p>
      <w:pPr>
        <w:spacing w:line="20" w:lineRule="exact"/>
        <w:ind w:firstLine="640" w:firstLineChars="200"/>
        <w:rPr>
          <w:ins w:id="854" w:author="瞿腊梅" w:date="2022-04-02T15:14:40Z"/>
          <w:del w:id="855" w:author="user" w:date="2022-04-06T16:29:16Z"/>
          <w:rFonts w:ascii="仿宋_GB2312" w:hAnsi="仿宋_GB2312" w:eastAsia="仿宋_GB2312" w:cs="仿宋_GB2312"/>
          <w:sz w:val="32"/>
          <w:szCs w:val="32"/>
        </w:rPr>
      </w:pPr>
    </w:p>
    <w:p>
      <w:pPr>
        <w:spacing w:line="20" w:lineRule="exact"/>
        <w:ind w:firstLine="640" w:firstLineChars="200"/>
        <w:rPr>
          <w:ins w:id="856" w:author="瞿腊梅" w:date="2022-04-02T15:14:40Z"/>
          <w:del w:id="857" w:author="user" w:date="2022-04-06T16:29:16Z"/>
          <w:rFonts w:ascii="仿宋_GB2312" w:hAnsi="仿宋_GB2312" w:eastAsia="仿宋_GB2312" w:cs="仿宋_GB2312"/>
          <w:sz w:val="32"/>
          <w:szCs w:val="32"/>
        </w:rPr>
      </w:pPr>
    </w:p>
    <w:p>
      <w:pPr>
        <w:spacing w:line="20" w:lineRule="exact"/>
        <w:ind w:firstLine="640" w:firstLineChars="200"/>
        <w:rPr>
          <w:ins w:id="858" w:author="瞿腊梅" w:date="2022-04-02T15:14:40Z"/>
          <w:del w:id="859" w:author="user" w:date="2022-04-06T16:29:16Z"/>
          <w:rFonts w:ascii="仿宋_GB2312" w:hAnsi="仿宋_GB2312" w:eastAsia="仿宋_GB2312" w:cs="仿宋_GB2312"/>
          <w:sz w:val="32"/>
          <w:szCs w:val="32"/>
        </w:rPr>
      </w:pPr>
    </w:p>
    <w:p>
      <w:pPr>
        <w:spacing w:line="20" w:lineRule="exact"/>
        <w:ind w:firstLine="640" w:firstLineChars="200"/>
        <w:rPr>
          <w:ins w:id="860" w:author="瞿腊梅" w:date="2022-04-02T15:14:40Z"/>
          <w:del w:id="861" w:author="user" w:date="2022-04-06T16:29:16Z"/>
          <w:rFonts w:ascii="仿宋_GB2312" w:hAnsi="仿宋_GB2312" w:eastAsia="仿宋_GB2312" w:cs="仿宋_GB2312"/>
          <w:sz w:val="32"/>
          <w:szCs w:val="32"/>
        </w:rPr>
      </w:pPr>
    </w:p>
    <w:p>
      <w:pPr>
        <w:spacing w:line="20" w:lineRule="exact"/>
        <w:ind w:firstLine="640" w:firstLineChars="200"/>
        <w:rPr>
          <w:ins w:id="862" w:author="瞿腊梅" w:date="2022-04-02T15:14:40Z"/>
          <w:del w:id="863" w:author="user" w:date="2022-04-06T16:29:16Z"/>
          <w:rFonts w:ascii="仿宋_GB2312" w:hAnsi="仿宋_GB2312" w:eastAsia="仿宋_GB2312" w:cs="仿宋_GB2312"/>
          <w:sz w:val="32"/>
          <w:szCs w:val="32"/>
        </w:rPr>
      </w:pPr>
    </w:p>
    <w:p>
      <w:pPr>
        <w:spacing w:line="20" w:lineRule="exact"/>
        <w:ind w:firstLine="640" w:firstLineChars="200"/>
        <w:rPr>
          <w:ins w:id="864" w:author="瞿腊梅" w:date="2022-04-02T15:14:40Z"/>
          <w:del w:id="865" w:author="user" w:date="2022-04-06T16:29:16Z"/>
          <w:rFonts w:ascii="仿宋_GB2312" w:hAnsi="仿宋_GB2312" w:eastAsia="仿宋_GB2312" w:cs="仿宋_GB2312"/>
          <w:sz w:val="32"/>
          <w:szCs w:val="32"/>
        </w:rPr>
      </w:pPr>
    </w:p>
    <w:p>
      <w:pPr>
        <w:spacing w:line="20" w:lineRule="exact"/>
        <w:ind w:firstLine="640" w:firstLineChars="200"/>
        <w:rPr>
          <w:ins w:id="866" w:author="瞿腊梅" w:date="2022-04-02T15:14:40Z"/>
          <w:del w:id="867" w:author="user" w:date="2022-04-06T16:29:16Z"/>
          <w:rFonts w:ascii="仿宋_GB2312" w:hAnsi="仿宋_GB2312" w:eastAsia="仿宋_GB2312" w:cs="仿宋_GB2312"/>
          <w:sz w:val="32"/>
          <w:szCs w:val="32"/>
        </w:rPr>
      </w:pPr>
    </w:p>
    <w:p>
      <w:pPr>
        <w:spacing w:line="20" w:lineRule="exact"/>
        <w:ind w:firstLine="640" w:firstLineChars="200"/>
        <w:rPr>
          <w:ins w:id="868" w:author="瞿腊梅" w:date="2022-04-02T15:14:40Z"/>
          <w:del w:id="869" w:author="user" w:date="2022-04-06T16:29:16Z"/>
          <w:rFonts w:ascii="仿宋_GB2312" w:hAnsi="仿宋_GB2312" w:eastAsia="仿宋_GB2312" w:cs="仿宋_GB2312"/>
          <w:sz w:val="32"/>
          <w:szCs w:val="32"/>
        </w:rPr>
      </w:pPr>
    </w:p>
    <w:p>
      <w:pPr>
        <w:spacing w:line="20" w:lineRule="exact"/>
        <w:ind w:firstLine="640" w:firstLineChars="200"/>
        <w:rPr>
          <w:ins w:id="870" w:author="瞿腊梅" w:date="2022-04-02T15:14:40Z"/>
          <w:del w:id="871" w:author="user" w:date="2022-04-06T16:29:16Z"/>
          <w:rFonts w:ascii="仿宋_GB2312" w:hAnsi="仿宋_GB2312" w:eastAsia="仿宋_GB2312" w:cs="仿宋_GB2312"/>
          <w:sz w:val="32"/>
          <w:szCs w:val="32"/>
        </w:rPr>
      </w:pPr>
    </w:p>
    <w:p>
      <w:pPr>
        <w:spacing w:line="20" w:lineRule="exact"/>
        <w:ind w:firstLine="640" w:firstLineChars="200"/>
        <w:rPr>
          <w:ins w:id="872" w:author="瞿腊梅" w:date="2022-04-02T15:14:40Z"/>
          <w:del w:id="873" w:author="user" w:date="2022-04-06T16:29:16Z"/>
          <w:rFonts w:ascii="仿宋_GB2312" w:hAnsi="仿宋_GB2312" w:eastAsia="仿宋_GB2312" w:cs="仿宋_GB2312"/>
          <w:sz w:val="32"/>
          <w:szCs w:val="32"/>
        </w:rPr>
      </w:pPr>
    </w:p>
    <w:p>
      <w:pPr>
        <w:spacing w:line="20" w:lineRule="exact"/>
        <w:ind w:firstLine="640" w:firstLineChars="200"/>
        <w:rPr>
          <w:ins w:id="874" w:author="瞿腊梅" w:date="2022-04-02T15:14:40Z"/>
          <w:del w:id="875" w:author="user" w:date="2022-04-06T16:29:16Z"/>
          <w:rFonts w:ascii="仿宋_GB2312" w:hAnsi="仿宋_GB2312" w:eastAsia="仿宋_GB2312" w:cs="仿宋_GB2312"/>
          <w:sz w:val="32"/>
          <w:szCs w:val="32"/>
        </w:rPr>
      </w:pPr>
    </w:p>
    <w:p>
      <w:pPr>
        <w:spacing w:line="20" w:lineRule="exact"/>
        <w:ind w:firstLine="640" w:firstLineChars="200"/>
        <w:rPr>
          <w:ins w:id="876" w:author="瞿腊梅" w:date="2022-04-02T15:14:40Z"/>
          <w:del w:id="877" w:author="user" w:date="2022-04-06T16:29:16Z"/>
          <w:rFonts w:ascii="仿宋_GB2312" w:hAnsi="仿宋_GB2312" w:eastAsia="仿宋_GB2312" w:cs="仿宋_GB2312"/>
          <w:sz w:val="32"/>
          <w:szCs w:val="32"/>
        </w:rPr>
      </w:pPr>
    </w:p>
    <w:p>
      <w:pPr>
        <w:spacing w:line="20" w:lineRule="exact"/>
        <w:ind w:firstLine="640" w:firstLineChars="200"/>
        <w:rPr>
          <w:ins w:id="878" w:author="瞿腊梅" w:date="2022-04-02T15:14:40Z"/>
          <w:del w:id="879" w:author="user" w:date="2022-04-06T16:29:16Z"/>
          <w:rFonts w:ascii="仿宋_GB2312" w:hAnsi="仿宋_GB2312" w:eastAsia="仿宋_GB2312" w:cs="仿宋_GB2312"/>
          <w:sz w:val="32"/>
          <w:szCs w:val="32"/>
        </w:rPr>
      </w:pPr>
    </w:p>
    <w:p>
      <w:pPr>
        <w:spacing w:line="20" w:lineRule="exact"/>
        <w:ind w:firstLine="640" w:firstLineChars="200"/>
        <w:rPr>
          <w:ins w:id="880" w:author="瞿腊梅" w:date="2022-04-02T15:14:40Z"/>
          <w:del w:id="881" w:author="user" w:date="2022-04-06T16:29:16Z"/>
          <w:rFonts w:ascii="仿宋_GB2312" w:hAnsi="仿宋_GB2312" w:eastAsia="仿宋_GB2312" w:cs="仿宋_GB2312"/>
          <w:sz w:val="32"/>
          <w:szCs w:val="32"/>
        </w:rPr>
      </w:pPr>
    </w:p>
    <w:p>
      <w:pPr>
        <w:spacing w:line="20" w:lineRule="exact"/>
        <w:ind w:firstLine="640" w:firstLineChars="200"/>
        <w:rPr>
          <w:ins w:id="882" w:author="瞿腊梅" w:date="2022-04-02T15:14:40Z"/>
          <w:del w:id="883" w:author="user" w:date="2022-04-06T16:29:16Z"/>
          <w:rFonts w:ascii="仿宋_GB2312" w:hAnsi="仿宋_GB2312" w:eastAsia="仿宋_GB2312" w:cs="仿宋_GB2312"/>
          <w:sz w:val="32"/>
          <w:szCs w:val="32"/>
        </w:rPr>
      </w:pPr>
    </w:p>
    <w:p>
      <w:pPr>
        <w:spacing w:line="20" w:lineRule="exact"/>
        <w:ind w:firstLine="640" w:firstLineChars="200"/>
        <w:rPr>
          <w:ins w:id="884" w:author="瞿腊梅" w:date="2022-04-02T15:14:40Z"/>
          <w:del w:id="885" w:author="user" w:date="2022-04-06T16:29:16Z"/>
          <w:rFonts w:ascii="仿宋_GB2312" w:hAnsi="仿宋_GB2312" w:eastAsia="仿宋_GB2312" w:cs="仿宋_GB2312"/>
          <w:sz w:val="32"/>
          <w:szCs w:val="32"/>
        </w:rPr>
      </w:pPr>
    </w:p>
    <w:p>
      <w:pPr>
        <w:spacing w:line="20" w:lineRule="exact"/>
        <w:ind w:firstLine="640" w:firstLineChars="200"/>
        <w:rPr>
          <w:ins w:id="886" w:author="瞿腊梅" w:date="2022-04-02T15:14:40Z"/>
          <w:del w:id="887" w:author="user" w:date="2022-04-06T16:29:16Z"/>
          <w:rFonts w:ascii="仿宋_GB2312" w:hAnsi="仿宋_GB2312" w:eastAsia="仿宋_GB2312" w:cs="仿宋_GB2312"/>
          <w:sz w:val="32"/>
          <w:szCs w:val="32"/>
        </w:rPr>
      </w:pPr>
    </w:p>
    <w:p>
      <w:pPr>
        <w:spacing w:line="20" w:lineRule="exact"/>
        <w:ind w:firstLine="640" w:firstLineChars="200"/>
        <w:rPr>
          <w:ins w:id="888" w:author="瞿腊梅" w:date="2022-04-02T15:14:41Z"/>
          <w:del w:id="889" w:author="user" w:date="2022-04-06T16:29:16Z"/>
          <w:rFonts w:ascii="仿宋_GB2312" w:hAnsi="仿宋_GB2312" w:eastAsia="仿宋_GB2312" w:cs="仿宋_GB2312"/>
          <w:sz w:val="32"/>
          <w:szCs w:val="32"/>
        </w:rPr>
      </w:pPr>
    </w:p>
    <w:p>
      <w:pPr>
        <w:spacing w:line="20" w:lineRule="exact"/>
        <w:ind w:firstLine="640" w:firstLineChars="200"/>
        <w:rPr>
          <w:ins w:id="890" w:author="瞿腊梅" w:date="2022-04-02T15:14:41Z"/>
          <w:del w:id="891" w:author="user" w:date="2022-04-06T16:29:16Z"/>
          <w:rFonts w:ascii="仿宋_GB2312" w:hAnsi="仿宋_GB2312" w:eastAsia="仿宋_GB2312" w:cs="仿宋_GB2312"/>
          <w:sz w:val="32"/>
          <w:szCs w:val="32"/>
        </w:rPr>
      </w:pPr>
    </w:p>
    <w:p>
      <w:pPr>
        <w:spacing w:line="20" w:lineRule="exact"/>
        <w:ind w:firstLine="640" w:firstLineChars="200"/>
        <w:rPr>
          <w:ins w:id="892" w:author="瞿腊梅" w:date="2022-04-02T15:14:41Z"/>
          <w:del w:id="893" w:author="user" w:date="2022-04-06T16:29:16Z"/>
          <w:rFonts w:ascii="仿宋_GB2312" w:hAnsi="仿宋_GB2312" w:eastAsia="仿宋_GB2312" w:cs="仿宋_GB2312"/>
          <w:sz w:val="32"/>
          <w:szCs w:val="32"/>
        </w:rPr>
      </w:pPr>
    </w:p>
    <w:p>
      <w:pPr>
        <w:spacing w:line="20" w:lineRule="exact"/>
        <w:ind w:firstLine="640" w:firstLineChars="200"/>
        <w:rPr>
          <w:ins w:id="894" w:author="瞿腊梅" w:date="2022-04-02T15:14:41Z"/>
          <w:del w:id="895" w:author="user" w:date="2022-04-06T16:29:16Z"/>
          <w:rFonts w:ascii="仿宋_GB2312" w:hAnsi="仿宋_GB2312" w:eastAsia="仿宋_GB2312" w:cs="仿宋_GB2312"/>
          <w:sz w:val="32"/>
          <w:szCs w:val="32"/>
        </w:rPr>
      </w:pPr>
    </w:p>
    <w:p>
      <w:pPr>
        <w:spacing w:line="20" w:lineRule="exact"/>
        <w:ind w:firstLine="640" w:firstLineChars="200"/>
        <w:rPr>
          <w:ins w:id="896" w:author="瞿腊梅" w:date="2022-04-02T15:14:41Z"/>
          <w:del w:id="897" w:author="user" w:date="2022-04-06T16:29:16Z"/>
          <w:rFonts w:ascii="仿宋_GB2312" w:hAnsi="仿宋_GB2312" w:eastAsia="仿宋_GB2312" w:cs="仿宋_GB2312"/>
          <w:sz w:val="32"/>
          <w:szCs w:val="32"/>
        </w:rPr>
      </w:pPr>
    </w:p>
    <w:p>
      <w:pPr>
        <w:spacing w:line="20" w:lineRule="exact"/>
        <w:ind w:firstLine="640" w:firstLineChars="200"/>
        <w:rPr>
          <w:ins w:id="898" w:author="瞿腊梅" w:date="2022-04-02T15:14:41Z"/>
          <w:del w:id="899" w:author="user" w:date="2022-04-06T16:29:16Z"/>
          <w:rFonts w:ascii="仿宋_GB2312" w:hAnsi="仿宋_GB2312" w:eastAsia="仿宋_GB2312" w:cs="仿宋_GB2312"/>
          <w:sz w:val="32"/>
          <w:szCs w:val="32"/>
        </w:rPr>
      </w:pPr>
    </w:p>
    <w:p>
      <w:pPr>
        <w:spacing w:line="20" w:lineRule="exact"/>
        <w:ind w:firstLine="640" w:firstLineChars="200"/>
        <w:rPr>
          <w:ins w:id="900" w:author="瞿腊梅" w:date="2022-04-02T15:14:41Z"/>
          <w:del w:id="901" w:author="user" w:date="2022-04-06T16:29:16Z"/>
          <w:rFonts w:ascii="仿宋_GB2312" w:hAnsi="仿宋_GB2312" w:eastAsia="仿宋_GB2312" w:cs="仿宋_GB2312"/>
          <w:sz w:val="32"/>
          <w:szCs w:val="32"/>
        </w:rPr>
      </w:pPr>
    </w:p>
    <w:p>
      <w:pPr>
        <w:spacing w:line="20" w:lineRule="exact"/>
        <w:ind w:firstLine="640" w:firstLineChars="200"/>
        <w:rPr>
          <w:ins w:id="902" w:author="瞿腊梅" w:date="2022-04-02T15:14:41Z"/>
          <w:del w:id="903" w:author="user" w:date="2022-04-06T16:29:16Z"/>
          <w:rFonts w:ascii="仿宋_GB2312" w:hAnsi="仿宋_GB2312" w:eastAsia="仿宋_GB2312" w:cs="仿宋_GB2312"/>
          <w:sz w:val="32"/>
          <w:szCs w:val="32"/>
        </w:rPr>
      </w:pPr>
    </w:p>
    <w:p>
      <w:pPr>
        <w:spacing w:line="20" w:lineRule="exact"/>
        <w:ind w:firstLine="640" w:firstLineChars="200"/>
        <w:rPr>
          <w:ins w:id="904" w:author="瞿腊梅" w:date="2022-04-02T15:14:41Z"/>
          <w:del w:id="905" w:author="user" w:date="2022-04-06T16:29:16Z"/>
          <w:rFonts w:ascii="仿宋_GB2312" w:hAnsi="仿宋_GB2312" w:eastAsia="仿宋_GB2312" w:cs="仿宋_GB2312"/>
          <w:sz w:val="32"/>
          <w:szCs w:val="32"/>
        </w:rPr>
      </w:pPr>
    </w:p>
    <w:p>
      <w:pPr>
        <w:spacing w:line="20" w:lineRule="exact"/>
        <w:ind w:firstLine="640" w:firstLineChars="200"/>
        <w:rPr>
          <w:ins w:id="906" w:author="瞿腊梅" w:date="2022-04-02T15:13:57Z"/>
          <w:del w:id="907" w:author="user" w:date="2022-04-06T16:29:16Z"/>
          <w:rFonts w:ascii="仿宋_GB2312" w:hAnsi="仿宋_GB2312" w:eastAsia="仿宋_GB2312" w:cs="仿宋_GB2312"/>
          <w:sz w:val="32"/>
          <w:szCs w:val="32"/>
        </w:rPr>
      </w:pPr>
    </w:p>
    <w:p>
      <w:pPr>
        <w:spacing w:line="20" w:lineRule="exact"/>
        <w:ind w:firstLine="640" w:firstLineChars="200"/>
        <w:rPr>
          <w:ins w:id="908" w:author="瞿腊梅" w:date="2022-04-02T15:14:31Z"/>
          <w:del w:id="909" w:author="user" w:date="2022-04-06T16:29:16Z"/>
          <w:rFonts w:ascii="仿宋_GB2312" w:hAnsi="仿宋_GB2312" w:eastAsia="仿宋_GB2312" w:cs="仿宋_GB2312"/>
          <w:sz w:val="32"/>
          <w:szCs w:val="32"/>
        </w:rPr>
      </w:pPr>
    </w:p>
    <w:p>
      <w:pPr>
        <w:pStyle w:val="2"/>
        <w:rPr>
          <w:ins w:id="910" w:author="瞿腊梅" w:date="2022-04-02T15:13:57Z"/>
          <w:del w:id="911" w:author="user" w:date="2022-04-06T16:29:16Z"/>
        </w:rPr>
      </w:pPr>
    </w:p>
    <w:p>
      <w:pPr>
        <w:spacing w:line="20" w:lineRule="exact"/>
        <w:ind w:firstLine="640" w:firstLineChars="200"/>
        <w:rPr>
          <w:ins w:id="912" w:author="瞿腊梅" w:date="2022-04-02T15:13:57Z"/>
          <w:del w:id="913" w:author="user" w:date="2022-04-06T16:29:16Z"/>
          <w:rFonts w:ascii="仿宋_GB2312" w:hAnsi="仿宋_GB2312" w:eastAsia="仿宋_GB2312" w:cs="仿宋_GB2312"/>
          <w:sz w:val="32"/>
          <w:szCs w:val="32"/>
        </w:rPr>
      </w:pPr>
    </w:p>
    <w:p>
      <w:pPr>
        <w:spacing w:line="20" w:lineRule="exact"/>
        <w:ind w:firstLine="640" w:firstLineChars="200"/>
        <w:rPr>
          <w:ins w:id="914" w:author="瞿腊梅" w:date="2022-04-02T15:13:57Z"/>
          <w:del w:id="915" w:author="user" w:date="2022-04-06T16:29:16Z"/>
          <w:rFonts w:ascii="仿宋_GB2312" w:hAnsi="仿宋_GB2312" w:eastAsia="仿宋_GB2312" w:cs="仿宋_GB2312"/>
          <w:sz w:val="32"/>
          <w:szCs w:val="32"/>
        </w:rPr>
      </w:pPr>
    </w:p>
    <w:p>
      <w:pPr>
        <w:spacing w:line="20" w:lineRule="exact"/>
        <w:ind w:firstLine="640" w:firstLineChars="200"/>
        <w:rPr>
          <w:ins w:id="916" w:author="瞿腊梅" w:date="2022-04-02T15:13:57Z"/>
          <w:del w:id="917" w:author="user" w:date="2022-04-06T16:29:16Z"/>
          <w:rFonts w:ascii="仿宋_GB2312" w:hAnsi="仿宋_GB2312" w:eastAsia="仿宋_GB2312" w:cs="仿宋_GB2312"/>
          <w:sz w:val="32"/>
          <w:szCs w:val="32"/>
        </w:rPr>
      </w:pPr>
    </w:p>
    <w:p>
      <w:pPr>
        <w:spacing w:line="430" w:lineRule="exact"/>
        <w:rPr>
          <w:ins w:id="918" w:author="瞿腊梅" w:date="2022-04-02T15:13:57Z"/>
          <w:del w:id="919" w:author="user" w:date="2022-04-06T16:29:16Z"/>
          <w:rFonts w:ascii="方正黑体简体" w:hAnsi="黑体" w:eastAsia="方正黑体简体" w:cs="Times New Roman"/>
          <w:sz w:val="28"/>
          <w:szCs w:val="28"/>
        </w:rPr>
      </w:pPr>
      <w:ins w:id="920" w:author="瞿腊梅" w:date="2022-04-02T15:13:57Z">
        <w:del w:id="921" w:author="user" w:date="2022-04-06T16:29:16Z">
          <w:r>
            <w:rPr>
              <w:rFonts w:hint="eastAsia" w:ascii="方正黑体简体" w:hAnsi="黑体" w:eastAsia="方正黑体简体" w:cs="Times New Roman"/>
              <w:sz w:val="28"/>
              <w:szCs w:val="28"/>
            </w:rPr>
            <w:delText>信息公开选项：主动公开</w:delText>
          </w:r>
        </w:del>
      </w:ins>
    </w:p>
    <w:p>
      <w:pPr>
        <w:pBdr>
          <w:top w:val="single" w:color="auto" w:sz="4" w:space="1"/>
          <w:bottom w:val="single" w:color="auto" w:sz="6" w:space="1"/>
        </w:pBdr>
        <w:tabs>
          <w:tab w:val="left" w:pos="720"/>
        </w:tabs>
        <w:spacing w:line="430" w:lineRule="exact"/>
        <w:ind w:left="0" w:leftChars="0" w:firstLine="280" w:firstLineChars="100"/>
        <w:rPr>
          <w:rFonts w:hint="eastAsia"/>
          <w:lang w:val="en-US" w:eastAsia="zh-CN"/>
        </w:rPr>
        <w:pPrChange w:id="922" w:author="瞿腊梅" w:date="2022-04-02T15:14:25Z">
          <w:pPr>
            <w:pStyle w:val="2"/>
            <w:ind w:left="0" w:leftChars="0" w:firstLine="0" w:firstLineChars="0"/>
          </w:pPr>
        </w:pPrChange>
      </w:pPr>
      <w:ins w:id="923" w:author="瞿腊梅" w:date="2022-04-02T15:13:57Z">
        <w:del w:id="924" w:author="user" w:date="2022-04-06T16:29:16Z">
          <w:r>
            <w:rPr>
              <w:rFonts w:hint="eastAsia" w:ascii="Times New Roman" w:hAnsi="Times New Roman" w:eastAsia="方正仿宋简体" w:cs="Times New Roman"/>
              <w:sz w:val="28"/>
              <w:szCs w:val="28"/>
            </w:rPr>
            <w:delText xml:space="preserve">德阳市人力资源和社会保障局办公室    </w:delText>
          </w:r>
        </w:del>
      </w:ins>
      <w:ins w:id="925" w:author="瞿腊梅" w:date="2022-04-02T15:14:27Z">
        <w:del w:id="926" w:author="user" w:date="2022-04-06T16:29:16Z">
          <w:r>
            <w:rPr>
              <w:rFonts w:hint="eastAsia" w:ascii="Times New Roman" w:hAnsi="Times New Roman" w:eastAsia="方正仿宋简体" w:cs="Times New Roman"/>
              <w:sz w:val="28"/>
              <w:szCs w:val="28"/>
              <w:lang w:val="en-US" w:eastAsia="zh-CN"/>
            </w:rPr>
            <w:delText xml:space="preserve">  </w:delText>
          </w:r>
        </w:del>
      </w:ins>
      <w:ins w:id="927" w:author="瞿腊梅" w:date="2022-04-02T15:13:57Z">
        <w:del w:id="928" w:author="user" w:date="2022-04-06T16:29:16Z">
          <w:r>
            <w:rPr>
              <w:rFonts w:hint="eastAsia" w:ascii="Times New Roman" w:hAnsi="Times New Roman" w:eastAsia="方正仿宋简体" w:cs="Times New Roman"/>
              <w:sz w:val="28"/>
              <w:szCs w:val="28"/>
            </w:rPr>
            <w:delText xml:space="preserve">   2022年</w:delText>
          </w:r>
        </w:del>
      </w:ins>
      <w:ins w:id="929" w:author="瞿腊梅" w:date="2022-04-02T15:14:11Z">
        <w:del w:id="930" w:author="user" w:date="2022-04-06T16:29:16Z">
          <w:r>
            <w:rPr>
              <w:rFonts w:hint="eastAsia" w:ascii="Times New Roman" w:hAnsi="Times New Roman" w:eastAsia="方正仿宋简体" w:cs="Times New Roman"/>
              <w:sz w:val="28"/>
              <w:szCs w:val="28"/>
              <w:lang w:val="en-US" w:eastAsia="zh-CN"/>
            </w:rPr>
            <w:delText>4</w:delText>
          </w:r>
        </w:del>
      </w:ins>
      <w:ins w:id="931" w:author="瞿腊梅" w:date="2022-04-02T15:13:57Z">
        <w:del w:id="932" w:author="user" w:date="2022-04-06T16:29:16Z">
          <w:r>
            <w:rPr>
              <w:rFonts w:hint="eastAsia" w:ascii="Times New Roman" w:hAnsi="Times New Roman" w:eastAsia="方正仿宋简体" w:cs="Times New Roman"/>
              <w:sz w:val="28"/>
              <w:szCs w:val="28"/>
            </w:rPr>
            <w:delText>月</w:delText>
          </w:r>
        </w:del>
      </w:ins>
      <w:ins w:id="933" w:author="瞿腊梅" w:date="2022-04-02T15:14:12Z">
        <w:del w:id="934" w:author="user" w:date="2022-04-06T16:29:16Z">
          <w:r>
            <w:rPr>
              <w:rFonts w:hint="eastAsia" w:ascii="Times New Roman" w:hAnsi="Times New Roman" w:eastAsia="方正仿宋简体" w:cs="Times New Roman"/>
              <w:sz w:val="28"/>
              <w:szCs w:val="28"/>
              <w:lang w:val="en-US" w:eastAsia="zh-CN"/>
            </w:rPr>
            <w:delText>2</w:delText>
          </w:r>
        </w:del>
      </w:ins>
      <w:ins w:id="935" w:author="瞿腊梅" w:date="2022-04-02T15:13:57Z">
        <w:del w:id="936" w:author="user" w:date="2022-04-06T16:29:16Z">
          <w:r>
            <w:rPr>
              <w:rFonts w:hint="eastAsia" w:ascii="Times New Roman" w:hAnsi="Times New Roman" w:eastAsia="方正仿宋简体" w:cs="Times New Roman"/>
              <w:sz w:val="28"/>
              <w:szCs w:val="28"/>
            </w:rPr>
            <w:delText>日印发</w:delText>
          </w:r>
        </w:del>
      </w:ins>
    </w:p>
    <w:sectPr>
      <w:pgSz w:w="11906" w:h="16838"/>
      <w:pgMar w:top="1701" w:right="1587" w:bottom="1701" w:left="1587" w:header="851" w:footer="1134" w:gutter="0"/>
      <w:pgNumType w:fmt="decimal"/>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楷体_GB2312">
    <w:altName w:val="方正楷体_GBK"/>
    <w:panose1 w:val="02010609030101010101"/>
    <w:charset w:val="86"/>
    <w:family w:val="modern"/>
    <w:pitch w:val="default"/>
    <w:sig w:usb0="00000000" w:usb1="00000000" w:usb2="00000000" w:usb3="00000000" w:csb0="00040000" w:csb1="00000000"/>
  </w:font>
  <w:font w:name="方正仿宋简体">
    <w:altName w:val="方正仿宋_GBK"/>
    <w:panose1 w:val="02010601030101010101"/>
    <w:charset w:val="86"/>
    <w:family w:val="auto"/>
    <w:pitch w:val="default"/>
    <w:sig w:usb0="00000000" w:usb1="00000000" w:usb2="00000000" w:usb3="00000000" w:csb0="00040000" w:csb1="00000000"/>
  </w:font>
  <w:font w:name="小标宋">
    <w:altName w:val="方正小标宋_GBK"/>
    <w:panose1 w:val="03000509000000000000"/>
    <w:charset w:val="86"/>
    <w:family w:val="script"/>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简体">
    <w:altName w:val="方正黑体_GBK"/>
    <w:panose1 w:val="02010601030101010101"/>
    <w:charset w:val="86"/>
    <w:family w:val="auto"/>
    <w:pitch w:val="default"/>
    <w:sig w:usb0="00000000" w:usb1="00000000" w:usb2="00000000" w:usb3="00000000" w:csb0="00040000" w:csb1="00000000"/>
  </w:font>
  <w:font w:name="方正楷体简体">
    <w:altName w:val="方正楷体_GBK"/>
    <w:panose1 w:val="03000509000000000000"/>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小标宋_GBK">
    <w:panose1 w:val="02000000000000000000"/>
    <w:charset w:val="86"/>
    <w:family w:val="auto"/>
    <w:pitch w:val="default"/>
    <w:sig w:usb0="00000001" w:usb1="08000000" w:usb2="00000000" w:usb3="00000000" w:csb0="00040000" w:csb1="00000000"/>
  </w:font>
  <w:font w:name="Arial">
    <w:altName w:val="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ins w:id="0" w:author="瞿腊梅" w:date="2022-04-02T14:59:47Z">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ajorEastAsia" w:hAnsiTheme="majorEastAsia" w:eastAsiaTheme="majorEastAsia" w:cstheme="majorEastAsia"/>
                                <w:sz w:val="28"/>
                                <w:szCs w:val="28"/>
                                <w:rPrChange w:id="2" w:author="瞿腊梅" w:date="2022-04-02T14:59:54Z">
                                  <w:rPr/>
                                </w:rPrChange>
                              </w:rPr>
                            </w:pPr>
                            <w:ins w:id="3" w:author="瞿腊梅" w:date="2022-04-02T14:59:47Z">
                              <w:r>
                                <w:rPr>
                                  <w:rFonts w:hint="eastAsia" w:asciiTheme="majorEastAsia" w:hAnsiTheme="majorEastAsia" w:eastAsiaTheme="majorEastAsia" w:cstheme="majorEastAsia"/>
                                  <w:sz w:val="28"/>
                                  <w:szCs w:val="28"/>
                                  <w:rPrChange w:id="4" w:author="瞿腊梅" w:date="2022-04-02T14:59:54Z">
                                    <w:rPr/>
                                  </w:rPrChange>
                                </w:rPr>
                                <w:t xml:space="preserve">— </w:t>
                              </w:r>
                            </w:ins>
                            <w:ins w:id="5" w:author="瞿腊梅" w:date="2022-04-02T14:59:47Z">
                              <w:r>
                                <w:rPr>
                                  <w:rFonts w:hint="eastAsia" w:asciiTheme="majorEastAsia" w:hAnsiTheme="majorEastAsia" w:eastAsiaTheme="majorEastAsia" w:cstheme="majorEastAsia"/>
                                  <w:sz w:val="28"/>
                                  <w:szCs w:val="28"/>
                                  <w:rPrChange w:id="6" w:author="瞿腊梅" w:date="2022-04-02T14:59:54Z">
                                    <w:rPr/>
                                  </w:rPrChange>
                                </w:rPr>
                                <w:fldChar w:fldCharType="begin"/>
                              </w:r>
                            </w:ins>
                            <w:ins w:id="7" w:author="瞿腊梅" w:date="2022-04-02T14:59:47Z">
                              <w:r>
                                <w:rPr>
                                  <w:rFonts w:hint="eastAsia" w:asciiTheme="majorEastAsia" w:hAnsiTheme="majorEastAsia" w:eastAsiaTheme="majorEastAsia" w:cstheme="majorEastAsia"/>
                                  <w:sz w:val="28"/>
                                  <w:szCs w:val="28"/>
                                  <w:rPrChange w:id="8" w:author="瞿腊梅" w:date="2022-04-02T14:59:54Z">
                                    <w:rPr/>
                                  </w:rPrChange>
                                </w:rPr>
                                <w:instrText xml:space="preserve"> PAGE  \* MERGEFORMAT </w:instrText>
                              </w:r>
                            </w:ins>
                            <w:ins w:id="9" w:author="瞿腊梅" w:date="2022-04-02T14:59:47Z">
                              <w:r>
                                <w:rPr>
                                  <w:rFonts w:hint="eastAsia" w:asciiTheme="majorEastAsia" w:hAnsiTheme="majorEastAsia" w:eastAsiaTheme="majorEastAsia" w:cstheme="majorEastAsia"/>
                                  <w:sz w:val="28"/>
                                  <w:szCs w:val="28"/>
                                  <w:rPrChange w:id="10" w:author="瞿腊梅" w:date="2022-04-02T14:59:54Z">
                                    <w:rPr/>
                                  </w:rPrChange>
                                </w:rPr>
                                <w:fldChar w:fldCharType="separate"/>
                              </w:r>
                            </w:ins>
                            <w:ins w:id="11" w:author="瞿腊梅" w:date="2022-04-02T14:59:47Z">
                              <w:r>
                                <w:rPr>
                                  <w:rFonts w:hint="eastAsia" w:asciiTheme="majorEastAsia" w:hAnsiTheme="majorEastAsia" w:eastAsiaTheme="majorEastAsia" w:cstheme="majorEastAsia"/>
                                  <w:sz w:val="28"/>
                                  <w:szCs w:val="28"/>
                                  <w:rPrChange w:id="12" w:author="瞿腊梅" w:date="2022-04-02T14:59:54Z">
                                    <w:rPr/>
                                  </w:rPrChange>
                                </w:rPr>
                                <w:t>1</w:t>
                              </w:r>
                            </w:ins>
                            <w:ins w:id="13" w:author="瞿腊梅" w:date="2022-04-02T14:59:47Z">
                              <w:r>
                                <w:rPr>
                                  <w:rFonts w:hint="eastAsia" w:asciiTheme="majorEastAsia" w:hAnsiTheme="majorEastAsia" w:eastAsiaTheme="majorEastAsia" w:cstheme="majorEastAsia"/>
                                  <w:sz w:val="28"/>
                                  <w:szCs w:val="28"/>
                                  <w:rPrChange w:id="14" w:author="瞿腊梅" w:date="2022-04-02T14:59:54Z">
                                    <w:rPr/>
                                  </w:rPrChange>
                                </w:rPr>
                                <w:fldChar w:fldCharType="end"/>
                              </w:r>
                            </w:ins>
                            <w:ins w:id="15" w:author="瞿腊梅" w:date="2022-04-02T14:59:47Z">
                              <w:r>
                                <w:rPr>
                                  <w:rFonts w:hint="eastAsia" w:asciiTheme="majorEastAsia" w:hAnsiTheme="majorEastAsia" w:eastAsiaTheme="majorEastAsia" w:cstheme="majorEastAsia"/>
                                  <w:sz w:val="28"/>
                                  <w:szCs w:val="28"/>
                                  <w:rPrChange w:id="16" w:author="瞿腊梅" w:date="2022-04-02T14:59:54Z">
                                    <w:rPr/>
                                  </w:rPrChange>
                                </w:rPr>
                                <w:t xml:space="preserve"> —</w:t>
                              </w:r>
                            </w:ins>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rPr>
                          <w:rFonts w:hint="eastAsia" w:asciiTheme="majorEastAsia" w:hAnsiTheme="majorEastAsia" w:eastAsiaTheme="majorEastAsia" w:cstheme="majorEastAsia"/>
                          <w:sz w:val="28"/>
                          <w:szCs w:val="28"/>
                          <w:rPrChange w:id="17" w:author="瞿腊梅" w:date="2022-04-02T14:59:54Z">
                            <w:rPr/>
                          </w:rPrChange>
                        </w:rPr>
                      </w:pPr>
                      <w:ins w:id="18" w:author="瞿腊梅" w:date="2022-04-02T14:59:47Z">
                        <w:r>
                          <w:rPr>
                            <w:rFonts w:hint="eastAsia" w:asciiTheme="majorEastAsia" w:hAnsiTheme="majorEastAsia" w:eastAsiaTheme="majorEastAsia" w:cstheme="majorEastAsia"/>
                            <w:sz w:val="28"/>
                            <w:szCs w:val="28"/>
                            <w:rPrChange w:id="19" w:author="瞿腊梅" w:date="2022-04-02T14:59:54Z">
                              <w:rPr/>
                            </w:rPrChange>
                          </w:rPr>
                          <w:t xml:space="preserve">— </w:t>
                        </w:r>
                      </w:ins>
                      <w:ins w:id="20" w:author="瞿腊梅" w:date="2022-04-02T14:59:47Z">
                        <w:r>
                          <w:rPr>
                            <w:rFonts w:hint="eastAsia" w:asciiTheme="majorEastAsia" w:hAnsiTheme="majorEastAsia" w:eastAsiaTheme="majorEastAsia" w:cstheme="majorEastAsia"/>
                            <w:sz w:val="28"/>
                            <w:szCs w:val="28"/>
                            <w:rPrChange w:id="21" w:author="瞿腊梅" w:date="2022-04-02T14:59:54Z">
                              <w:rPr/>
                            </w:rPrChange>
                          </w:rPr>
                          <w:fldChar w:fldCharType="begin"/>
                        </w:r>
                      </w:ins>
                      <w:ins w:id="22" w:author="瞿腊梅" w:date="2022-04-02T14:59:47Z">
                        <w:r>
                          <w:rPr>
                            <w:rFonts w:hint="eastAsia" w:asciiTheme="majorEastAsia" w:hAnsiTheme="majorEastAsia" w:eastAsiaTheme="majorEastAsia" w:cstheme="majorEastAsia"/>
                            <w:sz w:val="28"/>
                            <w:szCs w:val="28"/>
                            <w:rPrChange w:id="23" w:author="瞿腊梅" w:date="2022-04-02T14:59:54Z">
                              <w:rPr/>
                            </w:rPrChange>
                          </w:rPr>
                          <w:instrText xml:space="preserve"> PAGE  \* MERGEFORMAT </w:instrText>
                        </w:r>
                      </w:ins>
                      <w:ins w:id="24" w:author="瞿腊梅" w:date="2022-04-02T14:59:47Z">
                        <w:r>
                          <w:rPr>
                            <w:rFonts w:hint="eastAsia" w:asciiTheme="majorEastAsia" w:hAnsiTheme="majorEastAsia" w:eastAsiaTheme="majorEastAsia" w:cstheme="majorEastAsia"/>
                            <w:sz w:val="28"/>
                            <w:szCs w:val="28"/>
                            <w:rPrChange w:id="25" w:author="瞿腊梅" w:date="2022-04-02T14:59:54Z">
                              <w:rPr/>
                            </w:rPrChange>
                          </w:rPr>
                          <w:fldChar w:fldCharType="separate"/>
                        </w:r>
                      </w:ins>
                      <w:ins w:id="26" w:author="瞿腊梅" w:date="2022-04-02T14:59:47Z">
                        <w:r>
                          <w:rPr>
                            <w:rFonts w:hint="eastAsia" w:asciiTheme="majorEastAsia" w:hAnsiTheme="majorEastAsia" w:eastAsiaTheme="majorEastAsia" w:cstheme="majorEastAsia"/>
                            <w:sz w:val="28"/>
                            <w:szCs w:val="28"/>
                            <w:rPrChange w:id="27" w:author="瞿腊梅" w:date="2022-04-02T14:59:54Z">
                              <w:rPr/>
                            </w:rPrChange>
                          </w:rPr>
                          <w:t>1</w:t>
                        </w:r>
                      </w:ins>
                      <w:ins w:id="28" w:author="瞿腊梅" w:date="2022-04-02T14:59:47Z">
                        <w:r>
                          <w:rPr>
                            <w:rFonts w:hint="eastAsia" w:asciiTheme="majorEastAsia" w:hAnsiTheme="majorEastAsia" w:eastAsiaTheme="majorEastAsia" w:cstheme="majorEastAsia"/>
                            <w:sz w:val="28"/>
                            <w:szCs w:val="28"/>
                            <w:rPrChange w:id="29" w:author="瞿腊梅" w:date="2022-04-02T14:59:54Z">
                              <w:rPr/>
                            </w:rPrChange>
                          </w:rPr>
                          <w:fldChar w:fldCharType="end"/>
                        </w:r>
                      </w:ins>
                      <w:ins w:id="30" w:author="瞿腊梅" w:date="2022-04-02T14:59:47Z">
                        <w:r>
                          <w:rPr>
                            <w:rFonts w:hint="eastAsia" w:asciiTheme="majorEastAsia" w:hAnsiTheme="majorEastAsia" w:eastAsiaTheme="majorEastAsia" w:cstheme="majorEastAsia"/>
                            <w:sz w:val="28"/>
                            <w:szCs w:val="28"/>
                            <w:rPrChange w:id="31" w:author="瞿腊梅" w:date="2022-04-02T14:59:54Z">
                              <w:rPr/>
                            </w:rPrChange>
                          </w:rPr>
                          <w:t xml:space="preserve"> —</w:t>
                        </w:r>
                      </w:ins>
                    </w:p>
                  </w:txbxContent>
                </v:textbox>
              </v:shape>
            </w:pict>
          </mc:Fallback>
        </mc:AlternateContent>
      </w:r>
    </w:ins>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46C8D"/>
    <w:multiLevelType w:val="singleLevel"/>
    <w:tmpl w:val="83046C8D"/>
    <w:lvl w:ilvl="0" w:tentative="0">
      <w:start w:val="1"/>
      <w:numFmt w:val="chineseCounting"/>
      <w:suff w:val="nothing"/>
      <w:lvlText w:val="（%1）"/>
      <w:lvlJc w:val="left"/>
      <w:rPr>
        <w:rFonts w:hint="eastAsia" w:ascii="方正仿宋简体" w:hAnsi="方正仿宋简体" w:eastAsia="方正仿宋简体" w:cs="方正仿宋简体"/>
        <w:sz w:val="32"/>
        <w:szCs w:val="32"/>
      </w:rPr>
    </w:lvl>
  </w:abstractNum>
  <w:abstractNum w:abstractNumId="1">
    <w:nsid w:val="CAC5AB78"/>
    <w:multiLevelType w:val="singleLevel"/>
    <w:tmpl w:val="CAC5AB78"/>
    <w:lvl w:ilvl="0" w:tentative="0">
      <w:start w:val="1"/>
      <w:numFmt w:val="chineseCounting"/>
      <w:suff w:val="nothing"/>
      <w:lvlText w:val="%1、"/>
      <w:lvlJc w:val="left"/>
      <w:rPr>
        <w:rFonts w:hint="eastAsia"/>
      </w:rPr>
    </w:lvl>
  </w:abstractNum>
  <w:abstractNum w:abstractNumId="2">
    <w:nsid w:val="D69C5AD9"/>
    <w:multiLevelType w:val="singleLevel"/>
    <w:tmpl w:val="D69C5AD9"/>
    <w:lvl w:ilvl="0" w:tentative="0">
      <w:start w:val="1"/>
      <w:numFmt w:val="chineseCounting"/>
      <w:suff w:val="nothing"/>
      <w:lvlText w:val="（%1）"/>
      <w:lvlJc w:val="left"/>
      <w:rPr>
        <w:rFonts w:hint="eastAsia"/>
      </w:rPr>
    </w:lvl>
  </w:abstractNum>
  <w:abstractNum w:abstractNumId="3">
    <w:nsid w:val="527F6679"/>
    <w:multiLevelType w:val="singleLevel"/>
    <w:tmpl w:val="527F6679"/>
    <w:lvl w:ilvl="0" w:tentative="0">
      <w:start w:val="1"/>
      <w:numFmt w:val="chineseCounting"/>
      <w:suff w:val="nothing"/>
      <w:lvlText w:val="（%1）"/>
      <w:lvlJc w:val="left"/>
      <w:pPr>
        <w:ind w:left="-10"/>
      </w:pPr>
      <w:rPr>
        <w:rFonts w:hint="eastAsia"/>
      </w:rPr>
    </w:lvl>
  </w:abstractNum>
  <w:abstractNum w:abstractNumId="4">
    <w:nsid w:val="65798831"/>
    <w:multiLevelType w:val="singleLevel"/>
    <w:tmpl w:val="65798831"/>
    <w:lvl w:ilvl="0" w:tentative="0">
      <w:start w:val="1"/>
      <w:numFmt w:val="chineseCounting"/>
      <w:suff w:val="nothing"/>
      <w:lvlText w:val="（%1）"/>
      <w:lvlJc w:val="left"/>
      <w:rPr>
        <w:rFonts w:hint="eastAsia"/>
      </w:rPr>
    </w:lvl>
  </w:abstractNum>
  <w:num w:numId="1">
    <w:abstractNumId w:val="4"/>
  </w:num>
  <w:num w:numId="2">
    <w:abstractNumId w:val="3"/>
  </w:num>
  <w:num w:numId="3">
    <w:abstractNumId w:val="2"/>
  </w:num>
  <w:num w:numId="4">
    <w:abstractNumId w:val="0"/>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瞿腊梅">
    <w15:presenceInfo w15:providerId="None" w15:userId="瞿腊梅"/>
  </w15:person>
  <w15:person w15:author="高银岭">
    <w15:presenceInfo w15:providerId="None" w15:userId="高银岭"/>
  </w15:person>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revisionView w:markup="0"/>
  <w:trackRevisions w:val="true"/>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GWebUrl" w:val="http://10.5.242.57:8391/seeyon/officeservlet"/>
  </w:docVars>
  <w:rsids>
    <w:rsidRoot w:val="00000000"/>
    <w:rsid w:val="02FC298B"/>
    <w:rsid w:val="09B81972"/>
    <w:rsid w:val="0A955E56"/>
    <w:rsid w:val="0FBB37F8"/>
    <w:rsid w:val="0FFEECA0"/>
    <w:rsid w:val="169D751C"/>
    <w:rsid w:val="17DF3006"/>
    <w:rsid w:val="1AA9205F"/>
    <w:rsid w:val="1AD3390C"/>
    <w:rsid w:val="1F68499F"/>
    <w:rsid w:val="227B5090"/>
    <w:rsid w:val="235B226B"/>
    <w:rsid w:val="23D205C8"/>
    <w:rsid w:val="2B7E4934"/>
    <w:rsid w:val="2D57479A"/>
    <w:rsid w:val="2E24038A"/>
    <w:rsid w:val="2F345042"/>
    <w:rsid w:val="314560D9"/>
    <w:rsid w:val="31AD4B3A"/>
    <w:rsid w:val="32F90F80"/>
    <w:rsid w:val="33ED121E"/>
    <w:rsid w:val="374A7131"/>
    <w:rsid w:val="389C17B3"/>
    <w:rsid w:val="3F746008"/>
    <w:rsid w:val="41BC54D2"/>
    <w:rsid w:val="42434AC7"/>
    <w:rsid w:val="46812183"/>
    <w:rsid w:val="482D571D"/>
    <w:rsid w:val="49AE2DA6"/>
    <w:rsid w:val="4B70494E"/>
    <w:rsid w:val="4F463D14"/>
    <w:rsid w:val="56FB4693"/>
    <w:rsid w:val="57174390"/>
    <w:rsid w:val="575FE4D9"/>
    <w:rsid w:val="5999312B"/>
    <w:rsid w:val="5A0D769D"/>
    <w:rsid w:val="5CA93FCD"/>
    <w:rsid w:val="5D9205BD"/>
    <w:rsid w:val="5ECA1671"/>
    <w:rsid w:val="5F774722"/>
    <w:rsid w:val="5FE160DF"/>
    <w:rsid w:val="60154CDA"/>
    <w:rsid w:val="66C35E73"/>
    <w:rsid w:val="674C7A59"/>
    <w:rsid w:val="6753462F"/>
    <w:rsid w:val="677F6685"/>
    <w:rsid w:val="69A04061"/>
    <w:rsid w:val="6BFE9FB8"/>
    <w:rsid w:val="6C97252F"/>
    <w:rsid w:val="6FEF1106"/>
    <w:rsid w:val="766121AB"/>
    <w:rsid w:val="76FC9170"/>
    <w:rsid w:val="77631D99"/>
    <w:rsid w:val="77FDDA82"/>
    <w:rsid w:val="7856695F"/>
    <w:rsid w:val="7AC53928"/>
    <w:rsid w:val="7D62BD7C"/>
    <w:rsid w:val="7DF7F92B"/>
    <w:rsid w:val="7EAD4943"/>
    <w:rsid w:val="7F1E5B65"/>
    <w:rsid w:val="7F707912"/>
    <w:rsid w:val="7F9FCBA0"/>
    <w:rsid w:val="7FCA552C"/>
    <w:rsid w:val="7FFFDF11"/>
    <w:rsid w:val="9BF79E9F"/>
    <w:rsid w:val="AFFF692F"/>
    <w:rsid w:val="BADD7E26"/>
    <w:rsid w:val="BBF9C4F9"/>
    <w:rsid w:val="BCEB135C"/>
    <w:rsid w:val="BE398759"/>
    <w:rsid w:val="BFFF02C7"/>
    <w:rsid w:val="D7DF27D9"/>
    <w:rsid w:val="EFBD0DE6"/>
    <w:rsid w:val="F49D01D0"/>
    <w:rsid w:val="F6ED4631"/>
    <w:rsid w:val="F7F69098"/>
    <w:rsid w:val="FB3D90EC"/>
    <w:rsid w:val="FEBE902F"/>
    <w:rsid w:val="FFAF1228"/>
    <w:rsid w:val="FFF521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pPr>
  </w:style>
  <w:style w:type="paragraph" w:styleId="3">
    <w:name w:val="Body Text Indent"/>
    <w:basedOn w:val="1"/>
    <w:qFormat/>
    <w:uiPriority w:val="0"/>
    <w:pPr>
      <w:widowControl/>
      <w:ind w:firstLine="560" w:firstLineChars="200"/>
      <w:jc w:val="left"/>
    </w:pPr>
    <w:rPr>
      <w:rFonts w:eastAsia="仿宋_GB2312"/>
      <w:color w:val="000000"/>
      <w:kern w:val="0"/>
      <w:sz w:val="28"/>
      <w:szCs w:val="2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Info spid="_x0000_s1030"/>
    <customShpInfo spid="_x0000_s1031"/>
    <customShpInfo spid="_x0000_s1029"/>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1659</Words>
  <Characters>1715</Characters>
  <Lines>0</Lines>
  <Paragraphs>0</Paragraphs>
  <TotalTime>9</TotalTime>
  <ScaleCrop>false</ScaleCrop>
  <LinksUpToDate>false</LinksUpToDate>
  <CharactersWithSpaces>1971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2022-01-22T17:50:00Z</dcterms:created>
  <dc:creator>ted</dc:creator>
  <cp:lastModifiedBy>user</cp:lastModifiedBy>
  <dcterms:modified xsi:type="dcterms:W3CDTF">2022-04-06T16:29:38Z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6880E83E628D40649FA196A7A9B280BF</vt:lpwstr>
  </property>
</Properties>
</file>