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ins w:id="3" w:author="瞿腊梅" w:date="2022-07-08T14:45:18Z"/>
          <w:del w:id="4" w:author="user01" w:date="2022-07-11T11:42:58Z"/>
          <w:rFonts w:hint="eastAsia"/>
        </w:rPr>
        <w:pPrChange w:id="2" w:author="user01" w:date="2022-07-11T11:43:00Z">
          <w:pPr>
            <w:pStyle w:val="2"/>
          </w:pPr>
        </w:pPrChange>
      </w:pPr>
      <w:ins w:id="5" w:author="瞿腊梅" w:date="2022-07-08T14:45:18Z">
        <w:del w:id="6" w:author="user01" w:date="2022-07-11T11:42:49Z">
          <w:r>
            <w:rPr>
              <w:rFonts w:hint="eastAsia" w:ascii="华文中宋" w:hAnsi="华文中宋" w:eastAsia="华文中宋"/>
              <w:sz w:val="36"/>
              <w:szCs w:val="36"/>
            </w:rPr>
            <w:pict>
              <v:group id="_x0000_s2050" o:spid="_x0000_s2050" o:spt="203" style="position:absolute;left:0pt;margin-left:0pt;margin-top:7.3pt;height:678.6pt;width:437.35pt;z-index:251658240;mso-width-relative:page;mso-height-relative:page;" coordorigin="1588,1701" coordsize="8747,13572">
                <o:lock v:ext="edit"/>
                <v:line id="_x0000_s2051" o:spid="_x0000_s2051" o:spt="20" style="position:absolute;left:1588;top:2793;height:0;width:8747;" coordsize="21600,21600">
                  <v:path arrowok="t"/>
                  <v:fill focussize="0,0"/>
                  <v:stroke weight="4.85pt" color="#FF0000" linestyle="thickThin"/>
                  <v:imagedata o:title=""/>
                  <o:lock v:ext="edit"/>
                </v:line>
                <v:shape id="_x0000_s2052" o:spid="_x0000_s2052" o:spt="136" type="#_x0000_t136" style="position:absolute;left:1588;top:1701;height:936;width:8700;" fillcolor="#FF0000" filled="t" coordsize="21600,21600">
                  <v:path/>
                  <v:fill on="t" focussize="0,0"/>
                  <v:stroke color="#FF0000"/>
                  <v:imagedata o:title=""/>
                  <o:lock v:ext="edit"/>
                  <v:textpath on="t" fitshape="t" fitpath="t" trim="t" xscale="f" string="德阳市人力资源和社会保障局" style="font-family:方正小标宋简体;font-size:36pt;v-text-align:justify;"/>
                </v:shape>
                <v:line id="_x0000_s2053" o:spid="_x0000_s2053" o:spt="20" style="position:absolute;left:1588;top:15273;height:0;width:8747;" coordsize="21600,21600">
                  <v:path arrowok="t"/>
                  <v:fill focussize="0,0"/>
                  <v:stroke weight="4.85pt" color="#FF0000" linestyle="thinThick"/>
                  <v:imagedata o:title=""/>
                  <o:lock v:ext="edit"/>
                </v:line>
              </v:group>
            </w:pict>
          </w:r>
        </w:del>
      </w:ins>
    </w:p>
    <w:p>
      <w:pPr>
        <w:spacing w:line="540" w:lineRule="exact"/>
        <w:jc w:val="center"/>
        <w:rPr>
          <w:ins w:id="10" w:author="瞿腊梅" w:date="2022-07-08T14:45:18Z"/>
          <w:del w:id="11" w:author="user01" w:date="2022-07-11T11:42:55Z"/>
          <w:rFonts w:hint="eastAsia" w:ascii="华文中宋" w:hAnsi="华文中宋" w:eastAsia="华文中宋"/>
          <w:sz w:val="36"/>
          <w:szCs w:val="36"/>
        </w:rPr>
        <w:pPrChange w:id="9" w:author="user01" w:date="2022-07-11T11:42:58Z">
          <w:pPr>
            <w:spacing w:line="540" w:lineRule="exact"/>
            <w:jc w:val="center"/>
          </w:pPr>
        </w:pPrChange>
      </w:pPr>
    </w:p>
    <w:p>
      <w:pPr>
        <w:spacing w:line="540" w:lineRule="exact"/>
        <w:jc w:val="center"/>
        <w:rPr>
          <w:ins w:id="12" w:author="瞿腊梅" w:date="2022-07-08T14:45:18Z"/>
          <w:del w:id="13" w:author="user01" w:date="2022-07-11T11:42:55Z"/>
          <w:rFonts w:hint="eastAsia" w:ascii="华文中宋" w:hAnsi="华文中宋" w:eastAsia="华文中宋"/>
          <w:sz w:val="36"/>
          <w:szCs w:val="36"/>
        </w:rPr>
      </w:pPr>
    </w:p>
    <w:p>
      <w:pPr>
        <w:spacing w:line="540" w:lineRule="exact"/>
        <w:jc w:val="center"/>
        <w:rPr>
          <w:ins w:id="15" w:author="瞿腊梅" w:date="2022-07-08T14:45:18Z"/>
          <w:del w:id="16" w:author="user01" w:date="2022-07-11T11:42:55Z"/>
          <w:rFonts w:hint="eastAsia" w:ascii="华文中宋" w:hAnsi="华文中宋" w:eastAsia="华文中宋"/>
          <w:sz w:val="36"/>
          <w:szCs w:val="36"/>
        </w:rPr>
        <w:pPrChange w:id="14" w:author="user01" w:date="2022-07-11T11:42:58Z">
          <w:pPr>
            <w:spacing w:line="240" w:lineRule="exact"/>
          </w:pPr>
        </w:pPrChange>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40" w:lineRule="exact"/>
        <w:ind w:left="0" w:right="0" w:firstLine="0"/>
        <w:jc w:val="center"/>
        <w:textAlignment w:val="auto"/>
        <w:rPr>
          <w:del w:id="18" w:author="user01" w:date="2022-07-11T11:42:55Z"/>
          <w:rFonts w:hint="eastAsia" w:ascii="方正小标宋简体" w:hAnsi="方正小标宋简体" w:eastAsia="方正小标宋简体" w:cs="方正小标宋简体"/>
          <w:sz w:val="44"/>
          <w:szCs w:val="44"/>
          <w:lang w:eastAsia="zh-CN"/>
        </w:rPr>
        <w:pPrChange w:id="17" w:author="user01" w:date="2022-07-11T11:43:00Z">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70" w:lineRule="exact"/>
            <w:ind w:left="0" w:right="0" w:firstLine="0"/>
            <w:jc w:val="center"/>
            <w:textAlignment w:val="auto"/>
          </w:pPr>
        </w:pPrChange>
      </w:pPr>
      <w:del w:id="19" w:author="user01" w:date="2022-07-11T11:42:55Z">
        <w:r>
          <w:rPr>
            <w:rFonts w:hint="eastAsia" w:ascii="方正小标宋简体" w:hAnsi="方正小标宋简体" w:eastAsia="方正小标宋简体" w:cs="方正小标宋简体"/>
            <w:sz w:val="44"/>
            <w:szCs w:val="44"/>
            <w:lang w:eastAsia="zh-CN"/>
          </w:rPr>
          <w:delText>德阳市人力资源和社会保障局</w:delText>
        </w:r>
      </w:del>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40" w:lineRule="exact"/>
        <w:ind w:left="0" w:right="0" w:firstLine="0"/>
        <w:jc w:val="center"/>
        <w:textAlignment w:val="auto"/>
        <w:rPr>
          <w:del w:id="21" w:author="user01" w:date="2022-07-11T11:42:55Z"/>
          <w:rFonts w:hint="eastAsia" w:ascii="方正小标宋简体" w:hAnsi="方正小标宋简体" w:eastAsia="方正小标宋简体" w:cs="方正小标宋简体"/>
          <w:sz w:val="44"/>
          <w:szCs w:val="44"/>
          <w:lang w:eastAsia="zh-CN"/>
        </w:rPr>
        <w:pPrChange w:id="20" w:author="user01" w:date="2022-07-11T11:43:00Z">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70" w:lineRule="exact"/>
            <w:ind w:left="0" w:right="0" w:firstLine="0"/>
            <w:jc w:val="center"/>
            <w:textAlignment w:val="auto"/>
          </w:pPr>
        </w:pPrChange>
      </w:pPr>
      <w:del w:id="22" w:author="user01" w:date="2022-07-11T11:42:55Z">
        <w:r>
          <w:rPr>
            <w:rFonts w:hint="eastAsia" w:ascii="方正小标宋简体" w:hAnsi="方正小标宋简体" w:eastAsia="方正小标宋简体" w:cs="方正小标宋简体"/>
            <w:sz w:val="44"/>
            <w:szCs w:val="44"/>
            <w:lang w:eastAsia="zh-CN"/>
          </w:rPr>
          <w:delText>关于面向全市征集职业技能培训线上</w:delText>
        </w:r>
      </w:del>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40" w:lineRule="exact"/>
        <w:ind w:left="0" w:right="0" w:firstLine="0"/>
        <w:jc w:val="center"/>
        <w:textAlignment w:val="auto"/>
        <w:rPr>
          <w:del w:id="24" w:author="user01" w:date="2022-07-11T11:42:55Z"/>
          <w:rFonts w:hint="eastAsia" w:ascii="方正小标宋简体" w:hAnsi="方正小标宋简体" w:eastAsia="方正小标宋简体" w:cs="方正小标宋简体"/>
          <w:sz w:val="44"/>
          <w:szCs w:val="44"/>
          <w:lang w:eastAsia="zh-CN"/>
        </w:rPr>
        <w:pPrChange w:id="23" w:author="user01" w:date="2022-07-11T11:43:00Z">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70" w:lineRule="exact"/>
            <w:ind w:left="0" w:right="0" w:firstLine="0"/>
            <w:jc w:val="center"/>
            <w:textAlignment w:val="auto"/>
          </w:pPr>
        </w:pPrChange>
      </w:pPr>
      <w:del w:id="25" w:author="user01" w:date="2022-07-11T11:42:55Z">
        <w:r>
          <w:rPr>
            <w:rFonts w:hint="eastAsia" w:ascii="方正小标宋简体" w:hAnsi="方正小标宋简体" w:eastAsia="方正小标宋简体" w:cs="方正小标宋简体"/>
            <w:sz w:val="44"/>
            <w:szCs w:val="44"/>
            <w:lang w:eastAsia="zh-CN"/>
          </w:rPr>
          <w:delText>课程资源的公告</w:delText>
        </w:r>
      </w:del>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40" w:lineRule="exact"/>
        <w:ind w:left="0" w:right="0" w:firstLine="0"/>
        <w:jc w:val="center"/>
        <w:textAlignment w:val="auto"/>
        <w:rPr>
          <w:del w:id="27" w:author="user01" w:date="2022-07-11T11:42:55Z"/>
          <w:rFonts w:hint="eastAsia" w:ascii="Times New Roman" w:hAnsi="Times New Roman" w:eastAsia="方正仿宋简体" w:cs="方正仿宋简体"/>
          <w:sz w:val="32"/>
          <w:szCs w:val="32"/>
          <w:lang w:eastAsia="zh-CN"/>
          <w:rPrChange w:id="28" w:author="瞿腊梅" w:date="2022-07-08T14:45:49Z">
            <w:rPr>
              <w:del w:id="29" w:author="user01" w:date="2022-07-11T11:42:55Z"/>
              <w:rFonts w:hint="eastAsia" w:ascii="方正仿宋简体" w:hAnsi="方正仿宋简体" w:eastAsia="方正仿宋简体" w:cs="方正仿宋简体"/>
              <w:sz w:val="32"/>
              <w:szCs w:val="32"/>
              <w:lang w:eastAsia="zh-CN"/>
            </w:rPr>
          </w:rPrChange>
        </w:rPr>
        <w:pPrChange w:id="26" w:author="user01" w:date="2022-07-11T11:43:00Z">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70" w:lineRule="exact"/>
            <w:ind w:left="0" w:right="0" w:firstLine="0"/>
            <w:jc w:val="both"/>
            <w:textAlignment w:val="auto"/>
          </w:pPr>
        </w:pPrChange>
      </w:pPr>
    </w:p>
    <w:p>
      <w:pPr>
        <w:adjustRightInd/>
        <w:snapToGrid/>
        <w:spacing w:line="540" w:lineRule="exact"/>
        <w:ind w:firstLine="0" w:firstLineChars="0"/>
        <w:jc w:val="center"/>
        <w:rPr>
          <w:ins w:id="31" w:author="瞿腊梅" w:date="2022-07-08T14:49:51Z"/>
          <w:del w:id="32" w:author="user01" w:date="2022-07-11T11:42:55Z"/>
          <w:rFonts w:hint="eastAsia" w:ascii="Times New Roman" w:hAnsi="Times New Roman" w:eastAsia="方正仿宋简体" w:cs="方正仿宋简体"/>
          <w:sz w:val="32"/>
          <w:szCs w:val="32"/>
        </w:rPr>
        <w:pPrChange w:id="30" w:author="user01" w:date="2022-07-11T11:43:00Z">
          <w:pPr>
            <w:adjustRightInd w:val="0"/>
            <w:snapToGrid w:val="0"/>
            <w:spacing w:line="600" w:lineRule="exact"/>
            <w:ind w:firstLine="640" w:firstLineChars="200"/>
          </w:pPr>
        </w:pPrChange>
      </w:pPr>
      <w:del w:id="33" w:author="user01" w:date="2022-07-11T11:42:55Z">
        <w:r>
          <w:rPr>
            <w:rFonts w:hint="eastAsia" w:ascii="Times New Roman" w:hAnsi="Times New Roman" w:eastAsia="方正仿宋简体" w:cs="方正仿宋简体"/>
            <w:sz w:val="32"/>
            <w:szCs w:val="32"/>
            <w:rPrChange w:id="34" w:author="瞿腊梅" w:date="2022-07-08T14:45:49Z">
              <w:rPr>
                <w:rFonts w:hint="eastAsia" w:ascii="方正仿宋简体" w:hAnsi="方正仿宋简体" w:eastAsia="方正仿宋简体" w:cs="方正仿宋简体"/>
                <w:sz w:val="32"/>
                <w:szCs w:val="32"/>
              </w:rPr>
            </w:rPrChange>
          </w:rPr>
          <w:delText>按照我市技能人才队伍建设总体规划部署，以及</w:delText>
        </w:r>
      </w:del>
      <w:ins w:id="36" w:author="王晓林" w:date="2022-07-06T17:49:43Z">
        <w:del w:id="37" w:author="user01" w:date="2022-07-11T11:42:55Z">
          <w:r>
            <w:rPr>
              <w:rFonts w:hint="eastAsia" w:ascii="Times New Roman" w:hAnsi="Times New Roman" w:eastAsia="方正仿宋简体" w:cs="方正仿宋简体"/>
              <w:sz w:val="32"/>
              <w:szCs w:val="32"/>
              <w:lang w:eastAsia="zh-CN"/>
              <w:rPrChange w:id="38" w:author="瞿腊梅" w:date="2022-07-08T14:45:49Z">
                <w:rPr>
                  <w:rFonts w:hint="eastAsia" w:ascii="方正仿宋简体" w:hAnsi="方正仿宋简体" w:eastAsia="方正仿宋简体" w:cs="方正仿宋简体"/>
                  <w:sz w:val="32"/>
                  <w:szCs w:val="32"/>
                  <w:lang w:eastAsia="zh-CN"/>
                </w:rPr>
              </w:rPrChange>
            </w:rPr>
            <w:delText>为</w:delText>
          </w:r>
        </w:del>
      </w:ins>
      <w:ins w:id="41" w:author="王晓林" w:date="2022-07-06T17:49:45Z">
        <w:del w:id="42" w:author="user01" w:date="2022-07-11T11:42:55Z">
          <w:r>
            <w:rPr>
              <w:rFonts w:hint="eastAsia" w:ascii="Times New Roman" w:hAnsi="Times New Roman" w:eastAsia="方正仿宋简体" w:cs="方正仿宋简体"/>
              <w:sz w:val="32"/>
              <w:szCs w:val="32"/>
              <w:lang w:eastAsia="zh-CN"/>
              <w:rPrChange w:id="43" w:author="瞿腊梅" w:date="2022-07-08T14:45:49Z">
                <w:rPr>
                  <w:rFonts w:hint="eastAsia" w:ascii="方正仿宋简体" w:hAnsi="方正仿宋简体" w:eastAsia="方正仿宋简体" w:cs="方正仿宋简体"/>
                  <w:sz w:val="32"/>
                  <w:szCs w:val="32"/>
                  <w:lang w:eastAsia="zh-CN"/>
                </w:rPr>
              </w:rPrChange>
            </w:rPr>
            <w:delText>进</w:delText>
          </w:r>
        </w:del>
      </w:ins>
      <w:ins w:id="46" w:author="王晓林" w:date="2022-07-06T17:49:46Z">
        <w:del w:id="47" w:author="user01" w:date="2022-07-11T11:42:55Z">
          <w:r>
            <w:rPr>
              <w:rFonts w:hint="eastAsia" w:ascii="Times New Roman" w:hAnsi="Times New Roman" w:eastAsia="方正仿宋简体" w:cs="方正仿宋简体"/>
              <w:sz w:val="32"/>
              <w:szCs w:val="32"/>
              <w:lang w:eastAsia="zh-CN"/>
              <w:rPrChange w:id="48" w:author="瞿腊梅" w:date="2022-07-08T14:45:49Z">
                <w:rPr>
                  <w:rFonts w:hint="eastAsia" w:ascii="方正仿宋简体" w:hAnsi="方正仿宋简体" w:eastAsia="方正仿宋简体" w:cs="方正仿宋简体"/>
                  <w:sz w:val="32"/>
                  <w:szCs w:val="32"/>
                  <w:lang w:eastAsia="zh-CN"/>
                </w:rPr>
              </w:rPrChange>
            </w:rPr>
            <w:delText>一</w:delText>
          </w:r>
        </w:del>
      </w:ins>
      <w:ins w:id="51" w:author="王晓林" w:date="2022-07-06T17:49:47Z">
        <w:del w:id="52" w:author="user01" w:date="2022-07-11T11:42:55Z">
          <w:r>
            <w:rPr>
              <w:rFonts w:hint="eastAsia" w:ascii="Times New Roman" w:hAnsi="Times New Roman" w:eastAsia="方正仿宋简体" w:cs="方正仿宋简体"/>
              <w:sz w:val="32"/>
              <w:szCs w:val="32"/>
              <w:lang w:eastAsia="zh-CN"/>
              <w:rPrChange w:id="53" w:author="瞿腊梅" w:date="2022-07-08T14:45:49Z">
                <w:rPr>
                  <w:rFonts w:hint="eastAsia" w:ascii="方正仿宋简体" w:hAnsi="方正仿宋简体" w:eastAsia="方正仿宋简体" w:cs="方正仿宋简体"/>
                  <w:sz w:val="32"/>
                  <w:szCs w:val="32"/>
                  <w:lang w:eastAsia="zh-CN"/>
                </w:rPr>
              </w:rPrChange>
            </w:rPr>
            <w:delText>步</w:delText>
          </w:r>
        </w:del>
      </w:ins>
      <w:del w:id="56" w:author="user01" w:date="2022-07-11T11:42:55Z">
        <w:r>
          <w:rPr>
            <w:rFonts w:hint="eastAsia" w:ascii="Times New Roman" w:hAnsi="Times New Roman" w:eastAsia="方正仿宋简体" w:cs="方正仿宋简体"/>
            <w:sz w:val="32"/>
            <w:szCs w:val="32"/>
            <w:rPrChange w:id="57" w:author="瞿腊梅" w:date="2022-07-08T14:45:49Z">
              <w:rPr>
                <w:rFonts w:hint="eastAsia" w:ascii="方正仿宋简体" w:hAnsi="方正仿宋简体" w:eastAsia="方正仿宋简体" w:cs="方正仿宋简体"/>
                <w:sz w:val="32"/>
                <w:szCs w:val="32"/>
              </w:rPr>
            </w:rPrChange>
          </w:rPr>
          <w:delText>推进我市职业技能提升网络培训平台（https://dy.cdwork.cn/）建设</w:delText>
        </w:r>
      </w:del>
      <w:del w:id="59" w:author="user01" w:date="2022-07-11T11:42:55Z">
        <w:r>
          <w:rPr>
            <w:rFonts w:hint="eastAsia" w:ascii="Times New Roman" w:hAnsi="Times New Roman" w:eastAsia="方正仿宋简体" w:cs="方正仿宋简体"/>
            <w:sz w:val="32"/>
            <w:szCs w:val="32"/>
            <w:rPrChange w:id="60" w:author="瞿腊梅" w:date="2022-07-08T14:45:49Z">
              <w:rPr>
                <w:rFonts w:hint="eastAsia" w:ascii="方正仿宋简体" w:hAnsi="方正仿宋简体" w:eastAsia="方正仿宋简体" w:cs="方正仿宋简体"/>
                <w:sz w:val="32"/>
                <w:szCs w:val="32"/>
              </w:rPr>
            </w:rPrChange>
          </w:rPr>
          <w:delText>要</w:delText>
        </w:r>
      </w:del>
      <w:del w:id="62" w:author="user01" w:date="2022-07-11T11:42:55Z">
        <w:r>
          <w:rPr>
            <w:rFonts w:hint="eastAsia" w:ascii="Times New Roman" w:hAnsi="Times New Roman" w:eastAsia="方正仿宋简体" w:cs="方正仿宋简体"/>
            <w:sz w:val="32"/>
            <w:szCs w:val="32"/>
            <w:rPrChange w:id="63" w:author="瞿腊梅" w:date="2022-07-08T14:45:49Z">
              <w:rPr>
                <w:rFonts w:hint="eastAsia" w:ascii="方正仿宋简体" w:hAnsi="方正仿宋简体" w:eastAsia="方正仿宋简体" w:cs="方正仿宋简体"/>
                <w:sz w:val="32"/>
                <w:szCs w:val="32"/>
              </w:rPr>
            </w:rPrChange>
          </w:rPr>
          <w:delText>求</w:delText>
        </w:r>
      </w:del>
      <w:del w:id="65" w:author="user01" w:date="2022-07-11T11:42:55Z">
        <w:r>
          <w:rPr>
            <w:rFonts w:hint="eastAsia" w:ascii="Times New Roman" w:hAnsi="Times New Roman" w:eastAsia="方正仿宋简体" w:cs="方正仿宋简体"/>
            <w:sz w:val="32"/>
            <w:szCs w:val="32"/>
            <w:rPrChange w:id="66" w:author="瞿腊梅" w:date="2022-07-08T14:45:49Z">
              <w:rPr>
                <w:rFonts w:hint="eastAsia" w:ascii="方正仿宋简体" w:hAnsi="方正仿宋简体" w:eastAsia="方正仿宋简体" w:cs="方正仿宋简体"/>
                <w:sz w:val="32"/>
                <w:szCs w:val="32"/>
              </w:rPr>
            </w:rPrChange>
          </w:rPr>
          <w:delText>，</w:delText>
        </w:r>
      </w:del>
      <w:ins w:id="68" w:author="王晓林" w:date="2022-07-06T17:49:57Z">
        <w:del w:id="69" w:author="user01" w:date="2022-07-11T11:42:55Z">
          <w:r>
            <w:rPr>
              <w:rFonts w:hint="eastAsia" w:ascii="Times New Roman" w:hAnsi="Times New Roman" w:eastAsia="方正仿宋简体" w:cs="方正仿宋简体"/>
              <w:sz w:val="32"/>
              <w:szCs w:val="32"/>
              <w:lang w:eastAsia="zh-CN"/>
              <w:rPrChange w:id="70" w:author="瞿腊梅" w:date="2022-07-08T14:45:49Z">
                <w:rPr>
                  <w:rFonts w:hint="eastAsia" w:ascii="方正仿宋简体" w:hAnsi="方正仿宋简体" w:eastAsia="方正仿宋简体" w:cs="方正仿宋简体"/>
                  <w:sz w:val="32"/>
                  <w:szCs w:val="32"/>
                  <w:lang w:eastAsia="zh-CN"/>
                </w:rPr>
              </w:rPrChange>
            </w:rPr>
            <w:delText>方便</w:delText>
          </w:r>
        </w:del>
      </w:ins>
      <w:del w:id="73" w:author="user01" w:date="2022-07-11T11:42:55Z">
        <w:r>
          <w:rPr>
            <w:rFonts w:hint="eastAsia" w:ascii="Times New Roman" w:hAnsi="Times New Roman" w:eastAsia="方正仿宋简体" w:cs="方正仿宋简体"/>
            <w:sz w:val="32"/>
            <w:szCs w:val="32"/>
            <w:rPrChange w:id="74" w:author="瞿腊梅" w:date="2022-07-08T14:45:49Z">
              <w:rPr>
                <w:rFonts w:hint="eastAsia" w:ascii="方正仿宋简体" w:hAnsi="方正仿宋简体" w:eastAsia="方正仿宋简体" w:cs="方正仿宋简体"/>
                <w:sz w:val="32"/>
                <w:szCs w:val="32"/>
              </w:rPr>
            </w:rPrChange>
          </w:rPr>
          <w:delText>进一</w:delText>
        </w:r>
      </w:del>
      <w:del w:id="76" w:author="user01" w:date="2022-07-11T11:42:55Z">
        <w:r>
          <w:rPr>
            <w:rFonts w:hint="eastAsia" w:ascii="Times New Roman" w:hAnsi="Times New Roman" w:eastAsia="方正仿宋简体" w:cs="方正仿宋简体"/>
            <w:sz w:val="32"/>
            <w:szCs w:val="32"/>
            <w:rPrChange w:id="77" w:author="瞿腊梅" w:date="2022-07-08T14:45:49Z">
              <w:rPr>
                <w:rFonts w:hint="eastAsia" w:ascii="方正仿宋简体" w:hAnsi="方正仿宋简体" w:eastAsia="方正仿宋简体" w:cs="方正仿宋简体"/>
                <w:sz w:val="32"/>
                <w:szCs w:val="32"/>
              </w:rPr>
            </w:rPrChange>
          </w:rPr>
          <w:delText>步提升</w:delText>
        </w:r>
      </w:del>
      <w:del w:id="79" w:author="user01" w:date="2022-07-11T11:42:55Z">
        <w:r>
          <w:rPr>
            <w:rFonts w:hint="eastAsia" w:ascii="Times New Roman" w:hAnsi="Times New Roman" w:eastAsia="方正仿宋简体" w:cs="方正仿宋简体"/>
            <w:sz w:val="32"/>
            <w:szCs w:val="32"/>
            <w:rPrChange w:id="80" w:author="瞿腊梅" w:date="2022-07-08T14:45:49Z">
              <w:rPr>
                <w:rFonts w:hint="eastAsia" w:ascii="方正仿宋简体" w:hAnsi="方正仿宋简体" w:eastAsia="方正仿宋简体" w:cs="方正仿宋简体"/>
                <w:sz w:val="32"/>
                <w:szCs w:val="32"/>
              </w:rPr>
            </w:rPrChange>
          </w:rPr>
          <w:delText>劳动者</w:delText>
        </w:r>
      </w:del>
      <w:ins w:id="82" w:author="王晓林" w:date="2022-07-06T17:50:09Z">
        <w:del w:id="83" w:author="user01" w:date="2022-07-11T11:42:55Z">
          <w:r>
            <w:rPr>
              <w:rFonts w:hint="eastAsia" w:ascii="Times New Roman" w:hAnsi="Times New Roman" w:eastAsia="方正仿宋简体" w:cs="方正仿宋简体"/>
              <w:sz w:val="32"/>
              <w:szCs w:val="32"/>
              <w:lang w:eastAsia="zh-CN"/>
              <w:rPrChange w:id="84" w:author="瞿腊梅" w:date="2022-07-08T14:45:49Z">
                <w:rPr>
                  <w:rFonts w:hint="eastAsia" w:ascii="方正仿宋简体" w:hAnsi="方正仿宋简体" w:eastAsia="方正仿宋简体" w:cs="方正仿宋简体"/>
                  <w:sz w:val="32"/>
                  <w:szCs w:val="32"/>
                  <w:lang w:eastAsia="zh-CN"/>
                </w:rPr>
              </w:rPrChange>
            </w:rPr>
            <w:delText>参加</w:delText>
          </w:r>
        </w:del>
      </w:ins>
      <w:del w:id="87" w:author="user01" w:date="2022-07-11T11:42:55Z">
        <w:r>
          <w:rPr>
            <w:rFonts w:hint="eastAsia" w:ascii="Times New Roman" w:hAnsi="Times New Roman" w:eastAsia="方正仿宋简体" w:cs="方正仿宋简体"/>
            <w:sz w:val="32"/>
            <w:szCs w:val="32"/>
            <w:rPrChange w:id="88" w:author="瞿腊梅" w:date="2022-07-08T14:45:49Z">
              <w:rPr>
                <w:rFonts w:hint="eastAsia" w:ascii="方正仿宋简体" w:hAnsi="方正仿宋简体" w:eastAsia="方正仿宋简体" w:cs="方正仿宋简体"/>
                <w:sz w:val="32"/>
                <w:szCs w:val="32"/>
              </w:rPr>
            </w:rPrChange>
          </w:rPr>
          <w:delText>职业</w:delText>
        </w:r>
      </w:del>
      <w:del w:id="90" w:author="user01" w:date="2022-07-11T11:42:55Z">
        <w:r>
          <w:rPr>
            <w:rFonts w:hint="eastAsia" w:ascii="Times New Roman" w:hAnsi="Times New Roman" w:eastAsia="方正仿宋简体" w:cs="方正仿宋简体"/>
            <w:sz w:val="32"/>
            <w:szCs w:val="32"/>
            <w:rPrChange w:id="91" w:author="瞿腊梅" w:date="2022-07-08T14:45:49Z">
              <w:rPr>
                <w:rFonts w:hint="eastAsia" w:ascii="方正仿宋简体" w:hAnsi="方正仿宋简体" w:eastAsia="方正仿宋简体" w:cs="方正仿宋简体"/>
                <w:sz w:val="32"/>
                <w:szCs w:val="32"/>
              </w:rPr>
            </w:rPrChange>
          </w:rPr>
          <w:delText>素</w:delText>
        </w:r>
      </w:del>
      <w:del w:id="93" w:author="user01" w:date="2022-07-11T11:42:55Z">
        <w:r>
          <w:rPr>
            <w:rFonts w:hint="eastAsia" w:ascii="Times New Roman" w:hAnsi="Times New Roman" w:eastAsia="方正仿宋简体" w:cs="方正仿宋简体"/>
            <w:sz w:val="32"/>
            <w:szCs w:val="32"/>
            <w:rPrChange w:id="94" w:author="瞿腊梅" w:date="2022-07-08T14:45:49Z">
              <w:rPr>
                <w:rFonts w:hint="eastAsia" w:ascii="方正仿宋简体" w:hAnsi="方正仿宋简体" w:eastAsia="方正仿宋简体" w:cs="方正仿宋简体"/>
                <w:sz w:val="32"/>
                <w:szCs w:val="32"/>
              </w:rPr>
            </w:rPrChange>
          </w:rPr>
          <w:delText>质和</w:delText>
        </w:r>
      </w:del>
      <w:del w:id="96" w:author="user01" w:date="2022-07-11T11:42:55Z">
        <w:r>
          <w:rPr>
            <w:rFonts w:hint="eastAsia" w:ascii="Times New Roman" w:hAnsi="Times New Roman" w:eastAsia="方正仿宋简体" w:cs="方正仿宋简体"/>
            <w:sz w:val="32"/>
            <w:szCs w:val="32"/>
            <w:rPrChange w:id="97" w:author="瞿腊梅" w:date="2022-07-08T14:45:49Z">
              <w:rPr>
                <w:rFonts w:hint="eastAsia" w:ascii="方正仿宋简体" w:hAnsi="方正仿宋简体" w:eastAsia="方正仿宋简体" w:cs="方正仿宋简体"/>
                <w:sz w:val="32"/>
                <w:szCs w:val="32"/>
              </w:rPr>
            </w:rPrChange>
          </w:rPr>
          <w:delText>技能</w:delText>
        </w:r>
      </w:del>
      <w:del w:id="99" w:author="user01" w:date="2022-07-11T11:42:55Z">
        <w:r>
          <w:rPr>
            <w:rFonts w:hint="eastAsia" w:ascii="Times New Roman" w:hAnsi="Times New Roman" w:eastAsia="方正仿宋简体" w:cs="方正仿宋简体"/>
            <w:sz w:val="32"/>
            <w:szCs w:val="32"/>
            <w:rPrChange w:id="100" w:author="瞿腊梅" w:date="2022-07-08T14:45:49Z">
              <w:rPr>
                <w:rFonts w:hint="eastAsia" w:ascii="方正仿宋简体" w:hAnsi="方正仿宋简体" w:eastAsia="方正仿宋简体" w:cs="方正仿宋简体"/>
                <w:sz w:val="32"/>
                <w:szCs w:val="32"/>
              </w:rPr>
            </w:rPrChange>
          </w:rPr>
          <w:delText>水平</w:delText>
        </w:r>
      </w:del>
      <w:ins w:id="102" w:author="王晓林" w:date="2022-07-06T17:50:16Z">
        <w:del w:id="103" w:author="user01" w:date="2022-07-11T11:42:55Z">
          <w:r>
            <w:rPr>
              <w:rFonts w:hint="eastAsia" w:ascii="Times New Roman" w:hAnsi="Times New Roman" w:eastAsia="方正仿宋简体" w:cs="方正仿宋简体"/>
              <w:sz w:val="32"/>
              <w:szCs w:val="32"/>
              <w:lang w:eastAsia="zh-CN"/>
              <w:rPrChange w:id="104" w:author="瞿腊梅" w:date="2022-07-08T14:45:49Z">
                <w:rPr>
                  <w:rFonts w:hint="eastAsia" w:ascii="方正仿宋简体" w:hAnsi="方正仿宋简体" w:eastAsia="方正仿宋简体" w:cs="方正仿宋简体"/>
                  <w:sz w:val="32"/>
                  <w:szCs w:val="32"/>
                  <w:lang w:eastAsia="zh-CN"/>
                </w:rPr>
              </w:rPrChange>
            </w:rPr>
            <w:delText>培训</w:delText>
          </w:r>
        </w:del>
      </w:ins>
      <w:del w:id="107" w:author="user01" w:date="2022-07-11T11:42:55Z">
        <w:r>
          <w:rPr>
            <w:rFonts w:hint="eastAsia" w:ascii="Times New Roman" w:hAnsi="Times New Roman" w:eastAsia="方正仿宋简体" w:cs="方正仿宋简体"/>
            <w:sz w:val="32"/>
            <w:szCs w:val="32"/>
            <w:rPrChange w:id="108" w:author="瞿腊梅" w:date="2022-07-08T14:45:49Z">
              <w:rPr>
                <w:rFonts w:hint="eastAsia" w:ascii="方正仿宋简体" w:hAnsi="方正仿宋简体" w:eastAsia="方正仿宋简体" w:cs="方正仿宋简体"/>
                <w:sz w:val="32"/>
                <w:szCs w:val="32"/>
              </w:rPr>
            </w:rPrChange>
          </w:rPr>
          <w:delText>，</w:delText>
        </w:r>
      </w:del>
      <w:ins w:id="110" w:author="王晓林" w:date="2022-07-06T17:53:38Z">
        <w:del w:id="111" w:author="user01" w:date="2022-07-11T11:42:55Z">
          <w:r>
            <w:rPr>
              <w:rFonts w:hint="eastAsia" w:ascii="Times New Roman" w:hAnsi="Times New Roman" w:eastAsia="方正仿宋简体" w:cs="方正仿宋简体"/>
              <w:sz w:val="32"/>
              <w:szCs w:val="32"/>
              <w:lang w:eastAsia="zh-CN"/>
              <w:rPrChange w:id="112" w:author="瞿腊梅" w:date="2022-07-08T14:45:49Z">
                <w:rPr>
                  <w:rFonts w:hint="eastAsia" w:ascii="方正仿宋简体" w:hAnsi="方正仿宋简体" w:eastAsia="方正仿宋简体" w:cs="方正仿宋简体"/>
                  <w:sz w:val="32"/>
                  <w:szCs w:val="32"/>
                  <w:lang w:eastAsia="zh-CN"/>
                </w:rPr>
              </w:rPrChange>
            </w:rPr>
            <w:delText>经</w:delText>
          </w:r>
        </w:del>
      </w:ins>
      <w:ins w:id="115" w:author="王晓林" w:date="2022-07-06T17:53:39Z">
        <w:del w:id="116" w:author="user01" w:date="2022-07-11T11:42:55Z">
          <w:r>
            <w:rPr>
              <w:rFonts w:hint="eastAsia" w:ascii="Times New Roman" w:hAnsi="Times New Roman" w:eastAsia="方正仿宋简体" w:cs="方正仿宋简体"/>
              <w:sz w:val="32"/>
              <w:szCs w:val="32"/>
              <w:lang w:eastAsia="zh-CN"/>
              <w:rPrChange w:id="117" w:author="瞿腊梅" w:date="2022-07-08T14:45:49Z">
                <w:rPr>
                  <w:rFonts w:hint="eastAsia" w:ascii="方正仿宋简体" w:hAnsi="方正仿宋简体" w:eastAsia="方正仿宋简体" w:cs="方正仿宋简体"/>
                  <w:sz w:val="32"/>
                  <w:szCs w:val="32"/>
                  <w:lang w:eastAsia="zh-CN"/>
                </w:rPr>
              </w:rPrChange>
            </w:rPr>
            <w:delText>研究</w:delText>
          </w:r>
        </w:del>
      </w:ins>
      <w:ins w:id="120" w:author="王晓林" w:date="2022-07-06T17:53:40Z">
        <w:del w:id="121" w:author="user01" w:date="2022-07-11T11:42:55Z">
          <w:r>
            <w:rPr>
              <w:rFonts w:hint="eastAsia" w:ascii="Times New Roman" w:hAnsi="Times New Roman" w:eastAsia="方正仿宋简体" w:cs="方正仿宋简体"/>
              <w:sz w:val="32"/>
              <w:szCs w:val="32"/>
              <w:lang w:eastAsia="zh-CN"/>
              <w:rPrChange w:id="122" w:author="瞿腊梅" w:date="2022-07-08T14:45:49Z">
                <w:rPr>
                  <w:rFonts w:hint="eastAsia" w:ascii="方正仿宋简体" w:hAnsi="方正仿宋简体" w:eastAsia="方正仿宋简体" w:cs="方正仿宋简体"/>
                  <w:sz w:val="32"/>
                  <w:szCs w:val="32"/>
                  <w:lang w:eastAsia="zh-CN"/>
                </w:rPr>
              </w:rPrChange>
            </w:rPr>
            <w:delText>，</w:delText>
          </w:r>
        </w:del>
      </w:ins>
      <w:ins w:id="125" w:author="王晓林" w:date="2022-07-06T17:52:57Z">
        <w:del w:id="126" w:author="user01" w:date="2022-07-11T11:42:55Z">
          <w:r>
            <w:rPr>
              <w:rFonts w:hint="eastAsia" w:ascii="Times New Roman" w:hAnsi="Times New Roman" w:eastAsia="方正仿宋简体" w:cs="方正仿宋简体"/>
              <w:sz w:val="32"/>
              <w:szCs w:val="32"/>
              <w:lang w:eastAsia="zh-CN"/>
              <w:rPrChange w:id="127" w:author="瞿腊梅" w:date="2022-07-08T14:45:49Z">
                <w:rPr>
                  <w:rFonts w:hint="eastAsia" w:ascii="方正仿宋简体" w:hAnsi="方正仿宋简体" w:eastAsia="方正仿宋简体" w:cs="方正仿宋简体"/>
                  <w:sz w:val="32"/>
                  <w:szCs w:val="32"/>
                  <w:lang w:eastAsia="zh-CN"/>
                </w:rPr>
              </w:rPrChange>
            </w:rPr>
            <w:delText>决定</w:delText>
          </w:r>
        </w:del>
      </w:ins>
      <w:ins w:id="130" w:author="王晓林" w:date="2022-07-06T17:53:00Z">
        <w:del w:id="131" w:author="user01" w:date="2022-07-11T11:42:55Z">
          <w:r>
            <w:rPr>
              <w:rFonts w:hint="eastAsia" w:ascii="Times New Roman" w:hAnsi="Times New Roman" w:eastAsia="方正仿宋简体" w:cs="方正仿宋简体"/>
              <w:sz w:val="32"/>
              <w:szCs w:val="32"/>
              <w:lang w:eastAsia="zh-CN"/>
              <w:rPrChange w:id="132" w:author="瞿腊梅" w:date="2022-07-08T14:45:49Z">
                <w:rPr>
                  <w:rFonts w:hint="eastAsia" w:ascii="方正仿宋简体" w:hAnsi="方正仿宋简体" w:eastAsia="方正仿宋简体" w:cs="方正仿宋简体"/>
                  <w:sz w:val="32"/>
                  <w:szCs w:val="32"/>
                  <w:lang w:eastAsia="zh-CN"/>
                </w:rPr>
              </w:rPrChange>
            </w:rPr>
            <w:delText>面向</w:delText>
          </w:r>
        </w:del>
      </w:ins>
      <w:del w:id="135" w:author="user01" w:date="2022-07-11T11:42:55Z">
        <w:r>
          <w:rPr>
            <w:rFonts w:hint="eastAsia" w:ascii="Times New Roman" w:hAnsi="Times New Roman" w:eastAsia="方正仿宋简体" w:cs="方正仿宋简体"/>
            <w:sz w:val="32"/>
            <w:szCs w:val="32"/>
            <w:rPrChange w:id="136" w:author="瞿腊梅" w:date="2022-07-08T14:45:49Z">
              <w:rPr>
                <w:rFonts w:hint="eastAsia" w:ascii="方正仿宋简体" w:hAnsi="方正仿宋简体" w:eastAsia="方正仿宋简体" w:cs="方正仿宋简体"/>
                <w:sz w:val="32"/>
                <w:szCs w:val="32"/>
              </w:rPr>
            </w:rPrChange>
          </w:rPr>
          <w:delText>促进劳动者高质量就业，现</w:delText>
        </w:r>
      </w:del>
      <w:ins w:id="138" w:author="王晓林" w:date="2022-07-06T17:53:03Z">
        <w:del w:id="139" w:author="user01" w:date="2022-07-11T11:42:55Z">
          <w:r>
            <w:rPr>
              <w:rFonts w:hint="eastAsia" w:ascii="Times New Roman" w:hAnsi="Times New Roman" w:eastAsia="方正仿宋简体" w:cs="方正仿宋简体"/>
              <w:sz w:val="32"/>
              <w:szCs w:val="32"/>
              <w:lang w:eastAsia="zh-CN"/>
              <w:rPrChange w:id="140" w:author="瞿腊梅" w:date="2022-07-08T14:45:49Z">
                <w:rPr>
                  <w:rFonts w:hint="eastAsia" w:ascii="方正仿宋简体" w:hAnsi="方正仿宋简体" w:eastAsia="方正仿宋简体" w:cs="方正仿宋简体"/>
                  <w:sz w:val="32"/>
                  <w:szCs w:val="32"/>
                  <w:lang w:eastAsia="zh-CN"/>
                </w:rPr>
              </w:rPrChange>
            </w:rPr>
            <w:delText>社会</w:delText>
          </w:r>
        </w:del>
      </w:ins>
      <w:del w:id="143" w:author="user01" w:date="2022-07-11T11:42:55Z">
        <w:r>
          <w:rPr>
            <w:rFonts w:hint="eastAsia" w:ascii="Times New Roman" w:hAnsi="Times New Roman" w:eastAsia="方正仿宋简体" w:cs="方正仿宋简体"/>
            <w:sz w:val="32"/>
            <w:szCs w:val="32"/>
            <w:rPrChange w:id="144" w:author="瞿腊梅" w:date="2022-07-08T14:45:49Z">
              <w:rPr>
                <w:rFonts w:hint="eastAsia" w:ascii="方正仿宋简体" w:hAnsi="方正仿宋简体" w:eastAsia="方正仿宋简体" w:cs="方正仿宋简体"/>
                <w:sz w:val="32"/>
                <w:szCs w:val="32"/>
              </w:rPr>
            </w:rPrChange>
          </w:rPr>
          <w:delText>面</w:delText>
        </w:r>
      </w:del>
      <w:del w:id="146" w:author="user01" w:date="2022-07-11T11:42:55Z">
        <w:r>
          <w:rPr>
            <w:rFonts w:hint="eastAsia" w:ascii="Times New Roman" w:hAnsi="Times New Roman" w:eastAsia="方正仿宋简体" w:cs="方正仿宋简体"/>
            <w:sz w:val="32"/>
            <w:szCs w:val="32"/>
            <w:rPrChange w:id="147" w:author="瞿腊梅" w:date="2022-07-08T14:45:49Z">
              <w:rPr>
                <w:rFonts w:hint="eastAsia" w:ascii="方正仿宋简体" w:hAnsi="方正仿宋简体" w:eastAsia="方正仿宋简体" w:cs="方正仿宋简体"/>
                <w:sz w:val="32"/>
                <w:szCs w:val="32"/>
              </w:rPr>
            </w:rPrChange>
          </w:rPr>
          <w:delText>向全市</w:delText>
        </w:r>
      </w:del>
      <w:del w:id="149" w:author="user01" w:date="2022-07-11T11:42:55Z">
        <w:r>
          <w:rPr>
            <w:rFonts w:hint="eastAsia" w:ascii="Times New Roman" w:hAnsi="Times New Roman" w:eastAsia="方正仿宋简体" w:cs="方正仿宋简体"/>
            <w:sz w:val="32"/>
            <w:szCs w:val="32"/>
            <w:rPrChange w:id="150" w:author="瞿腊梅" w:date="2022-07-08T14:45:49Z">
              <w:rPr>
                <w:rFonts w:hint="eastAsia" w:ascii="方正仿宋简体" w:hAnsi="方正仿宋简体" w:eastAsia="方正仿宋简体" w:cs="方正仿宋简体"/>
                <w:sz w:val="32"/>
                <w:szCs w:val="32"/>
              </w:rPr>
            </w:rPrChange>
          </w:rPr>
          <w:delText>公开征集线上课程资源</w:delText>
        </w:r>
      </w:del>
      <w:ins w:id="152" w:author="王晓林" w:date="2022-07-06T17:53:07Z">
        <w:del w:id="153" w:author="user01" w:date="2022-07-11T11:42:55Z">
          <w:r>
            <w:rPr>
              <w:rFonts w:hint="eastAsia" w:ascii="Times New Roman" w:hAnsi="Times New Roman" w:eastAsia="方正仿宋简体" w:cs="方正仿宋简体"/>
              <w:sz w:val="32"/>
              <w:szCs w:val="32"/>
              <w:lang w:eastAsia="zh-CN"/>
              <w:rPrChange w:id="154" w:author="瞿腊梅" w:date="2022-07-08T14:45:49Z">
                <w:rPr>
                  <w:rFonts w:hint="eastAsia" w:ascii="方正仿宋简体" w:hAnsi="方正仿宋简体" w:eastAsia="方正仿宋简体" w:cs="方正仿宋简体"/>
                  <w:sz w:val="32"/>
                  <w:szCs w:val="32"/>
                  <w:lang w:eastAsia="zh-CN"/>
                </w:rPr>
              </w:rPrChange>
            </w:rPr>
            <w:delText>，</w:delText>
          </w:r>
        </w:del>
      </w:ins>
      <w:ins w:id="157" w:author="王晓林" w:date="2022-07-06T17:53:14Z">
        <w:del w:id="158" w:author="user01" w:date="2022-07-11T11:42:55Z">
          <w:r>
            <w:rPr>
              <w:rFonts w:hint="eastAsia" w:ascii="Times New Roman" w:hAnsi="Times New Roman" w:eastAsia="方正仿宋简体" w:cs="方正仿宋简体"/>
              <w:sz w:val="32"/>
              <w:szCs w:val="32"/>
              <w:lang w:eastAsia="zh-CN"/>
              <w:rPrChange w:id="159" w:author="瞿腊梅" w:date="2022-07-08T14:45:49Z">
                <w:rPr>
                  <w:rFonts w:hint="eastAsia" w:ascii="方正仿宋简体" w:hAnsi="方正仿宋简体" w:eastAsia="方正仿宋简体" w:cs="方正仿宋简体"/>
                  <w:sz w:val="32"/>
                  <w:szCs w:val="32"/>
                  <w:lang w:eastAsia="zh-CN"/>
                </w:rPr>
              </w:rPrChange>
            </w:rPr>
            <w:delText>现</w:delText>
          </w:r>
        </w:del>
      </w:ins>
      <w:ins w:id="162" w:author="王晓林" w:date="2022-07-06T17:53:16Z">
        <w:del w:id="163" w:author="user01" w:date="2022-07-11T11:42:55Z">
          <w:r>
            <w:rPr>
              <w:rFonts w:hint="eastAsia" w:ascii="Times New Roman" w:hAnsi="Times New Roman" w:eastAsia="方正仿宋简体" w:cs="方正仿宋简体"/>
              <w:sz w:val="32"/>
              <w:szCs w:val="32"/>
              <w:lang w:eastAsia="zh-CN"/>
              <w:rPrChange w:id="164" w:author="瞿腊梅" w:date="2022-07-08T14:45:49Z">
                <w:rPr>
                  <w:rFonts w:hint="eastAsia" w:ascii="方正仿宋简体" w:hAnsi="方正仿宋简体" w:eastAsia="方正仿宋简体" w:cs="方正仿宋简体"/>
                  <w:sz w:val="32"/>
                  <w:szCs w:val="32"/>
                  <w:lang w:eastAsia="zh-CN"/>
                </w:rPr>
              </w:rPrChange>
            </w:rPr>
            <w:delText>就</w:delText>
          </w:r>
        </w:del>
      </w:ins>
      <w:del w:id="167" w:author="user01" w:date="2022-07-11T11:42:55Z">
        <w:r>
          <w:rPr>
            <w:rFonts w:hint="eastAsia" w:ascii="Times New Roman" w:hAnsi="Times New Roman" w:eastAsia="方正仿宋简体" w:cs="方正仿宋简体"/>
            <w:sz w:val="32"/>
            <w:szCs w:val="32"/>
            <w:rPrChange w:id="168" w:author="瞿腊梅" w:date="2022-07-08T14:45:49Z">
              <w:rPr>
                <w:rFonts w:hint="eastAsia" w:ascii="方正仿宋简体" w:hAnsi="方正仿宋简体" w:eastAsia="方正仿宋简体" w:cs="方正仿宋简体"/>
                <w:sz w:val="32"/>
                <w:szCs w:val="32"/>
              </w:rPr>
            </w:rPrChange>
          </w:rPr>
          <w:delText>，</w:delText>
        </w:r>
      </w:del>
      <w:del w:id="170" w:author="user01" w:date="2022-07-11T11:42:55Z">
        <w:r>
          <w:rPr>
            <w:rFonts w:hint="eastAsia" w:ascii="Times New Roman" w:hAnsi="Times New Roman" w:eastAsia="方正仿宋简体" w:cs="方正仿宋简体"/>
            <w:sz w:val="32"/>
            <w:szCs w:val="32"/>
            <w:rPrChange w:id="171" w:author="瞿腊梅" w:date="2022-07-08T14:45:49Z">
              <w:rPr>
                <w:rFonts w:hint="eastAsia" w:ascii="方正仿宋简体" w:hAnsi="方正仿宋简体" w:eastAsia="方正仿宋简体" w:cs="方正仿宋简体"/>
                <w:sz w:val="32"/>
                <w:szCs w:val="32"/>
              </w:rPr>
            </w:rPrChange>
          </w:rPr>
          <w:delText>相关事宜公告如下。　　　　　　</w:delText>
        </w:r>
      </w:del>
    </w:p>
    <w:p>
      <w:pPr>
        <w:adjustRightInd/>
        <w:snapToGrid/>
        <w:spacing w:line="540" w:lineRule="exact"/>
        <w:ind w:firstLine="0" w:firstLineChars="0"/>
        <w:jc w:val="center"/>
        <w:rPr>
          <w:del w:id="174" w:author="user01" w:date="2022-07-11T11:42:55Z"/>
          <w:rFonts w:hint="eastAsia" w:ascii="Times New Roman" w:hAnsi="Times New Roman" w:eastAsia="方正仿宋简体" w:cs="方正仿宋简体"/>
          <w:sz w:val="32"/>
          <w:szCs w:val="32"/>
          <w:rPrChange w:id="175" w:author="瞿腊梅" w:date="2022-07-08T14:45:49Z">
            <w:rPr>
              <w:del w:id="176" w:author="user01" w:date="2022-07-11T11:42:55Z"/>
              <w:rFonts w:hint="eastAsia" w:ascii="方正仿宋简体" w:hAnsi="方正仿宋简体" w:eastAsia="方正仿宋简体" w:cs="方正仿宋简体"/>
              <w:sz w:val="32"/>
              <w:szCs w:val="32"/>
            </w:rPr>
          </w:rPrChange>
        </w:rPr>
        <w:pPrChange w:id="173" w:author="user01" w:date="2022-07-11T11:43:00Z">
          <w:pPr>
            <w:adjustRightInd w:val="0"/>
            <w:snapToGrid w:val="0"/>
            <w:spacing w:line="600" w:lineRule="exact"/>
            <w:ind w:firstLine="640" w:firstLineChars="200"/>
          </w:pPr>
        </w:pPrChange>
      </w:pPr>
    </w:p>
    <w:p>
      <w:pPr>
        <w:adjustRightInd/>
        <w:snapToGrid/>
        <w:spacing w:line="540" w:lineRule="exact"/>
        <w:jc w:val="center"/>
        <w:rPr>
          <w:del w:id="178" w:author="user01" w:date="2022-07-11T11:42:55Z"/>
          <w:rFonts w:hint="eastAsia" w:ascii="Times New Roman" w:hAnsi="Times New Roman" w:eastAsia="方正仿宋简体" w:cs="方正仿宋简体"/>
          <w:sz w:val="32"/>
          <w:szCs w:val="32"/>
          <w:rPrChange w:id="179" w:author="瞿腊梅" w:date="2022-07-08T14:45:49Z">
            <w:rPr>
              <w:del w:id="180" w:author="user01" w:date="2022-07-11T11:42:55Z"/>
              <w:rFonts w:hint="eastAsia" w:ascii="方正仿宋简体" w:hAnsi="方正仿宋简体" w:eastAsia="方正仿宋简体" w:cs="方正仿宋简体"/>
              <w:sz w:val="32"/>
              <w:szCs w:val="32"/>
            </w:rPr>
          </w:rPrChange>
        </w:rPr>
        <w:pPrChange w:id="177" w:author="user01" w:date="2022-07-11T11:43:00Z">
          <w:pPr>
            <w:adjustRightInd w:val="0"/>
            <w:snapToGrid w:val="0"/>
            <w:spacing w:line="600" w:lineRule="exact"/>
          </w:pPr>
        </w:pPrChange>
      </w:pPr>
      <w:del w:id="181" w:author="user01" w:date="2022-07-11T11:42:55Z">
        <w:r>
          <w:rPr>
            <w:rFonts w:hint="eastAsia" w:ascii="Times New Roman" w:hAnsi="Times New Roman" w:eastAsia="方正仿宋简体" w:cs="方正仿宋简体"/>
            <w:sz w:val="32"/>
            <w:szCs w:val="32"/>
            <w:lang w:eastAsia="zh-CN"/>
            <w:rPrChange w:id="182" w:author="瞿腊梅" w:date="2022-07-08T14:45:49Z">
              <w:rPr>
                <w:rFonts w:hint="eastAsia" w:ascii="方正仿宋简体" w:hAnsi="方正仿宋简体" w:eastAsia="方正仿宋简体" w:cs="方正仿宋简体"/>
                <w:sz w:val="32"/>
                <w:szCs w:val="32"/>
                <w:lang w:eastAsia="zh-CN"/>
              </w:rPr>
            </w:rPrChange>
          </w:rPr>
          <w:delText>　</w:delText>
        </w:r>
      </w:del>
      <w:del w:id="184" w:author="user01" w:date="2022-07-11T11:42:55Z">
        <w:r>
          <w:rPr>
            <w:rFonts w:hint="eastAsia" w:ascii="Times New Roman" w:hAnsi="Times New Roman" w:eastAsia="方正仿宋简体" w:cs="方正仿宋简体"/>
            <w:sz w:val="32"/>
            <w:szCs w:val="32"/>
            <w:lang w:eastAsia="zh-CN"/>
            <w:rPrChange w:id="185" w:author="瞿腊梅" w:date="2022-07-08T14:45:49Z">
              <w:rPr>
                <w:rFonts w:hint="eastAsia" w:ascii="方正仿宋简体" w:hAnsi="方正仿宋简体" w:eastAsia="方正仿宋简体" w:cs="方正仿宋简体"/>
                <w:sz w:val="32"/>
                <w:szCs w:val="32"/>
                <w:lang w:eastAsia="zh-CN"/>
              </w:rPr>
            </w:rPrChange>
          </w:rPr>
          <w:delText>　</w:delText>
        </w:r>
      </w:del>
      <w:del w:id="187" w:author="user01" w:date="2022-07-11T11:42:55Z">
        <w:r>
          <w:rPr>
            <w:rFonts w:hint="eastAsia" w:ascii="Times New Roman" w:hAnsi="Times New Roman" w:eastAsia="方正黑体简体" w:cs="方正黑体简体"/>
            <w:sz w:val="32"/>
            <w:szCs w:val="32"/>
            <w:rPrChange w:id="188" w:author="瞿腊梅" w:date="2022-07-08T14:45:49Z">
              <w:rPr>
                <w:rFonts w:hint="eastAsia" w:ascii="方正黑体简体" w:hAnsi="方正黑体简体" w:eastAsia="方正黑体简体" w:cs="方正黑体简体"/>
                <w:sz w:val="32"/>
                <w:szCs w:val="32"/>
              </w:rPr>
            </w:rPrChange>
          </w:rPr>
          <w:delText>一</w:delText>
        </w:r>
      </w:del>
      <w:del w:id="190" w:author="user01" w:date="2022-07-11T11:42:55Z">
        <w:r>
          <w:rPr>
            <w:rFonts w:hint="eastAsia" w:ascii="Times New Roman" w:hAnsi="Times New Roman" w:eastAsia="方正黑体简体" w:cs="方正黑体简体"/>
            <w:sz w:val="32"/>
            <w:szCs w:val="32"/>
            <w:lang w:eastAsia="zh-CN"/>
            <w:rPrChange w:id="191" w:author="瞿腊梅" w:date="2022-07-08T14:45:49Z">
              <w:rPr>
                <w:rFonts w:hint="eastAsia" w:ascii="方正黑体简体" w:hAnsi="方正黑体简体" w:eastAsia="方正黑体简体" w:cs="方正黑体简体"/>
                <w:sz w:val="32"/>
                <w:szCs w:val="32"/>
                <w:lang w:eastAsia="zh-CN"/>
              </w:rPr>
            </w:rPrChange>
          </w:rPr>
          <w:delText>、</w:delText>
        </w:r>
      </w:del>
      <w:del w:id="193" w:author="user01" w:date="2022-07-11T11:42:55Z">
        <w:r>
          <w:rPr>
            <w:rFonts w:hint="eastAsia" w:ascii="Times New Roman" w:hAnsi="Times New Roman" w:eastAsia="方正黑体简体" w:cs="方正黑体简体"/>
            <w:sz w:val="32"/>
            <w:szCs w:val="32"/>
            <w:rPrChange w:id="194" w:author="瞿腊梅" w:date="2022-07-08T14:45:49Z">
              <w:rPr>
                <w:rFonts w:hint="eastAsia" w:ascii="方正黑体简体" w:hAnsi="方正黑体简体" w:eastAsia="方正黑体简体" w:cs="方正黑体简体"/>
                <w:sz w:val="32"/>
                <w:szCs w:val="32"/>
              </w:rPr>
            </w:rPrChange>
          </w:rPr>
          <w:delText>征集对象</w:delText>
        </w:r>
      </w:del>
    </w:p>
    <w:p>
      <w:pPr>
        <w:adjustRightInd/>
        <w:snapToGrid/>
        <w:spacing w:line="540" w:lineRule="exact"/>
        <w:jc w:val="center"/>
        <w:rPr>
          <w:ins w:id="197" w:author="瞿腊梅" w:date="2022-07-08T14:49:54Z"/>
          <w:del w:id="198" w:author="user01" w:date="2022-07-11T11:42:55Z"/>
          <w:rFonts w:hint="eastAsia" w:ascii="Times New Roman" w:hAnsi="Times New Roman" w:eastAsia="方正仿宋简体" w:cs="方正仿宋简体"/>
          <w:sz w:val="32"/>
          <w:szCs w:val="32"/>
          <w:lang w:eastAsia="zh-CN"/>
        </w:rPr>
        <w:pPrChange w:id="196" w:author="user01" w:date="2022-07-11T11:43:00Z">
          <w:pPr>
            <w:adjustRightInd w:val="0"/>
            <w:snapToGrid w:val="0"/>
            <w:spacing w:line="600" w:lineRule="exact"/>
          </w:pPr>
        </w:pPrChange>
      </w:pPr>
      <w:del w:id="199" w:author="user01" w:date="2022-07-11T11:42:55Z">
        <w:r>
          <w:rPr>
            <w:rFonts w:hint="eastAsia" w:ascii="Times New Roman" w:hAnsi="Times New Roman" w:eastAsia="方正仿宋简体" w:cs="方正仿宋简体"/>
            <w:sz w:val="32"/>
            <w:szCs w:val="32"/>
            <w:lang w:eastAsia="zh-CN"/>
            <w:rPrChange w:id="200" w:author="瞿腊梅" w:date="2022-07-08T14:45:49Z">
              <w:rPr>
                <w:rFonts w:hint="eastAsia" w:ascii="方正仿宋简体" w:hAnsi="方正仿宋简体" w:eastAsia="方正仿宋简体" w:cs="方正仿宋简体"/>
                <w:sz w:val="32"/>
                <w:szCs w:val="32"/>
                <w:lang w:eastAsia="zh-CN"/>
              </w:rPr>
            </w:rPrChange>
          </w:rPr>
          <w:delText>　</w:delText>
        </w:r>
      </w:del>
      <w:del w:id="202" w:author="user01" w:date="2022-07-11T11:42:55Z">
        <w:r>
          <w:rPr>
            <w:rFonts w:hint="eastAsia" w:ascii="Times New Roman" w:hAnsi="Times New Roman" w:eastAsia="方正仿宋简体" w:cs="方正仿宋简体"/>
            <w:sz w:val="32"/>
            <w:szCs w:val="32"/>
            <w:lang w:eastAsia="zh-CN"/>
            <w:rPrChange w:id="203" w:author="瞿腊梅" w:date="2022-07-08T14:45:49Z">
              <w:rPr>
                <w:rFonts w:hint="eastAsia" w:ascii="方正仿宋简体" w:hAnsi="方正仿宋简体" w:eastAsia="方正仿宋简体" w:cs="方正仿宋简体"/>
                <w:sz w:val="32"/>
                <w:szCs w:val="32"/>
                <w:lang w:eastAsia="zh-CN"/>
              </w:rPr>
            </w:rPrChange>
          </w:rPr>
          <w:delText>　</w:delText>
        </w:r>
      </w:del>
    </w:p>
    <w:p>
      <w:pPr>
        <w:adjustRightInd/>
        <w:snapToGrid/>
        <w:spacing w:line="540" w:lineRule="exact"/>
        <w:jc w:val="center"/>
        <w:rPr>
          <w:del w:id="206" w:author="user01" w:date="2022-07-11T11:42:55Z"/>
          <w:rFonts w:hint="eastAsia" w:ascii="Times New Roman" w:hAnsi="Times New Roman" w:eastAsia="方正仿宋简体" w:cs="方正仿宋简体"/>
          <w:sz w:val="32"/>
          <w:szCs w:val="32"/>
          <w:rPrChange w:id="207" w:author="瞿腊梅" w:date="2022-07-08T14:45:49Z">
            <w:rPr>
              <w:del w:id="208" w:author="user01" w:date="2022-07-11T11:42:55Z"/>
              <w:rFonts w:hint="eastAsia" w:ascii="方正仿宋简体" w:hAnsi="方正仿宋简体" w:eastAsia="方正仿宋简体" w:cs="方正仿宋简体"/>
              <w:sz w:val="32"/>
              <w:szCs w:val="32"/>
            </w:rPr>
          </w:rPrChange>
        </w:rPr>
        <w:pPrChange w:id="205" w:author="user01" w:date="2022-07-11T11:43:00Z">
          <w:pPr>
            <w:adjustRightInd w:val="0"/>
            <w:snapToGrid w:val="0"/>
            <w:spacing w:line="600" w:lineRule="exact"/>
          </w:pPr>
        </w:pPrChange>
      </w:pPr>
      <w:del w:id="209" w:author="user01" w:date="2022-07-11T11:42:55Z">
        <w:r>
          <w:rPr>
            <w:rFonts w:hint="eastAsia" w:ascii="Times New Roman" w:hAnsi="Times New Roman" w:eastAsia="方正仿宋简体" w:cs="方正仿宋简体"/>
            <w:sz w:val="32"/>
            <w:szCs w:val="32"/>
            <w:rPrChange w:id="210" w:author="瞿腊梅" w:date="2022-07-08T14:45:49Z">
              <w:rPr>
                <w:rFonts w:hint="eastAsia" w:ascii="方正仿宋简体" w:hAnsi="方正仿宋简体" w:eastAsia="方正仿宋简体" w:cs="方正仿宋简体"/>
                <w:sz w:val="32"/>
                <w:szCs w:val="32"/>
              </w:rPr>
            </w:rPrChange>
          </w:rPr>
          <w:delText>有意愿提供职业技能培训优质线上课程资源的全市各类院校、民办职业培训机构、企事业单位、社会组织。</w:delText>
        </w:r>
      </w:del>
    </w:p>
    <w:p>
      <w:pPr>
        <w:adjustRightInd/>
        <w:snapToGrid/>
        <w:spacing w:line="540" w:lineRule="exact"/>
        <w:jc w:val="center"/>
        <w:rPr>
          <w:ins w:id="213" w:author="瞿腊梅" w:date="2022-07-08T14:49:57Z"/>
          <w:del w:id="214" w:author="user01" w:date="2022-07-11T11:42:55Z"/>
          <w:rFonts w:hint="eastAsia" w:ascii="Times New Roman" w:hAnsi="Times New Roman" w:eastAsia="方正黑体简体" w:cs="方正黑体简体"/>
          <w:sz w:val="32"/>
          <w:szCs w:val="32"/>
        </w:rPr>
        <w:pPrChange w:id="212" w:author="user01" w:date="2022-07-11T11:43:00Z">
          <w:pPr>
            <w:adjustRightInd w:val="0"/>
            <w:snapToGrid w:val="0"/>
            <w:spacing w:line="600" w:lineRule="exact"/>
          </w:pPr>
        </w:pPrChange>
      </w:pPr>
      <w:del w:id="215" w:author="user01" w:date="2022-07-11T11:42:55Z">
        <w:r>
          <w:rPr>
            <w:rFonts w:hint="eastAsia" w:ascii="Times New Roman" w:hAnsi="Times New Roman" w:eastAsia="方正黑体简体" w:cs="方正黑体简体"/>
            <w:sz w:val="32"/>
            <w:szCs w:val="32"/>
            <w:rPrChange w:id="216" w:author="瞿腊梅" w:date="2022-07-08T14:45:49Z">
              <w:rPr>
                <w:rFonts w:hint="eastAsia" w:ascii="方正黑体简体" w:hAnsi="方正黑体简体" w:eastAsia="方正黑体简体" w:cs="方正黑体简体"/>
                <w:sz w:val="32"/>
                <w:szCs w:val="32"/>
              </w:rPr>
            </w:rPrChange>
          </w:rPr>
          <w:delText>　</w:delText>
        </w:r>
      </w:del>
      <w:del w:id="218" w:author="user01" w:date="2022-07-11T11:42:55Z">
        <w:r>
          <w:rPr>
            <w:rFonts w:hint="eastAsia" w:ascii="Times New Roman" w:hAnsi="Times New Roman" w:eastAsia="方正黑体简体" w:cs="方正黑体简体"/>
            <w:sz w:val="32"/>
            <w:szCs w:val="32"/>
            <w:rPrChange w:id="219" w:author="瞿腊梅" w:date="2022-07-08T14:45:49Z">
              <w:rPr>
                <w:rFonts w:hint="eastAsia" w:ascii="方正黑体简体" w:hAnsi="方正黑体简体" w:eastAsia="方正黑体简体" w:cs="方正黑体简体"/>
                <w:sz w:val="32"/>
                <w:szCs w:val="32"/>
              </w:rPr>
            </w:rPrChange>
          </w:rPr>
          <w:delText>　</w:delText>
        </w:r>
      </w:del>
    </w:p>
    <w:p>
      <w:pPr>
        <w:adjustRightInd/>
        <w:snapToGrid/>
        <w:spacing w:line="540" w:lineRule="exact"/>
        <w:jc w:val="center"/>
        <w:rPr>
          <w:del w:id="222" w:author="user01" w:date="2022-07-11T11:42:55Z"/>
          <w:rFonts w:hint="eastAsia" w:ascii="Times New Roman" w:hAnsi="Times New Roman" w:eastAsia="方正黑体简体" w:cs="方正黑体简体"/>
          <w:sz w:val="32"/>
          <w:szCs w:val="32"/>
          <w:rPrChange w:id="223" w:author="瞿腊梅" w:date="2022-07-08T14:45:49Z">
            <w:rPr>
              <w:del w:id="224" w:author="user01" w:date="2022-07-11T11:42:55Z"/>
              <w:rFonts w:hint="eastAsia" w:ascii="方正黑体简体" w:hAnsi="方正黑体简体" w:eastAsia="方正黑体简体" w:cs="方正黑体简体"/>
              <w:sz w:val="32"/>
              <w:szCs w:val="32"/>
            </w:rPr>
          </w:rPrChange>
        </w:rPr>
        <w:pPrChange w:id="221" w:author="user01" w:date="2022-07-11T11:43:00Z">
          <w:pPr>
            <w:adjustRightInd w:val="0"/>
            <w:snapToGrid w:val="0"/>
            <w:spacing w:line="600" w:lineRule="exact"/>
          </w:pPr>
        </w:pPrChange>
      </w:pPr>
      <w:del w:id="225" w:author="user01" w:date="2022-07-11T11:42:55Z">
        <w:r>
          <w:rPr>
            <w:rFonts w:hint="eastAsia" w:ascii="Times New Roman" w:hAnsi="Times New Roman" w:eastAsia="方正黑体简体" w:cs="方正黑体简体"/>
            <w:sz w:val="32"/>
            <w:szCs w:val="32"/>
            <w:rPrChange w:id="226" w:author="瞿腊梅" w:date="2022-07-08T14:45:49Z">
              <w:rPr>
                <w:rFonts w:hint="eastAsia" w:ascii="方正黑体简体" w:hAnsi="方正黑体简体" w:eastAsia="方正黑体简体" w:cs="方正黑体简体"/>
                <w:sz w:val="32"/>
                <w:szCs w:val="32"/>
              </w:rPr>
            </w:rPrChange>
          </w:rPr>
          <w:delText>二、征集方式</w:delText>
        </w:r>
      </w:del>
    </w:p>
    <w:p>
      <w:pPr>
        <w:adjustRightInd/>
        <w:snapToGrid/>
        <w:spacing w:line="540" w:lineRule="exact"/>
        <w:jc w:val="center"/>
        <w:rPr>
          <w:ins w:id="229" w:author="瞿腊梅" w:date="2022-07-08T14:50:00Z"/>
          <w:del w:id="230" w:author="user01" w:date="2022-07-11T11:42:55Z"/>
          <w:rFonts w:hint="eastAsia" w:ascii="Times New Roman" w:hAnsi="Times New Roman" w:eastAsia="方正仿宋简体" w:cs="方正仿宋简体"/>
          <w:sz w:val="32"/>
          <w:szCs w:val="32"/>
          <w:lang w:eastAsia="zh-CN"/>
        </w:rPr>
        <w:pPrChange w:id="228" w:author="user01" w:date="2022-07-11T11:43:00Z">
          <w:pPr>
            <w:adjustRightInd w:val="0"/>
            <w:snapToGrid w:val="0"/>
            <w:spacing w:line="600" w:lineRule="exact"/>
          </w:pPr>
        </w:pPrChange>
      </w:pPr>
      <w:del w:id="231" w:author="user01" w:date="2022-07-11T11:42:55Z">
        <w:r>
          <w:rPr>
            <w:rFonts w:hint="eastAsia" w:ascii="Times New Roman" w:hAnsi="Times New Roman" w:eastAsia="方正仿宋简体" w:cs="方正仿宋简体"/>
            <w:sz w:val="32"/>
            <w:szCs w:val="32"/>
            <w:lang w:eastAsia="zh-CN"/>
            <w:rPrChange w:id="232" w:author="瞿腊梅" w:date="2022-07-08T14:45:49Z">
              <w:rPr>
                <w:rFonts w:hint="eastAsia" w:ascii="方正仿宋简体" w:hAnsi="方正仿宋简体" w:eastAsia="方正仿宋简体" w:cs="方正仿宋简体"/>
                <w:sz w:val="32"/>
                <w:szCs w:val="32"/>
                <w:lang w:eastAsia="zh-CN"/>
              </w:rPr>
            </w:rPrChange>
          </w:rPr>
          <w:delText>　</w:delText>
        </w:r>
      </w:del>
      <w:del w:id="234" w:author="user01" w:date="2022-07-11T11:42:55Z">
        <w:r>
          <w:rPr>
            <w:rFonts w:hint="eastAsia" w:ascii="Times New Roman" w:hAnsi="Times New Roman" w:eastAsia="方正仿宋简体" w:cs="方正仿宋简体"/>
            <w:sz w:val="32"/>
            <w:szCs w:val="32"/>
            <w:lang w:eastAsia="zh-CN"/>
            <w:rPrChange w:id="235" w:author="瞿腊梅" w:date="2022-07-08T14:45:49Z">
              <w:rPr>
                <w:rFonts w:hint="eastAsia" w:ascii="方正仿宋简体" w:hAnsi="方正仿宋简体" w:eastAsia="方正仿宋简体" w:cs="方正仿宋简体"/>
                <w:sz w:val="32"/>
                <w:szCs w:val="32"/>
                <w:lang w:eastAsia="zh-CN"/>
              </w:rPr>
            </w:rPrChange>
          </w:rPr>
          <w:delText>　</w:delText>
        </w:r>
      </w:del>
    </w:p>
    <w:p>
      <w:pPr>
        <w:adjustRightInd/>
        <w:snapToGrid/>
        <w:spacing w:line="540" w:lineRule="exact"/>
        <w:jc w:val="center"/>
        <w:rPr>
          <w:del w:id="238" w:author="user01" w:date="2022-07-11T11:42:55Z"/>
          <w:rFonts w:hint="eastAsia" w:ascii="Times New Roman" w:hAnsi="Times New Roman" w:eastAsia="方正仿宋简体" w:cs="方正仿宋简体"/>
          <w:sz w:val="32"/>
          <w:szCs w:val="32"/>
          <w:rPrChange w:id="239" w:author="瞿腊梅" w:date="2022-07-08T14:45:49Z">
            <w:rPr>
              <w:del w:id="240" w:author="user01" w:date="2022-07-11T11:42:55Z"/>
              <w:rFonts w:hint="eastAsia" w:ascii="方正仿宋简体" w:hAnsi="方正仿宋简体" w:eastAsia="方正仿宋简体" w:cs="方正仿宋简体"/>
              <w:sz w:val="32"/>
              <w:szCs w:val="32"/>
            </w:rPr>
          </w:rPrChange>
        </w:rPr>
        <w:pPrChange w:id="237" w:author="user01" w:date="2022-07-11T11:43:00Z">
          <w:pPr>
            <w:adjustRightInd w:val="0"/>
            <w:snapToGrid w:val="0"/>
            <w:spacing w:line="600" w:lineRule="exact"/>
          </w:pPr>
        </w:pPrChange>
      </w:pPr>
      <w:del w:id="241" w:author="user01" w:date="2022-07-11T11:42:55Z">
        <w:r>
          <w:rPr>
            <w:rFonts w:hint="eastAsia" w:ascii="Times New Roman" w:hAnsi="Times New Roman" w:eastAsia="方正仿宋简体" w:cs="方正仿宋简体"/>
            <w:sz w:val="32"/>
            <w:szCs w:val="32"/>
            <w:rPrChange w:id="242" w:author="瞿腊梅" w:date="2022-07-08T14:45:49Z">
              <w:rPr>
                <w:rFonts w:hint="eastAsia" w:ascii="方正仿宋简体" w:hAnsi="方正仿宋简体" w:eastAsia="方正仿宋简体" w:cs="方正仿宋简体"/>
                <w:sz w:val="32"/>
                <w:szCs w:val="32"/>
              </w:rPr>
            </w:rPrChange>
          </w:rPr>
          <w:delText>此次征集</w:delText>
        </w:r>
      </w:del>
      <w:del w:id="244" w:author="user01" w:date="2022-07-11T11:42:55Z">
        <w:r>
          <w:rPr>
            <w:rFonts w:hint="eastAsia" w:ascii="Times New Roman" w:hAnsi="Times New Roman" w:eastAsia="方正仿宋简体" w:cs="方正仿宋简体"/>
            <w:sz w:val="32"/>
            <w:szCs w:val="32"/>
            <w:lang w:eastAsia="zh-CN"/>
            <w:rPrChange w:id="245" w:author="瞿腊梅" w:date="2022-07-08T14:45:49Z">
              <w:rPr>
                <w:rFonts w:hint="eastAsia" w:ascii="方正仿宋简体" w:hAnsi="方正仿宋简体" w:eastAsia="方正仿宋简体" w:cs="方正仿宋简体"/>
                <w:sz w:val="32"/>
                <w:szCs w:val="32"/>
                <w:lang w:eastAsia="zh-CN"/>
              </w:rPr>
            </w:rPrChange>
          </w:rPr>
          <w:delText>，</w:delText>
        </w:r>
      </w:del>
      <w:del w:id="247" w:author="user01" w:date="2022-07-11T11:42:55Z">
        <w:r>
          <w:rPr>
            <w:rFonts w:hint="eastAsia" w:ascii="Times New Roman" w:hAnsi="Times New Roman" w:eastAsia="方正仿宋简体" w:cs="方正仿宋简体"/>
            <w:sz w:val="32"/>
            <w:szCs w:val="32"/>
            <w:rPrChange w:id="248" w:author="瞿腊梅" w:date="2022-07-08T14:45:49Z">
              <w:rPr>
                <w:rFonts w:hint="eastAsia" w:ascii="方正仿宋简体" w:hAnsi="方正仿宋简体" w:eastAsia="方正仿宋简体" w:cs="方正仿宋简体"/>
                <w:sz w:val="32"/>
                <w:szCs w:val="32"/>
              </w:rPr>
            </w:rPrChange>
          </w:rPr>
          <w:delText>采取有偿征集方式征集课程使用权，各单位报送课程资源一经采用，将在成都职业培训网络学院、德阳市职业技能提升网络培训平台向社会免费开放学习，并由成都市职业</w:delText>
        </w:r>
      </w:del>
      <w:del w:id="250" w:author="user01" w:date="2022-07-11T11:42:55Z">
        <w:r>
          <w:rPr>
            <w:rFonts w:hint="eastAsia" w:ascii="Times New Roman" w:hAnsi="Times New Roman" w:eastAsia="方正仿宋简体" w:cs="方正仿宋简体"/>
            <w:sz w:val="32"/>
            <w:szCs w:val="32"/>
            <w:rPrChange w:id="251" w:author="瞿腊梅" w:date="2022-07-08T14:45:49Z">
              <w:rPr>
                <w:rFonts w:hint="eastAsia" w:ascii="方正仿宋简体" w:hAnsi="方正仿宋简体" w:eastAsia="方正仿宋简体" w:cs="方正仿宋简体"/>
                <w:sz w:val="32"/>
                <w:szCs w:val="32"/>
              </w:rPr>
            </w:rPrChange>
          </w:rPr>
          <w:delText>能力建设指导中心按标准支付费用（详见下文）。</w:delText>
        </w:r>
      </w:del>
    </w:p>
    <w:p>
      <w:pPr>
        <w:adjustRightInd/>
        <w:snapToGrid/>
        <w:spacing w:line="540" w:lineRule="exact"/>
        <w:jc w:val="center"/>
        <w:rPr>
          <w:ins w:id="254" w:author="瞿腊梅" w:date="2022-07-08T14:50:03Z"/>
          <w:del w:id="255" w:author="user01" w:date="2022-07-11T11:42:55Z"/>
          <w:rFonts w:hint="eastAsia" w:ascii="Times New Roman" w:hAnsi="Times New Roman" w:eastAsia="方正仿宋简体" w:cs="方正仿宋简体"/>
          <w:sz w:val="32"/>
          <w:szCs w:val="32"/>
        </w:rPr>
        <w:pPrChange w:id="253" w:author="user01" w:date="2022-07-11T11:43:00Z">
          <w:pPr>
            <w:adjustRightInd w:val="0"/>
            <w:snapToGrid w:val="0"/>
            <w:spacing w:line="600" w:lineRule="exact"/>
          </w:pPr>
        </w:pPrChange>
      </w:pPr>
      <w:del w:id="256" w:author="user01" w:date="2022-07-11T11:42:55Z">
        <w:r>
          <w:rPr>
            <w:rFonts w:hint="eastAsia" w:ascii="Times New Roman" w:hAnsi="Times New Roman" w:eastAsia="方正仿宋简体" w:cs="方正仿宋简体"/>
            <w:sz w:val="32"/>
            <w:szCs w:val="32"/>
            <w:rPrChange w:id="257" w:author="瞿腊梅" w:date="2022-07-08T14:45:49Z">
              <w:rPr>
                <w:rFonts w:hint="eastAsia" w:ascii="方正仿宋简体" w:hAnsi="方正仿宋简体" w:eastAsia="方正仿宋简体" w:cs="方正仿宋简体"/>
                <w:sz w:val="32"/>
                <w:szCs w:val="32"/>
              </w:rPr>
            </w:rPrChange>
          </w:rPr>
          <w:delText>　</w:delText>
        </w:r>
      </w:del>
      <w:del w:id="259" w:author="user01" w:date="2022-07-11T11:42:55Z">
        <w:r>
          <w:rPr>
            <w:rFonts w:hint="eastAsia" w:ascii="Times New Roman" w:hAnsi="Times New Roman" w:eastAsia="方正仿宋简体" w:cs="方正仿宋简体"/>
            <w:sz w:val="32"/>
            <w:szCs w:val="32"/>
            <w:rPrChange w:id="260" w:author="瞿腊梅" w:date="2022-07-08T14:45:49Z">
              <w:rPr>
                <w:rFonts w:hint="eastAsia" w:ascii="方正仿宋简体" w:hAnsi="方正仿宋简体" w:eastAsia="方正仿宋简体" w:cs="方正仿宋简体"/>
                <w:sz w:val="32"/>
                <w:szCs w:val="32"/>
              </w:rPr>
            </w:rPrChange>
          </w:rPr>
          <w:delText>　</w:delText>
        </w:r>
      </w:del>
    </w:p>
    <w:p>
      <w:pPr>
        <w:adjustRightInd/>
        <w:snapToGrid/>
        <w:spacing w:line="540" w:lineRule="exact"/>
        <w:jc w:val="center"/>
        <w:rPr>
          <w:del w:id="263" w:author="user01" w:date="2022-07-11T11:42:55Z"/>
          <w:rFonts w:hint="eastAsia" w:ascii="Times New Roman" w:hAnsi="Times New Roman" w:eastAsia="方正仿宋简体" w:cs="方正仿宋简体"/>
          <w:sz w:val="32"/>
          <w:szCs w:val="32"/>
          <w:rPrChange w:id="264" w:author="瞿腊梅" w:date="2022-07-08T14:45:49Z">
            <w:rPr>
              <w:del w:id="265" w:author="user01" w:date="2022-07-11T11:42:55Z"/>
              <w:rFonts w:hint="eastAsia" w:ascii="方正仿宋简体" w:hAnsi="方正仿宋简体" w:eastAsia="方正仿宋简体" w:cs="方正仿宋简体"/>
              <w:sz w:val="32"/>
              <w:szCs w:val="32"/>
            </w:rPr>
          </w:rPrChange>
        </w:rPr>
        <w:pPrChange w:id="262" w:author="user01" w:date="2022-07-11T11:43:00Z">
          <w:pPr>
            <w:adjustRightInd w:val="0"/>
            <w:snapToGrid w:val="0"/>
            <w:spacing w:line="600" w:lineRule="exact"/>
          </w:pPr>
        </w:pPrChange>
      </w:pPr>
      <w:del w:id="266" w:author="user01" w:date="2022-07-11T11:42:55Z">
        <w:r>
          <w:rPr>
            <w:rFonts w:hint="eastAsia" w:ascii="Times New Roman" w:hAnsi="Times New Roman" w:eastAsia="方正黑体简体" w:cs="方正黑体简体"/>
            <w:sz w:val="32"/>
            <w:szCs w:val="32"/>
            <w:rPrChange w:id="267" w:author="瞿腊梅" w:date="2022-07-08T14:45:49Z">
              <w:rPr>
                <w:rFonts w:hint="eastAsia" w:ascii="方正黑体简体" w:hAnsi="方正黑体简体" w:eastAsia="方正黑体简体" w:cs="方正黑体简体"/>
                <w:sz w:val="32"/>
                <w:szCs w:val="32"/>
              </w:rPr>
            </w:rPrChange>
          </w:rPr>
          <w:delText>三、征集内容</w:delText>
        </w:r>
      </w:del>
    </w:p>
    <w:p>
      <w:pPr>
        <w:adjustRightInd/>
        <w:snapToGrid/>
        <w:spacing w:line="540" w:lineRule="exact"/>
        <w:jc w:val="center"/>
        <w:rPr>
          <w:ins w:id="270" w:author="瞿腊梅" w:date="2022-07-08T14:50:05Z"/>
          <w:del w:id="271" w:author="user01" w:date="2022-07-11T11:42:55Z"/>
          <w:rFonts w:hint="eastAsia" w:ascii="Times New Roman" w:hAnsi="Times New Roman" w:eastAsia="方正仿宋简体" w:cs="方正仿宋简体"/>
          <w:sz w:val="32"/>
          <w:szCs w:val="32"/>
          <w:lang w:eastAsia="zh-CN"/>
        </w:rPr>
        <w:pPrChange w:id="269" w:author="user01" w:date="2022-07-11T11:43:00Z">
          <w:pPr>
            <w:adjustRightInd w:val="0"/>
            <w:snapToGrid w:val="0"/>
            <w:spacing w:line="600" w:lineRule="exact"/>
          </w:pPr>
        </w:pPrChange>
      </w:pPr>
      <w:del w:id="272" w:author="user01" w:date="2022-07-11T11:42:55Z">
        <w:r>
          <w:rPr>
            <w:rFonts w:hint="eastAsia" w:ascii="Times New Roman" w:hAnsi="Times New Roman" w:eastAsia="方正仿宋简体" w:cs="方正仿宋简体"/>
            <w:sz w:val="32"/>
            <w:szCs w:val="32"/>
            <w:lang w:eastAsia="zh-CN"/>
            <w:rPrChange w:id="273" w:author="瞿腊梅" w:date="2022-07-08T14:45:49Z">
              <w:rPr>
                <w:rFonts w:hint="eastAsia" w:ascii="方正仿宋简体" w:hAnsi="方正仿宋简体" w:eastAsia="方正仿宋简体" w:cs="方正仿宋简体"/>
                <w:sz w:val="32"/>
                <w:szCs w:val="32"/>
                <w:lang w:eastAsia="zh-CN"/>
              </w:rPr>
            </w:rPrChange>
          </w:rPr>
          <w:delText>　</w:delText>
        </w:r>
      </w:del>
      <w:del w:id="275" w:author="user01" w:date="2022-07-11T11:42:55Z">
        <w:r>
          <w:rPr>
            <w:rFonts w:hint="eastAsia" w:ascii="Times New Roman" w:hAnsi="Times New Roman" w:eastAsia="方正仿宋简体" w:cs="方正仿宋简体"/>
            <w:sz w:val="32"/>
            <w:szCs w:val="32"/>
            <w:lang w:eastAsia="zh-CN"/>
            <w:rPrChange w:id="276" w:author="瞿腊梅" w:date="2022-07-08T14:45:49Z">
              <w:rPr>
                <w:rFonts w:hint="eastAsia" w:ascii="方正仿宋简体" w:hAnsi="方正仿宋简体" w:eastAsia="方正仿宋简体" w:cs="方正仿宋简体"/>
                <w:sz w:val="32"/>
                <w:szCs w:val="32"/>
                <w:lang w:eastAsia="zh-CN"/>
              </w:rPr>
            </w:rPrChange>
          </w:rPr>
          <w:delText>　</w:delText>
        </w:r>
      </w:del>
    </w:p>
    <w:p>
      <w:pPr>
        <w:adjustRightInd/>
        <w:snapToGrid/>
        <w:spacing w:line="540" w:lineRule="exact"/>
        <w:jc w:val="center"/>
        <w:rPr>
          <w:del w:id="279" w:author="user01" w:date="2022-07-11T11:42:55Z"/>
          <w:rFonts w:hint="eastAsia" w:ascii="Times New Roman" w:hAnsi="Times New Roman" w:eastAsia="方正仿宋简体" w:cs="方正仿宋简体"/>
          <w:sz w:val="32"/>
          <w:szCs w:val="32"/>
          <w:rPrChange w:id="280" w:author="瞿腊梅" w:date="2022-07-08T14:45:49Z">
            <w:rPr>
              <w:del w:id="281" w:author="user01" w:date="2022-07-11T11:42:55Z"/>
              <w:rFonts w:hint="eastAsia" w:ascii="方正仿宋简体" w:hAnsi="方正仿宋简体" w:eastAsia="方正仿宋简体" w:cs="方正仿宋简体"/>
              <w:sz w:val="32"/>
              <w:szCs w:val="32"/>
            </w:rPr>
          </w:rPrChange>
        </w:rPr>
        <w:pPrChange w:id="278" w:author="user01" w:date="2022-07-11T11:43:00Z">
          <w:pPr>
            <w:adjustRightInd w:val="0"/>
            <w:snapToGrid w:val="0"/>
            <w:spacing w:line="600" w:lineRule="exact"/>
          </w:pPr>
        </w:pPrChange>
      </w:pPr>
      <w:del w:id="282" w:author="user01" w:date="2022-07-11T11:42:55Z">
        <w:r>
          <w:rPr>
            <w:rFonts w:hint="eastAsia" w:ascii="Times New Roman" w:hAnsi="Times New Roman" w:eastAsia="方正仿宋简体" w:cs="方正仿宋简体"/>
            <w:sz w:val="32"/>
            <w:szCs w:val="32"/>
            <w:rPrChange w:id="283" w:author="瞿腊梅" w:date="2022-07-08T14:45:49Z">
              <w:rPr>
                <w:rFonts w:hint="eastAsia" w:ascii="方正仿宋简体" w:hAnsi="方正仿宋简体" w:eastAsia="方正仿宋简体" w:cs="方正仿宋简体"/>
                <w:sz w:val="32"/>
                <w:szCs w:val="32"/>
              </w:rPr>
            </w:rPrChange>
          </w:rPr>
          <w:delText>重点围绕我市装备制造、通用航空、医药食品、先进材料、数字经济等德阳重点产业</w:delText>
        </w:r>
      </w:del>
      <w:del w:id="285" w:author="user01" w:date="2022-07-11T11:42:55Z">
        <w:r>
          <w:rPr>
            <w:rFonts w:hint="eastAsia" w:ascii="Times New Roman" w:hAnsi="Times New Roman" w:eastAsia="方正仿宋简体" w:cs="方正仿宋简体"/>
            <w:sz w:val="32"/>
            <w:szCs w:val="32"/>
            <w:lang w:eastAsia="zh-CN"/>
            <w:rPrChange w:id="286" w:author="瞿腊梅" w:date="2022-07-08T14:45:49Z">
              <w:rPr>
                <w:rFonts w:hint="eastAsia" w:ascii="方正仿宋简体" w:hAnsi="方正仿宋简体" w:eastAsia="方正仿宋简体" w:cs="方正仿宋简体"/>
                <w:sz w:val="32"/>
                <w:szCs w:val="32"/>
                <w:lang w:eastAsia="zh-CN"/>
              </w:rPr>
            </w:rPrChange>
          </w:rPr>
          <w:delText>企业需求开发</w:delText>
        </w:r>
      </w:del>
      <w:del w:id="288" w:author="user01" w:date="2022-07-11T11:42:55Z">
        <w:r>
          <w:rPr>
            <w:rFonts w:hint="eastAsia" w:ascii="Times New Roman" w:hAnsi="Times New Roman" w:eastAsia="方正仿宋简体" w:cs="方正仿宋简体"/>
            <w:sz w:val="32"/>
            <w:szCs w:val="32"/>
            <w:rPrChange w:id="289" w:author="瞿腊梅" w:date="2022-07-08T14:45:49Z">
              <w:rPr>
                <w:rFonts w:hint="eastAsia" w:ascii="方正仿宋简体" w:hAnsi="方正仿宋简体" w:eastAsia="方正仿宋简体" w:cs="方正仿宋简体"/>
                <w:sz w:val="32"/>
                <w:szCs w:val="32"/>
              </w:rPr>
            </w:rPrChange>
          </w:rPr>
          <w:delText>职业技能培训课程。</w:delText>
        </w:r>
      </w:del>
    </w:p>
    <w:p>
      <w:pPr>
        <w:adjustRightInd/>
        <w:snapToGrid/>
        <w:spacing w:line="540" w:lineRule="exact"/>
        <w:jc w:val="center"/>
        <w:rPr>
          <w:ins w:id="292" w:author="瞿腊梅" w:date="2022-07-08T14:50:11Z"/>
          <w:del w:id="293" w:author="user01" w:date="2022-07-11T11:42:55Z"/>
          <w:rFonts w:hint="eastAsia" w:ascii="Times New Roman" w:hAnsi="Times New Roman" w:eastAsia="方正仿宋简体" w:cs="方正仿宋简体"/>
          <w:sz w:val="32"/>
          <w:szCs w:val="32"/>
          <w:lang w:eastAsia="zh-CN"/>
        </w:rPr>
        <w:pPrChange w:id="291" w:author="user01" w:date="2022-07-11T11:43:00Z">
          <w:pPr>
            <w:adjustRightInd w:val="0"/>
            <w:snapToGrid w:val="0"/>
            <w:spacing w:line="600" w:lineRule="exact"/>
          </w:pPr>
        </w:pPrChange>
      </w:pPr>
      <w:del w:id="294" w:author="user01" w:date="2022-07-11T11:42:55Z">
        <w:r>
          <w:rPr>
            <w:rFonts w:hint="eastAsia" w:ascii="Times New Roman" w:hAnsi="Times New Roman" w:eastAsia="方正仿宋简体" w:cs="方正仿宋简体"/>
            <w:sz w:val="32"/>
            <w:szCs w:val="32"/>
            <w:lang w:eastAsia="zh-CN"/>
            <w:rPrChange w:id="295" w:author="瞿腊梅" w:date="2022-07-08T14:45:49Z">
              <w:rPr>
                <w:rFonts w:hint="eastAsia" w:ascii="方正仿宋简体" w:hAnsi="方正仿宋简体" w:eastAsia="方正仿宋简体" w:cs="方正仿宋简体"/>
                <w:sz w:val="32"/>
                <w:szCs w:val="32"/>
                <w:lang w:eastAsia="zh-CN"/>
              </w:rPr>
            </w:rPrChange>
          </w:rPr>
          <w:delText>　</w:delText>
        </w:r>
      </w:del>
      <w:del w:id="297" w:author="user01" w:date="2022-07-11T11:42:55Z">
        <w:r>
          <w:rPr>
            <w:rFonts w:hint="eastAsia" w:ascii="Times New Roman" w:hAnsi="Times New Roman" w:eastAsia="方正仿宋简体" w:cs="方正仿宋简体"/>
            <w:sz w:val="32"/>
            <w:szCs w:val="32"/>
            <w:lang w:eastAsia="zh-CN"/>
            <w:rPrChange w:id="298" w:author="瞿腊梅" w:date="2022-07-08T14:45:49Z">
              <w:rPr>
                <w:rFonts w:hint="eastAsia" w:ascii="方正仿宋简体" w:hAnsi="方正仿宋简体" w:eastAsia="方正仿宋简体" w:cs="方正仿宋简体"/>
                <w:sz w:val="32"/>
                <w:szCs w:val="32"/>
                <w:lang w:eastAsia="zh-CN"/>
              </w:rPr>
            </w:rPrChange>
          </w:rPr>
          <w:delText>　</w:delText>
        </w:r>
      </w:del>
    </w:p>
    <w:p>
      <w:pPr>
        <w:adjustRightInd/>
        <w:snapToGrid/>
        <w:spacing w:line="540" w:lineRule="exact"/>
        <w:jc w:val="center"/>
        <w:rPr>
          <w:del w:id="301" w:author="user01" w:date="2022-07-11T11:42:55Z"/>
          <w:rFonts w:hint="eastAsia" w:ascii="Times New Roman" w:hAnsi="Times New Roman" w:eastAsia="方正仿宋简体" w:cs="方正仿宋简体"/>
          <w:sz w:val="32"/>
          <w:szCs w:val="32"/>
          <w:rPrChange w:id="302" w:author="瞿腊梅" w:date="2022-07-08T14:45:49Z">
            <w:rPr>
              <w:del w:id="303" w:author="user01" w:date="2022-07-11T11:42:55Z"/>
              <w:rFonts w:hint="eastAsia" w:ascii="方正仿宋简体" w:hAnsi="方正仿宋简体" w:eastAsia="方正仿宋简体" w:cs="方正仿宋简体"/>
              <w:sz w:val="32"/>
              <w:szCs w:val="32"/>
            </w:rPr>
          </w:rPrChange>
        </w:rPr>
        <w:pPrChange w:id="300" w:author="user01" w:date="2022-07-11T11:43:00Z">
          <w:pPr>
            <w:adjustRightInd w:val="0"/>
            <w:snapToGrid w:val="0"/>
            <w:spacing w:line="600" w:lineRule="exact"/>
          </w:pPr>
        </w:pPrChange>
      </w:pPr>
      <w:del w:id="304" w:author="user01" w:date="2022-07-11T11:42:55Z">
        <w:r>
          <w:rPr>
            <w:rFonts w:hint="eastAsia" w:ascii="Times New Roman" w:hAnsi="Times New Roman" w:eastAsia="方正黑体简体" w:cs="方正黑体简体"/>
            <w:sz w:val="32"/>
            <w:szCs w:val="32"/>
            <w:rPrChange w:id="305" w:author="瞿腊梅" w:date="2022-07-08T14:45:49Z">
              <w:rPr>
                <w:rFonts w:hint="eastAsia" w:ascii="方正黑体简体" w:hAnsi="方正黑体简体" w:eastAsia="方正黑体简体" w:cs="方正黑体简体"/>
                <w:sz w:val="32"/>
                <w:szCs w:val="32"/>
              </w:rPr>
            </w:rPrChange>
          </w:rPr>
          <w:delText>四、征集要求</w:delText>
        </w:r>
      </w:del>
    </w:p>
    <w:p>
      <w:pPr>
        <w:adjustRightInd/>
        <w:snapToGrid/>
        <w:spacing w:line="540" w:lineRule="exact"/>
        <w:jc w:val="center"/>
        <w:rPr>
          <w:ins w:id="308" w:author="瞿腊梅" w:date="2022-07-08T14:50:14Z"/>
          <w:del w:id="309" w:author="user01" w:date="2022-07-11T11:42:55Z"/>
          <w:rFonts w:hint="eastAsia" w:ascii="Times New Roman" w:hAnsi="Times New Roman" w:eastAsia="方正仿宋简体" w:cs="方正仿宋简体"/>
          <w:sz w:val="32"/>
          <w:szCs w:val="32"/>
          <w:lang w:eastAsia="zh-CN"/>
        </w:rPr>
        <w:pPrChange w:id="307" w:author="user01" w:date="2022-07-11T11:43:00Z">
          <w:pPr>
            <w:adjustRightInd w:val="0"/>
            <w:snapToGrid w:val="0"/>
            <w:spacing w:line="600" w:lineRule="exact"/>
          </w:pPr>
        </w:pPrChange>
      </w:pPr>
      <w:del w:id="310" w:author="user01" w:date="2022-07-11T11:42:55Z">
        <w:r>
          <w:rPr>
            <w:rFonts w:hint="eastAsia" w:ascii="Times New Roman" w:hAnsi="Times New Roman" w:eastAsia="方正仿宋简体" w:cs="方正仿宋简体"/>
            <w:sz w:val="32"/>
            <w:szCs w:val="32"/>
            <w:lang w:eastAsia="zh-CN"/>
            <w:rPrChange w:id="311" w:author="瞿腊梅" w:date="2022-07-08T14:45:49Z">
              <w:rPr>
                <w:rFonts w:hint="eastAsia" w:ascii="方正仿宋简体" w:hAnsi="方正仿宋简体" w:eastAsia="方正仿宋简体" w:cs="方正仿宋简体"/>
                <w:sz w:val="32"/>
                <w:szCs w:val="32"/>
                <w:lang w:eastAsia="zh-CN"/>
              </w:rPr>
            </w:rPrChange>
          </w:rPr>
          <w:delText>　</w:delText>
        </w:r>
      </w:del>
      <w:del w:id="313" w:author="user01" w:date="2022-07-11T11:42:55Z">
        <w:r>
          <w:rPr>
            <w:rFonts w:hint="eastAsia" w:ascii="Times New Roman" w:hAnsi="Times New Roman" w:eastAsia="方正仿宋简体" w:cs="方正仿宋简体"/>
            <w:sz w:val="32"/>
            <w:szCs w:val="32"/>
            <w:lang w:eastAsia="zh-CN"/>
            <w:rPrChange w:id="314" w:author="瞿腊梅" w:date="2022-07-08T14:45:49Z">
              <w:rPr>
                <w:rFonts w:hint="eastAsia" w:ascii="方正仿宋简体" w:hAnsi="方正仿宋简体" w:eastAsia="方正仿宋简体" w:cs="方正仿宋简体"/>
                <w:sz w:val="32"/>
                <w:szCs w:val="32"/>
                <w:lang w:eastAsia="zh-CN"/>
              </w:rPr>
            </w:rPrChange>
          </w:rPr>
          <w:delText>　</w:delText>
        </w:r>
      </w:del>
    </w:p>
    <w:p>
      <w:pPr>
        <w:adjustRightInd/>
        <w:snapToGrid/>
        <w:spacing w:line="540" w:lineRule="exact"/>
        <w:jc w:val="center"/>
        <w:rPr>
          <w:del w:id="317" w:author="user01" w:date="2022-07-11T11:42:55Z"/>
          <w:rFonts w:hint="eastAsia" w:ascii="Times New Roman" w:hAnsi="Times New Roman" w:eastAsia="方正楷体简体" w:cs="方正楷体简体"/>
          <w:sz w:val="32"/>
          <w:szCs w:val="32"/>
          <w:rPrChange w:id="318" w:author="瞿腊梅" w:date="2022-07-08T14:45:49Z">
            <w:rPr>
              <w:del w:id="319" w:author="user01" w:date="2022-07-11T11:42:55Z"/>
              <w:rFonts w:hint="eastAsia" w:ascii="方正楷体简体" w:hAnsi="方正楷体简体" w:eastAsia="方正楷体简体" w:cs="方正楷体简体"/>
              <w:sz w:val="32"/>
              <w:szCs w:val="32"/>
            </w:rPr>
          </w:rPrChange>
        </w:rPr>
        <w:pPrChange w:id="316" w:author="user01" w:date="2022-07-11T11:43:00Z">
          <w:pPr>
            <w:adjustRightInd w:val="0"/>
            <w:snapToGrid w:val="0"/>
            <w:spacing w:line="600" w:lineRule="exact"/>
          </w:pPr>
        </w:pPrChange>
      </w:pPr>
      <w:del w:id="320" w:author="user01" w:date="2022-07-11T11:42:55Z">
        <w:r>
          <w:rPr>
            <w:rFonts w:hint="eastAsia" w:ascii="Times New Roman" w:hAnsi="Times New Roman" w:eastAsia="方正楷体简体" w:cs="方正楷体简体"/>
            <w:sz w:val="32"/>
            <w:szCs w:val="32"/>
            <w:rPrChange w:id="321" w:author="瞿腊梅" w:date="2022-07-08T14:45:49Z">
              <w:rPr>
                <w:rFonts w:hint="eastAsia" w:ascii="方正楷体简体" w:hAnsi="方正楷体简体" w:eastAsia="方正楷体简体" w:cs="方正楷体简体"/>
                <w:sz w:val="32"/>
                <w:szCs w:val="32"/>
              </w:rPr>
            </w:rPrChange>
          </w:rPr>
          <w:delText>（一）课程内容要求</w:delText>
        </w:r>
      </w:del>
    </w:p>
    <w:p>
      <w:pPr>
        <w:adjustRightInd/>
        <w:snapToGrid/>
        <w:spacing w:line="540" w:lineRule="exact"/>
        <w:ind w:firstLine="0"/>
        <w:jc w:val="center"/>
        <w:rPr>
          <w:ins w:id="324" w:author="王晓林" w:date="2022-07-07T16:19:24Z"/>
          <w:del w:id="325" w:author="user01" w:date="2022-07-11T11:42:55Z"/>
          <w:rFonts w:hint="eastAsia" w:ascii="Times New Roman" w:hAnsi="Times New Roman" w:eastAsia="方正仿宋简体" w:cs="方正仿宋简体"/>
          <w:sz w:val="32"/>
          <w:szCs w:val="32"/>
          <w:rPrChange w:id="326" w:author="瞿腊梅" w:date="2022-07-08T14:45:49Z">
            <w:rPr>
              <w:ins w:id="327" w:author="王晓林" w:date="2022-07-07T16:19:24Z"/>
              <w:del w:id="328" w:author="user01" w:date="2022-07-11T11:42:55Z"/>
              <w:rFonts w:hint="eastAsia" w:ascii="方正仿宋简体" w:hAnsi="方正仿宋简体" w:eastAsia="方正仿宋简体" w:cs="方正仿宋简体"/>
              <w:sz w:val="32"/>
              <w:szCs w:val="32"/>
            </w:rPr>
          </w:rPrChange>
        </w:rPr>
        <w:pPrChange w:id="323" w:author="user01" w:date="2022-07-11T11:43:00Z">
          <w:pPr>
            <w:adjustRightInd w:val="0"/>
            <w:snapToGrid w:val="0"/>
            <w:spacing w:line="600" w:lineRule="exact"/>
            <w:ind w:firstLine="640"/>
          </w:pPr>
        </w:pPrChange>
      </w:pPr>
      <w:del w:id="329" w:author="user01" w:date="2022-07-11T11:42:55Z">
        <w:r>
          <w:rPr>
            <w:rFonts w:hint="eastAsia" w:ascii="Times New Roman" w:hAnsi="Times New Roman" w:eastAsia="方正仿宋简体" w:cs="方正仿宋简体"/>
            <w:sz w:val="32"/>
            <w:szCs w:val="32"/>
            <w:rPrChange w:id="330" w:author="瞿腊梅" w:date="2022-07-08T14:45:49Z">
              <w:rPr>
                <w:rFonts w:hint="eastAsia" w:ascii="方正仿宋简体" w:hAnsi="方正仿宋简体" w:eastAsia="方正仿宋简体" w:cs="方正仿宋简体"/>
                <w:sz w:val="32"/>
                <w:szCs w:val="32"/>
              </w:rPr>
            </w:rPrChange>
          </w:rPr>
          <w:delText>课程</w:delText>
        </w:r>
      </w:del>
      <w:ins w:id="332" w:author="王晓林" w:date="2022-07-07T15:56:09Z">
        <w:del w:id="333" w:author="user01" w:date="2022-07-11T11:42:55Z">
          <w:r>
            <w:rPr>
              <w:rFonts w:hint="eastAsia" w:ascii="Times New Roman" w:hAnsi="Times New Roman" w:eastAsia="方正仿宋简体" w:cs="方正仿宋简体"/>
              <w:sz w:val="32"/>
              <w:szCs w:val="32"/>
              <w:lang w:eastAsia="zh-CN"/>
              <w:rPrChange w:id="334" w:author="瞿腊梅" w:date="2022-07-08T14:45:49Z">
                <w:rPr>
                  <w:rFonts w:hint="eastAsia" w:ascii="方正仿宋简体" w:hAnsi="方正仿宋简体" w:eastAsia="方正仿宋简体" w:cs="方正仿宋简体"/>
                  <w:sz w:val="32"/>
                  <w:szCs w:val="32"/>
                  <w:lang w:eastAsia="zh-CN"/>
                </w:rPr>
              </w:rPrChange>
            </w:rPr>
            <w:delText>包括</w:delText>
          </w:r>
        </w:del>
      </w:ins>
      <w:del w:id="337" w:author="user01" w:date="2022-07-11T11:42:55Z">
        <w:r>
          <w:rPr>
            <w:rFonts w:hint="eastAsia" w:ascii="Times New Roman" w:hAnsi="Times New Roman" w:eastAsia="方正仿宋简体" w:cs="方正仿宋简体"/>
            <w:sz w:val="32"/>
            <w:szCs w:val="32"/>
            <w:rPrChange w:id="338" w:author="瞿腊梅" w:date="2022-07-08T14:45:49Z">
              <w:rPr>
                <w:rFonts w:hint="eastAsia" w:ascii="方正仿宋简体" w:hAnsi="方正仿宋简体" w:eastAsia="方正仿宋简体" w:cs="方正仿宋简体"/>
                <w:sz w:val="32"/>
                <w:szCs w:val="32"/>
              </w:rPr>
            </w:rPrChange>
          </w:rPr>
          <w:delText>要具有适</w:delText>
        </w:r>
      </w:del>
      <w:del w:id="340" w:author="user01" w:date="2022-07-11T11:42:55Z">
        <w:r>
          <w:rPr>
            <w:rFonts w:hint="eastAsia" w:ascii="Times New Roman" w:hAnsi="Times New Roman" w:eastAsia="方正仿宋简体" w:cs="方正仿宋简体"/>
            <w:sz w:val="32"/>
            <w:szCs w:val="32"/>
            <w:rPrChange w:id="341" w:author="瞿腊梅" w:date="2022-07-08T14:45:49Z">
              <w:rPr>
                <w:rFonts w:hint="eastAsia" w:ascii="方正仿宋简体" w:hAnsi="方正仿宋简体" w:eastAsia="方正仿宋简体" w:cs="方正仿宋简体"/>
                <w:sz w:val="32"/>
                <w:szCs w:val="32"/>
              </w:rPr>
            </w:rPrChange>
          </w:rPr>
          <w:delText>用性，具备</w:delText>
        </w:r>
      </w:del>
      <w:del w:id="343" w:author="user01" w:date="2022-07-11T11:42:55Z">
        <w:r>
          <w:rPr>
            <w:rFonts w:hint="eastAsia" w:ascii="Times New Roman" w:hAnsi="Times New Roman" w:eastAsia="方正仿宋简体" w:cs="方正仿宋简体"/>
            <w:sz w:val="32"/>
            <w:szCs w:val="32"/>
            <w:rPrChange w:id="344" w:author="瞿腊梅" w:date="2022-07-08T14:45:49Z">
              <w:rPr>
                <w:rFonts w:hint="eastAsia" w:ascii="方正仿宋简体" w:hAnsi="方正仿宋简体" w:eastAsia="方正仿宋简体" w:cs="方正仿宋简体"/>
                <w:sz w:val="32"/>
                <w:szCs w:val="32"/>
              </w:rPr>
            </w:rPrChange>
          </w:rPr>
          <w:delText>行业岗位</w:delText>
        </w:r>
      </w:del>
      <w:del w:id="346" w:author="user01" w:date="2022-07-11T11:42:55Z">
        <w:r>
          <w:rPr>
            <w:rFonts w:hint="eastAsia" w:ascii="Times New Roman" w:hAnsi="Times New Roman" w:eastAsia="方正仿宋简体" w:cs="方正仿宋简体"/>
            <w:sz w:val="32"/>
            <w:szCs w:val="32"/>
            <w:rPrChange w:id="347" w:author="瞿腊梅" w:date="2022-07-08T14:45:49Z">
              <w:rPr>
                <w:rFonts w:hint="eastAsia" w:ascii="方正仿宋简体" w:hAnsi="方正仿宋简体" w:eastAsia="方正仿宋简体" w:cs="方正仿宋简体"/>
                <w:sz w:val="32"/>
                <w:szCs w:val="32"/>
              </w:rPr>
            </w:rPrChange>
          </w:rPr>
          <w:delText>实用性</w:delText>
        </w:r>
      </w:del>
      <w:ins w:id="349" w:author="王晓林" w:date="2022-07-07T15:57:31Z">
        <w:del w:id="350" w:author="user01" w:date="2022-07-11T11:42:55Z">
          <w:r>
            <w:rPr>
              <w:rFonts w:hint="eastAsia" w:ascii="Times New Roman" w:hAnsi="Times New Roman" w:eastAsia="方正仿宋简体" w:cs="方正仿宋简体"/>
              <w:sz w:val="32"/>
              <w:szCs w:val="32"/>
              <w:lang w:eastAsia="zh-CN"/>
              <w:rPrChange w:id="351" w:author="瞿腊梅" w:date="2022-07-08T14:45:49Z">
                <w:rPr>
                  <w:rFonts w:hint="eastAsia" w:ascii="方正仿宋简体" w:hAnsi="方正仿宋简体" w:eastAsia="方正仿宋简体" w:cs="方正仿宋简体"/>
                  <w:sz w:val="32"/>
                  <w:szCs w:val="32"/>
                  <w:lang w:eastAsia="zh-CN"/>
                </w:rPr>
              </w:rPrChange>
            </w:rPr>
            <w:delText>、</w:delText>
          </w:r>
        </w:del>
      </w:ins>
      <w:ins w:id="354" w:author="王晓林" w:date="2022-07-07T15:57:48Z">
        <w:del w:id="355" w:author="user01" w:date="2022-07-11T11:42:55Z">
          <w:r>
            <w:rPr>
              <w:rFonts w:hint="eastAsia" w:ascii="Times New Roman" w:hAnsi="Times New Roman" w:eastAsia="方正仿宋简体" w:cs="方正仿宋简体"/>
              <w:sz w:val="32"/>
              <w:szCs w:val="32"/>
              <w:lang w:eastAsia="zh-CN"/>
              <w:rPrChange w:id="356" w:author="瞿腊梅" w:date="2022-07-08T14:45:49Z">
                <w:rPr>
                  <w:rFonts w:hint="eastAsia" w:ascii="方正仿宋简体" w:hAnsi="方正仿宋简体" w:eastAsia="方正仿宋简体" w:cs="方正仿宋简体"/>
                  <w:sz w:val="32"/>
                  <w:szCs w:val="32"/>
                  <w:lang w:eastAsia="zh-CN"/>
                </w:rPr>
              </w:rPrChange>
            </w:rPr>
            <w:delText>紧</w:delText>
          </w:r>
        </w:del>
      </w:ins>
      <w:ins w:id="359" w:author="王晓林" w:date="2022-07-07T15:58:27Z">
        <w:del w:id="360" w:author="user01" w:date="2022-07-11T11:42:55Z">
          <w:r>
            <w:rPr>
              <w:rFonts w:hint="eastAsia" w:ascii="Times New Roman" w:hAnsi="Times New Roman" w:eastAsia="方正仿宋简体" w:cs="方正仿宋简体"/>
              <w:sz w:val="32"/>
              <w:szCs w:val="32"/>
              <w:lang w:eastAsia="zh-CN"/>
              <w:rPrChange w:id="361" w:author="瞿腊梅" w:date="2022-07-08T14:45:49Z">
                <w:rPr>
                  <w:rFonts w:hint="eastAsia" w:ascii="方正仿宋简体" w:hAnsi="方正仿宋简体" w:eastAsia="方正仿宋简体" w:cs="方正仿宋简体"/>
                  <w:sz w:val="32"/>
                  <w:szCs w:val="32"/>
                  <w:lang w:eastAsia="zh-CN"/>
                </w:rPr>
              </w:rPrChange>
            </w:rPr>
            <w:delText>缺</w:delText>
          </w:r>
        </w:del>
      </w:ins>
      <w:ins w:id="364" w:author="王晓林" w:date="2022-07-07T15:59:31Z">
        <w:del w:id="365" w:author="user01" w:date="2022-07-11T11:42:55Z">
          <w:r>
            <w:rPr>
              <w:rFonts w:hint="eastAsia" w:ascii="Times New Roman" w:hAnsi="Times New Roman" w:eastAsia="方正仿宋简体" w:cs="方正仿宋简体"/>
              <w:sz w:val="32"/>
              <w:szCs w:val="32"/>
              <w:lang w:eastAsia="zh-CN"/>
              <w:rPrChange w:id="366" w:author="瞿腊梅" w:date="2022-07-08T14:45:49Z">
                <w:rPr>
                  <w:rFonts w:hint="eastAsia" w:ascii="方正仿宋简体" w:hAnsi="方正仿宋简体" w:eastAsia="方正仿宋简体" w:cs="方正仿宋简体"/>
                  <w:sz w:val="32"/>
                  <w:szCs w:val="32"/>
                  <w:lang w:eastAsia="zh-CN"/>
                </w:rPr>
              </w:rPrChange>
            </w:rPr>
            <w:delText>性</w:delText>
          </w:r>
        </w:del>
      </w:ins>
      <w:ins w:id="369" w:author="王晓林" w:date="2022-07-07T16:00:56Z">
        <w:del w:id="370" w:author="user01" w:date="2022-07-11T11:42:55Z">
          <w:r>
            <w:rPr>
              <w:rFonts w:hint="eastAsia" w:ascii="Times New Roman" w:hAnsi="Times New Roman" w:eastAsia="方正仿宋简体" w:cs="方正仿宋简体"/>
              <w:sz w:val="32"/>
              <w:szCs w:val="32"/>
              <w:lang w:eastAsia="zh-CN"/>
              <w:rPrChange w:id="371" w:author="瞿腊梅" w:date="2022-07-08T14:45:49Z">
                <w:rPr>
                  <w:rFonts w:hint="eastAsia" w:ascii="方正仿宋简体" w:hAnsi="方正仿宋简体" w:eastAsia="方正仿宋简体" w:cs="方正仿宋简体"/>
                  <w:sz w:val="32"/>
                  <w:szCs w:val="32"/>
                  <w:lang w:eastAsia="zh-CN"/>
                </w:rPr>
              </w:rPrChange>
            </w:rPr>
            <w:delText>，以</w:delText>
          </w:r>
        </w:del>
      </w:ins>
      <w:ins w:id="374" w:author="王晓林" w:date="2022-07-07T16:00:57Z">
        <w:del w:id="375" w:author="user01" w:date="2022-07-11T11:42:55Z">
          <w:r>
            <w:rPr>
              <w:rFonts w:hint="eastAsia" w:ascii="Times New Roman" w:hAnsi="Times New Roman" w:eastAsia="方正仿宋简体" w:cs="方正仿宋简体"/>
              <w:sz w:val="32"/>
              <w:szCs w:val="32"/>
              <w:lang w:eastAsia="zh-CN"/>
              <w:rPrChange w:id="376" w:author="瞿腊梅" w:date="2022-07-08T14:45:49Z">
                <w:rPr>
                  <w:rFonts w:hint="eastAsia" w:ascii="方正仿宋简体" w:hAnsi="方正仿宋简体" w:eastAsia="方正仿宋简体" w:cs="方正仿宋简体"/>
                  <w:sz w:val="32"/>
                  <w:szCs w:val="32"/>
                  <w:lang w:eastAsia="zh-CN"/>
                </w:rPr>
              </w:rPrChange>
            </w:rPr>
            <w:delText>及</w:delText>
          </w:r>
        </w:del>
      </w:ins>
      <w:ins w:id="379" w:author="王晓林" w:date="2022-07-07T16:00:59Z">
        <w:del w:id="380" w:author="user01" w:date="2022-07-11T11:42:55Z">
          <w:r>
            <w:rPr>
              <w:rFonts w:hint="eastAsia" w:ascii="Times New Roman" w:hAnsi="Times New Roman" w:eastAsia="方正仿宋简体" w:cs="方正仿宋简体"/>
              <w:sz w:val="32"/>
              <w:szCs w:val="32"/>
              <w:lang w:eastAsia="zh-CN"/>
              <w:rPrChange w:id="381" w:author="瞿腊梅" w:date="2022-07-08T14:45:49Z">
                <w:rPr>
                  <w:rFonts w:hint="eastAsia" w:ascii="方正仿宋简体" w:hAnsi="方正仿宋简体" w:eastAsia="方正仿宋简体" w:cs="方正仿宋简体"/>
                  <w:sz w:val="32"/>
                  <w:szCs w:val="32"/>
                  <w:lang w:eastAsia="zh-CN"/>
                </w:rPr>
              </w:rPrChange>
            </w:rPr>
            <w:delText>新</w:delText>
          </w:r>
        </w:del>
      </w:ins>
      <w:ins w:id="384" w:author="王晓林" w:date="2022-07-07T16:01:00Z">
        <w:del w:id="385" w:author="user01" w:date="2022-07-11T11:42:55Z">
          <w:r>
            <w:rPr>
              <w:rFonts w:hint="eastAsia" w:ascii="Times New Roman" w:hAnsi="Times New Roman" w:eastAsia="方正仿宋简体" w:cs="方正仿宋简体"/>
              <w:sz w:val="32"/>
              <w:szCs w:val="32"/>
              <w:lang w:eastAsia="zh-CN"/>
              <w:rPrChange w:id="386" w:author="瞿腊梅" w:date="2022-07-08T14:45:49Z">
                <w:rPr>
                  <w:rFonts w:hint="eastAsia" w:ascii="方正仿宋简体" w:hAnsi="方正仿宋简体" w:eastAsia="方正仿宋简体" w:cs="方正仿宋简体"/>
                  <w:sz w:val="32"/>
                  <w:szCs w:val="32"/>
                  <w:lang w:eastAsia="zh-CN"/>
                </w:rPr>
              </w:rPrChange>
            </w:rPr>
            <w:delText>职业</w:delText>
          </w:r>
        </w:del>
      </w:ins>
      <w:ins w:id="389" w:author="王晓林" w:date="2022-07-07T16:01:02Z">
        <w:del w:id="390" w:author="user01" w:date="2022-07-11T11:42:55Z">
          <w:r>
            <w:rPr>
              <w:rFonts w:hint="eastAsia" w:ascii="Times New Roman" w:hAnsi="Times New Roman" w:eastAsia="方正仿宋简体" w:cs="方正仿宋简体"/>
              <w:sz w:val="32"/>
              <w:szCs w:val="32"/>
              <w:lang w:eastAsia="zh-CN"/>
              <w:rPrChange w:id="391" w:author="瞿腊梅" w:date="2022-07-08T14:45:49Z">
                <w:rPr>
                  <w:rFonts w:hint="eastAsia" w:ascii="方正仿宋简体" w:hAnsi="方正仿宋简体" w:eastAsia="方正仿宋简体" w:cs="方正仿宋简体"/>
                  <w:sz w:val="32"/>
                  <w:szCs w:val="32"/>
                  <w:lang w:eastAsia="zh-CN"/>
                </w:rPr>
              </w:rPrChange>
            </w:rPr>
            <w:delText>（</w:delText>
          </w:r>
        </w:del>
      </w:ins>
      <w:ins w:id="394" w:author="王晓林" w:date="2022-07-07T16:01:06Z">
        <w:del w:id="395" w:author="user01" w:date="2022-07-11T11:42:55Z">
          <w:r>
            <w:rPr>
              <w:rFonts w:hint="eastAsia" w:ascii="Times New Roman" w:hAnsi="Times New Roman" w:eastAsia="方正仿宋简体" w:cs="方正仿宋简体"/>
              <w:sz w:val="32"/>
              <w:szCs w:val="32"/>
              <w:lang w:eastAsia="zh-CN"/>
              <w:rPrChange w:id="396" w:author="瞿腊梅" w:date="2022-07-08T14:45:49Z">
                <w:rPr>
                  <w:rFonts w:hint="eastAsia" w:ascii="方正仿宋简体" w:hAnsi="方正仿宋简体" w:eastAsia="方正仿宋简体" w:cs="方正仿宋简体"/>
                  <w:sz w:val="32"/>
                  <w:szCs w:val="32"/>
                  <w:lang w:eastAsia="zh-CN"/>
                </w:rPr>
              </w:rPrChange>
            </w:rPr>
            <w:delText>工种</w:delText>
          </w:r>
        </w:del>
      </w:ins>
      <w:ins w:id="399" w:author="王晓林" w:date="2022-07-07T16:01:02Z">
        <w:del w:id="400" w:author="user01" w:date="2022-07-11T11:42:55Z">
          <w:r>
            <w:rPr>
              <w:rFonts w:hint="eastAsia" w:ascii="Times New Roman" w:hAnsi="Times New Roman" w:eastAsia="方正仿宋简体" w:cs="方正仿宋简体"/>
              <w:sz w:val="32"/>
              <w:szCs w:val="32"/>
              <w:lang w:eastAsia="zh-CN"/>
              <w:rPrChange w:id="401" w:author="瞿腊梅" w:date="2022-07-08T14:45:49Z">
                <w:rPr>
                  <w:rFonts w:hint="eastAsia" w:ascii="方正仿宋简体" w:hAnsi="方正仿宋简体" w:eastAsia="方正仿宋简体" w:cs="方正仿宋简体"/>
                  <w:sz w:val="32"/>
                  <w:szCs w:val="32"/>
                  <w:lang w:eastAsia="zh-CN"/>
                </w:rPr>
              </w:rPrChange>
            </w:rPr>
            <w:delText>）</w:delText>
          </w:r>
        </w:del>
      </w:ins>
      <w:ins w:id="404" w:author="王晓林" w:date="2022-07-07T15:59:59Z">
        <w:del w:id="405" w:author="user01" w:date="2022-07-11T11:42:55Z">
          <w:r>
            <w:rPr>
              <w:rFonts w:hint="eastAsia" w:ascii="Times New Roman" w:hAnsi="Times New Roman" w:eastAsia="方正仿宋简体" w:cs="方正仿宋简体"/>
              <w:sz w:val="32"/>
              <w:szCs w:val="32"/>
              <w:lang w:eastAsia="zh-CN"/>
              <w:rPrChange w:id="406" w:author="瞿腊梅" w:date="2022-07-08T14:45:49Z">
                <w:rPr>
                  <w:rFonts w:hint="eastAsia" w:ascii="方正仿宋简体" w:hAnsi="方正仿宋简体" w:eastAsia="方正仿宋简体" w:cs="方正仿宋简体"/>
                  <w:sz w:val="32"/>
                  <w:szCs w:val="32"/>
                  <w:lang w:eastAsia="zh-CN"/>
                </w:rPr>
              </w:rPrChange>
            </w:rPr>
            <w:delText>培训</w:delText>
          </w:r>
        </w:del>
      </w:ins>
      <w:ins w:id="409" w:author="王晓林" w:date="2022-07-07T16:00:27Z">
        <w:del w:id="410" w:author="user01" w:date="2022-07-11T11:42:55Z">
          <w:r>
            <w:rPr>
              <w:rFonts w:hint="eastAsia" w:ascii="Times New Roman" w:hAnsi="Times New Roman" w:eastAsia="方正仿宋简体" w:cs="方正仿宋简体"/>
              <w:sz w:val="32"/>
              <w:szCs w:val="32"/>
              <w:lang w:eastAsia="zh-CN"/>
              <w:rPrChange w:id="411" w:author="瞿腊梅" w:date="2022-07-08T14:45:49Z">
                <w:rPr>
                  <w:rFonts w:hint="eastAsia" w:ascii="方正仿宋简体" w:hAnsi="方正仿宋简体" w:eastAsia="方正仿宋简体" w:cs="方正仿宋简体"/>
                  <w:sz w:val="32"/>
                  <w:szCs w:val="32"/>
                  <w:lang w:eastAsia="zh-CN"/>
                </w:rPr>
              </w:rPrChange>
            </w:rPr>
            <w:delText>内容</w:delText>
          </w:r>
        </w:del>
      </w:ins>
      <w:del w:id="414" w:author="user01" w:date="2022-07-11T11:42:55Z">
        <w:r>
          <w:rPr>
            <w:rFonts w:hint="eastAsia" w:ascii="Times New Roman" w:hAnsi="Times New Roman" w:eastAsia="方正仿宋简体" w:cs="方正仿宋简体"/>
            <w:sz w:val="32"/>
            <w:szCs w:val="32"/>
            <w:rPrChange w:id="415" w:author="瞿腊梅" w:date="2022-07-08T14:45:49Z">
              <w:rPr>
                <w:rFonts w:hint="eastAsia" w:ascii="方正仿宋简体" w:hAnsi="方正仿宋简体" w:eastAsia="方正仿宋简体" w:cs="方正仿宋简体"/>
                <w:sz w:val="32"/>
                <w:szCs w:val="32"/>
              </w:rPr>
            </w:rPrChange>
          </w:rPr>
          <w:delText>或技术前瞻性</w:delText>
        </w:r>
      </w:del>
      <w:del w:id="417" w:author="user01" w:date="2022-07-11T11:42:55Z">
        <w:r>
          <w:rPr>
            <w:rFonts w:hint="eastAsia" w:ascii="Times New Roman" w:hAnsi="Times New Roman" w:eastAsia="方正仿宋简体" w:cs="方正仿宋简体"/>
            <w:sz w:val="32"/>
            <w:szCs w:val="32"/>
            <w:rPrChange w:id="418" w:author="瞿腊梅" w:date="2022-07-08T14:45:49Z">
              <w:rPr>
                <w:rFonts w:hint="eastAsia" w:ascii="方正仿宋简体" w:hAnsi="方正仿宋简体" w:eastAsia="方正仿宋简体" w:cs="方正仿宋简体"/>
                <w:sz w:val="32"/>
                <w:szCs w:val="32"/>
              </w:rPr>
            </w:rPrChange>
          </w:rPr>
          <w:delText>。课程</w:delText>
        </w:r>
      </w:del>
      <w:ins w:id="420" w:author="王晓林" w:date="2022-07-07T16:02:07Z">
        <w:del w:id="421" w:author="user01" w:date="2022-07-11T11:42:55Z">
          <w:r>
            <w:rPr>
              <w:rFonts w:hint="eastAsia" w:ascii="Times New Roman" w:hAnsi="Times New Roman" w:eastAsia="方正仿宋简体" w:cs="方正仿宋简体"/>
              <w:sz w:val="32"/>
              <w:szCs w:val="32"/>
              <w:lang w:eastAsia="zh-CN"/>
              <w:rPrChange w:id="422" w:author="瞿腊梅" w:date="2022-07-08T14:45:49Z">
                <w:rPr>
                  <w:rFonts w:hint="eastAsia" w:ascii="方正仿宋简体" w:hAnsi="方正仿宋简体" w:eastAsia="方正仿宋简体" w:cs="方正仿宋简体"/>
                  <w:sz w:val="32"/>
                  <w:szCs w:val="32"/>
                  <w:lang w:eastAsia="zh-CN"/>
                </w:rPr>
              </w:rPrChange>
            </w:rPr>
            <w:delText>内容</w:delText>
          </w:r>
        </w:del>
      </w:ins>
      <w:ins w:id="425" w:author="王晓林" w:date="2022-07-07T16:02:08Z">
        <w:del w:id="426" w:author="user01" w:date="2022-07-11T11:42:55Z">
          <w:r>
            <w:rPr>
              <w:rFonts w:hint="eastAsia" w:ascii="Times New Roman" w:hAnsi="Times New Roman" w:eastAsia="方正仿宋简体" w:cs="方正仿宋简体"/>
              <w:sz w:val="32"/>
              <w:szCs w:val="32"/>
              <w:lang w:eastAsia="zh-CN"/>
              <w:rPrChange w:id="427" w:author="瞿腊梅" w:date="2022-07-08T14:45:49Z">
                <w:rPr>
                  <w:rFonts w:hint="eastAsia" w:ascii="方正仿宋简体" w:hAnsi="方正仿宋简体" w:eastAsia="方正仿宋简体" w:cs="方正仿宋简体"/>
                  <w:sz w:val="32"/>
                  <w:szCs w:val="32"/>
                  <w:lang w:eastAsia="zh-CN"/>
                </w:rPr>
              </w:rPrChange>
            </w:rPr>
            <w:delText>中</w:delText>
          </w:r>
        </w:del>
      </w:ins>
      <w:ins w:id="430" w:author="王晓林" w:date="2022-07-06T18:04:27Z">
        <w:del w:id="431" w:author="user01" w:date="2022-07-11T11:42:55Z">
          <w:r>
            <w:rPr>
              <w:rFonts w:hint="eastAsia" w:ascii="Times New Roman" w:hAnsi="Times New Roman" w:eastAsia="方正仿宋简体" w:cs="方正仿宋简体"/>
              <w:sz w:val="32"/>
              <w:szCs w:val="32"/>
              <w:lang w:eastAsia="zh-CN"/>
              <w:rPrChange w:id="432" w:author="瞿腊梅" w:date="2022-07-08T14:45:49Z">
                <w:rPr>
                  <w:rFonts w:hint="eastAsia" w:ascii="方正仿宋简体" w:hAnsi="方正仿宋简体" w:eastAsia="方正仿宋简体" w:cs="方正仿宋简体"/>
                  <w:sz w:val="32"/>
                  <w:szCs w:val="32"/>
                  <w:lang w:eastAsia="zh-CN"/>
                </w:rPr>
              </w:rPrChange>
            </w:rPr>
            <w:delText>应</w:delText>
          </w:r>
        </w:del>
      </w:ins>
      <w:ins w:id="435" w:author="王晓林" w:date="2022-07-06T18:04:10Z">
        <w:del w:id="436" w:author="user01" w:date="2022-07-11T11:42:55Z">
          <w:r>
            <w:rPr>
              <w:rFonts w:hint="eastAsia" w:ascii="Times New Roman" w:hAnsi="Times New Roman" w:eastAsia="方正仿宋简体" w:cs="方正仿宋简体"/>
              <w:sz w:val="32"/>
              <w:szCs w:val="32"/>
              <w:lang w:eastAsia="zh-CN"/>
              <w:rPrChange w:id="437" w:author="瞿腊梅" w:date="2022-07-08T14:45:49Z">
                <w:rPr>
                  <w:rFonts w:hint="eastAsia" w:ascii="方正仿宋简体" w:hAnsi="方正仿宋简体" w:eastAsia="方正仿宋简体" w:cs="方正仿宋简体"/>
                  <w:sz w:val="32"/>
                  <w:szCs w:val="32"/>
                  <w:lang w:eastAsia="zh-CN"/>
                </w:rPr>
              </w:rPrChange>
            </w:rPr>
            <w:delText>具有</w:delText>
          </w:r>
        </w:del>
      </w:ins>
      <w:ins w:id="440" w:author="王晓林" w:date="2022-07-06T18:04:15Z">
        <w:del w:id="441" w:author="user01" w:date="2022-07-11T11:42:55Z">
          <w:r>
            <w:rPr>
              <w:rFonts w:hint="eastAsia" w:ascii="Times New Roman" w:hAnsi="Times New Roman" w:eastAsia="方正仿宋简体" w:cs="方正仿宋简体"/>
              <w:sz w:val="32"/>
              <w:szCs w:val="32"/>
              <w:rPrChange w:id="442" w:author="瞿腊梅" w:date="2022-07-08T14:45:49Z">
                <w:rPr>
                  <w:rFonts w:hint="eastAsia" w:ascii="方正仿宋简体" w:hAnsi="方正仿宋简体" w:eastAsia="方正仿宋简体" w:cs="方正仿宋简体"/>
                  <w:sz w:val="32"/>
                  <w:szCs w:val="32"/>
                </w:rPr>
              </w:rPrChange>
            </w:rPr>
            <w:delText>正确</w:delText>
          </w:r>
        </w:del>
      </w:ins>
      <w:ins w:id="445" w:author="王晓林" w:date="2022-07-06T18:04:17Z">
        <w:del w:id="446" w:author="user01" w:date="2022-07-11T11:42:55Z">
          <w:r>
            <w:rPr>
              <w:rFonts w:hint="eastAsia" w:ascii="Times New Roman" w:hAnsi="Times New Roman" w:eastAsia="方正仿宋简体" w:cs="方正仿宋简体"/>
              <w:sz w:val="32"/>
              <w:szCs w:val="32"/>
              <w:lang w:eastAsia="zh-CN"/>
              <w:rPrChange w:id="447" w:author="瞿腊梅" w:date="2022-07-08T14:45:49Z">
                <w:rPr>
                  <w:rFonts w:hint="eastAsia" w:ascii="方正仿宋简体" w:hAnsi="方正仿宋简体" w:eastAsia="方正仿宋简体" w:cs="方正仿宋简体"/>
                  <w:sz w:val="32"/>
                  <w:szCs w:val="32"/>
                  <w:lang w:eastAsia="zh-CN"/>
                </w:rPr>
              </w:rPrChange>
            </w:rPr>
            <w:delText>的</w:delText>
          </w:r>
        </w:del>
      </w:ins>
      <w:del w:id="450" w:author="user01" w:date="2022-07-11T11:42:55Z">
        <w:r>
          <w:rPr>
            <w:rFonts w:hint="eastAsia" w:ascii="Times New Roman" w:hAnsi="Times New Roman" w:eastAsia="方正仿宋简体" w:cs="方正仿宋简体"/>
            <w:sz w:val="32"/>
            <w:szCs w:val="32"/>
            <w:rPrChange w:id="451" w:author="瞿腊梅" w:date="2022-07-08T14:45:49Z">
              <w:rPr>
                <w:rFonts w:hint="eastAsia" w:ascii="方正仿宋简体" w:hAnsi="方正仿宋简体" w:eastAsia="方正仿宋简体" w:cs="方正仿宋简体"/>
                <w:sz w:val="32"/>
                <w:szCs w:val="32"/>
              </w:rPr>
            </w:rPrChange>
          </w:rPr>
          <w:delText>无违法、违规和敏感内容，</w:delText>
        </w:r>
      </w:del>
      <w:del w:id="453" w:author="user01" w:date="2022-07-11T11:42:55Z">
        <w:r>
          <w:rPr>
            <w:rFonts w:hint="eastAsia" w:ascii="Times New Roman" w:hAnsi="Times New Roman" w:eastAsia="方正仿宋简体" w:cs="方正仿宋简体"/>
            <w:sz w:val="32"/>
            <w:szCs w:val="32"/>
            <w:lang w:eastAsia="zh-CN"/>
            <w:rPrChange w:id="454" w:author="瞿腊梅" w:date="2022-07-08T14:45:49Z">
              <w:rPr>
                <w:rFonts w:hint="eastAsia" w:ascii="方正仿宋简体" w:hAnsi="方正仿宋简体" w:eastAsia="方正仿宋简体" w:cs="方正仿宋简体"/>
                <w:sz w:val="32"/>
                <w:szCs w:val="32"/>
                <w:lang w:eastAsia="zh-CN"/>
              </w:rPr>
            </w:rPrChange>
          </w:rPr>
          <w:delText>政</w:delText>
        </w:r>
      </w:del>
      <w:del w:id="456" w:author="user01" w:date="2022-07-11T11:42:55Z">
        <w:r>
          <w:rPr>
            <w:rFonts w:hint="eastAsia" w:ascii="Times New Roman" w:hAnsi="Times New Roman" w:eastAsia="方正仿宋简体" w:cs="方正仿宋简体"/>
            <w:sz w:val="32"/>
            <w:szCs w:val="32"/>
            <w:rPrChange w:id="457" w:author="瞿腊梅" w:date="2022-07-08T14:45:49Z">
              <w:rPr>
                <w:rFonts w:hint="eastAsia" w:ascii="方正仿宋简体" w:hAnsi="方正仿宋简体" w:eastAsia="方正仿宋简体" w:cs="方正仿宋简体"/>
                <w:sz w:val="32"/>
                <w:szCs w:val="32"/>
              </w:rPr>
            </w:rPrChange>
          </w:rPr>
          <w:delText>治</w:delText>
        </w:r>
      </w:del>
      <w:del w:id="459" w:author="user01" w:date="2022-07-11T11:42:55Z">
        <w:r>
          <w:rPr>
            <w:rFonts w:hint="eastAsia" w:ascii="Times New Roman" w:hAnsi="Times New Roman" w:eastAsia="方正仿宋简体" w:cs="方正仿宋简体"/>
            <w:sz w:val="32"/>
            <w:szCs w:val="32"/>
            <w:rPrChange w:id="460" w:author="瞿腊梅" w:date="2022-07-08T14:45:49Z">
              <w:rPr>
                <w:rFonts w:hint="eastAsia" w:ascii="方正仿宋简体" w:hAnsi="方正仿宋简体" w:eastAsia="方正仿宋简体" w:cs="方正仿宋简体"/>
                <w:sz w:val="32"/>
                <w:szCs w:val="32"/>
              </w:rPr>
            </w:rPrChange>
          </w:rPr>
          <w:delText>方向</w:delText>
        </w:r>
      </w:del>
      <w:ins w:id="462" w:author="王晓林" w:date="2022-07-06T18:04:22Z">
        <w:del w:id="463" w:author="user01" w:date="2022-07-11T11:42:55Z">
          <w:r>
            <w:rPr>
              <w:rFonts w:hint="eastAsia" w:ascii="Times New Roman" w:hAnsi="Times New Roman" w:eastAsia="方正仿宋简体" w:cs="方正仿宋简体"/>
              <w:sz w:val="32"/>
              <w:szCs w:val="32"/>
              <w:lang w:eastAsia="zh-CN"/>
              <w:rPrChange w:id="464" w:author="瞿腊梅" w:date="2022-07-08T14:45:49Z">
                <w:rPr>
                  <w:rFonts w:hint="eastAsia" w:ascii="方正仿宋简体" w:hAnsi="方正仿宋简体" w:eastAsia="方正仿宋简体" w:cs="方正仿宋简体"/>
                  <w:sz w:val="32"/>
                  <w:szCs w:val="32"/>
                  <w:lang w:eastAsia="zh-CN"/>
                </w:rPr>
              </w:rPrChange>
            </w:rPr>
            <w:delText>立场</w:delText>
          </w:r>
        </w:del>
      </w:ins>
      <w:del w:id="467" w:author="user01" w:date="2022-07-11T11:42:55Z">
        <w:r>
          <w:rPr>
            <w:rFonts w:hint="eastAsia" w:ascii="Times New Roman" w:hAnsi="Times New Roman" w:eastAsia="方正仿宋简体" w:cs="方正仿宋简体"/>
            <w:sz w:val="32"/>
            <w:szCs w:val="32"/>
            <w:rPrChange w:id="468" w:author="瞿腊梅" w:date="2022-07-08T14:45:49Z">
              <w:rPr>
                <w:rFonts w:hint="eastAsia" w:ascii="方正仿宋简体" w:hAnsi="方正仿宋简体" w:eastAsia="方正仿宋简体" w:cs="方正仿宋简体"/>
                <w:sz w:val="32"/>
                <w:szCs w:val="32"/>
              </w:rPr>
            </w:rPrChange>
          </w:rPr>
          <w:delText>正确</w:delText>
        </w:r>
      </w:del>
      <w:del w:id="470" w:author="user01" w:date="2022-07-11T11:42:55Z">
        <w:r>
          <w:rPr>
            <w:rFonts w:hint="eastAsia" w:ascii="Times New Roman" w:hAnsi="Times New Roman" w:eastAsia="方正仿宋简体" w:cs="方正仿宋简体"/>
            <w:sz w:val="32"/>
            <w:szCs w:val="32"/>
            <w:rPrChange w:id="471" w:author="瞿腊梅" w:date="2022-07-08T14:45:49Z">
              <w:rPr>
                <w:rFonts w:hint="eastAsia" w:ascii="方正仿宋简体" w:hAnsi="方正仿宋简体" w:eastAsia="方正仿宋简体" w:cs="方正仿宋简体"/>
                <w:sz w:val="32"/>
                <w:szCs w:val="32"/>
              </w:rPr>
            </w:rPrChange>
          </w:rPr>
          <w:delText>，</w:delText>
        </w:r>
      </w:del>
      <w:ins w:id="473" w:author="王晓林" w:date="2022-07-07T16:02:40Z">
        <w:del w:id="474" w:author="user01" w:date="2022-07-11T11:42:55Z">
          <w:r>
            <w:rPr>
              <w:rFonts w:hint="eastAsia" w:ascii="Times New Roman" w:hAnsi="Times New Roman" w:eastAsia="方正仿宋简体" w:cs="方正仿宋简体"/>
              <w:sz w:val="32"/>
              <w:szCs w:val="32"/>
              <w:lang w:eastAsia="zh-CN"/>
              <w:rPrChange w:id="475" w:author="瞿腊梅" w:date="2022-07-08T14:45:49Z">
                <w:rPr>
                  <w:rFonts w:hint="eastAsia" w:ascii="方正仿宋简体" w:hAnsi="方正仿宋简体" w:eastAsia="方正仿宋简体" w:cs="方正仿宋简体"/>
                  <w:sz w:val="32"/>
                  <w:szCs w:val="32"/>
                  <w:lang w:eastAsia="zh-CN"/>
                </w:rPr>
              </w:rPrChange>
            </w:rPr>
            <w:delText>理论</w:delText>
          </w:r>
        </w:del>
      </w:ins>
      <w:ins w:id="478" w:author="王晓林" w:date="2022-07-07T16:02:41Z">
        <w:del w:id="479" w:author="user01" w:date="2022-07-11T11:42:55Z">
          <w:r>
            <w:rPr>
              <w:rFonts w:hint="eastAsia" w:ascii="Times New Roman" w:hAnsi="Times New Roman" w:eastAsia="方正仿宋简体" w:cs="方正仿宋简体"/>
              <w:sz w:val="32"/>
              <w:szCs w:val="32"/>
              <w:lang w:eastAsia="zh-CN"/>
              <w:rPrChange w:id="480" w:author="瞿腊梅" w:date="2022-07-08T14:45:49Z">
                <w:rPr>
                  <w:rFonts w:hint="eastAsia" w:ascii="方正仿宋简体" w:hAnsi="方正仿宋简体" w:eastAsia="方正仿宋简体" w:cs="方正仿宋简体"/>
                  <w:sz w:val="32"/>
                  <w:szCs w:val="32"/>
                  <w:lang w:eastAsia="zh-CN"/>
                </w:rPr>
              </w:rPrChange>
            </w:rPr>
            <w:delText>与</w:delText>
          </w:r>
        </w:del>
      </w:ins>
      <w:ins w:id="483" w:author="王晓林" w:date="2022-07-07T16:02:43Z">
        <w:del w:id="484" w:author="user01" w:date="2022-07-11T11:42:55Z">
          <w:r>
            <w:rPr>
              <w:rFonts w:hint="eastAsia" w:ascii="Times New Roman" w:hAnsi="Times New Roman" w:eastAsia="方正仿宋简体" w:cs="方正仿宋简体"/>
              <w:sz w:val="32"/>
              <w:szCs w:val="32"/>
              <w:lang w:eastAsia="zh-CN"/>
              <w:rPrChange w:id="485" w:author="瞿腊梅" w:date="2022-07-08T14:45:49Z">
                <w:rPr>
                  <w:rFonts w:hint="eastAsia" w:ascii="方正仿宋简体" w:hAnsi="方正仿宋简体" w:eastAsia="方正仿宋简体" w:cs="方正仿宋简体"/>
                  <w:sz w:val="32"/>
                  <w:szCs w:val="32"/>
                  <w:lang w:eastAsia="zh-CN"/>
                </w:rPr>
              </w:rPrChange>
            </w:rPr>
            <w:delText>实</w:delText>
          </w:r>
        </w:del>
      </w:ins>
      <w:ins w:id="488" w:author="王晓林" w:date="2022-07-07T16:02:49Z">
        <w:del w:id="489" w:author="user01" w:date="2022-07-11T11:42:55Z">
          <w:r>
            <w:rPr>
              <w:rFonts w:hint="eastAsia" w:ascii="Times New Roman" w:hAnsi="Times New Roman" w:eastAsia="方正仿宋简体" w:cs="方正仿宋简体"/>
              <w:sz w:val="32"/>
              <w:szCs w:val="32"/>
              <w:lang w:eastAsia="zh-CN"/>
              <w:rPrChange w:id="490" w:author="瞿腊梅" w:date="2022-07-08T14:45:49Z">
                <w:rPr>
                  <w:rFonts w:hint="eastAsia" w:ascii="方正仿宋简体" w:hAnsi="方正仿宋简体" w:eastAsia="方正仿宋简体" w:cs="方正仿宋简体"/>
                  <w:sz w:val="32"/>
                  <w:szCs w:val="32"/>
                  <w:lang w:eastAsia="zh-CN"/>
                </w:rPr>
              </w:rPrChange>
            </w:rPr>
            <w:delText>操</w:delText>
          </w:r>
        </w:del>
      </w:ins>
      <w:ins w:id="493" w:author="王晓林" w:date="2022-07-07T16:02:51Z">
        <w:del w:id="494" w:author="user01" w:date="2022-07-11T11:42:55Z">
          <w:r>
            <w:rPr>
              <w:rFonts w:hint="eastAsia" w:ascii="Times New Roman" w:hAnsi="Times New Roman" w:eastAsia="方正仿宋简体" w:cs="方正仿宋简体"/>
              <w:sz w:val="32"/>
              <w:szCs w:val="32"/>
              <w:lang w:eastAsia="zh-CN"/>
              <w:rPrChange w:id="495" w:author="瞿腊梅" w:date="2022-07-08T14:45:49Z">
                <w:rPr>
                  <w:rFonts w:hint="eastAsia" w:ascii="方正仿宋简体" w:hAnsi="方正仿宋简体" w:eastAsia="方正仿宋简体" w:cs="方正仿宋简体"/>
                  <w:sz w:val="32"/>
                  <w:szCs w:val="32"/>
                  <w:lang w:eastAsia="zh-CN"/>
                </w:rPr>
              </w:rPrChange>
            </w:rPr>
            <w:delText>相</w:delText>
          </w:r>
        </w:del>
      </w:ins>
      <w:ins w:id="498" w:author="王晓林" w:date="2022-07-07T16:02:52Z">
        <w:del w:id="499" w:author="user01" w:date="2022-07-11T11:42:55Z">
          <w:r>
            <w:rPr>
              <w:rFonts w:hint="eastAsia" w:ascii="Times New Roman" w:hAnsi="Times New Roman" w:eastAsia="方正仿宋简体" w:cs="方正仿宋简体"/>
              <w:sz w:val="32"/>
              <w:szCs w:val="32"/>
              <w:lang w:eastAsia="zh-CN"/>
              <w:rPrChange w:id="500" w:author="瞿腊梅" w:date="2022-07-08T14:45:49Z">
                <w:rPr>
                  <w:rFonts w:hint="eastAsia" w:ascii="方正仿宋简体" w:hAnsi="方正仿宋简体" w:eastAsia="方正仿宋简体" w:cs="方正仿宋简体"/>
                  <w:sz w:val="32"/>
                  <w:szCs w:val="32"/>
                  <w:lang w:eastAsia="zh-CN"/>
                </w:rPr>
              </w:rPrChange>
            </w:rPr>
            <w:delText>结合</w:delText>
          </w:r>
        </w:del>
      </w:ins>
      <w:ins w:id="503" w:author="王晓林" w:date="2022-07-07T16:02:53Z">
        <w:del w:id="504" w:author="user01" w:date="2022-07-11T11:42:55Z">
          <w:r>
            <w:rPr>
              <w:rFonts w:hint="eastAsia" w:ascii="Times New Roman" w:hAnsi="Times New Roman" w:eastAsia="方正仿宋简体" w:cs="方正仿宋简体"/>
              <w:sz w:val="32"/>
              <w:szCs w:val="32"/>
              <w:lang w:eastAsia="zh-CN"/>
              <w:rPrChange w:id="505" w:author="瞿腊梅" w:date="2022-07-08T14:45:49Z">
                <w:rPr>
                  <w:rFonts w:hint="eastAsia" w:ascii="方正仿宋简体" w:hAnsi="方正仿宋简体" w:eastAsia="方正仿宋简体" w:cs="方正仿宋简体"/>
                  <w:sz w:val="32"/>
                  <w:szCs w:val="32"/>
                  <w:lang w:eastAsia="zh-CN"/>
                </w:rPr>
              </w:rPrChange>
            </w:rPr>
            <w:delText>，</w:delText>
          </w:r>
        </w:del>
      </w:ins>
      <w:ins w:id="508" w:author="王晓林" w:date="2022-07-07T16:03:18Z">
        <w:del w:id="509" w:author="user01" w:date="2022-07-11T11:42:55Z">
          <w:r>
            <w:rPr>
              <w:rFonts w:hint="eastAsia" w:ascii="Times New Roman" w:hAnsi="Times New Roman" w:eastAsia="方正仿宋简体" w:cs="方正仿宋简体"/>
              <w:sz w:val="32"/>
              <w:szCs w:val="32"/>
              <w:lang w:eastAsia="zh-CN"/>
              <w:rPrChange w:id="510" w:author="瞿腊梅" w:date="2022-07-08T14:45:49Z">
                <w:rPr>
                  <w:rFonts w:hint="eastAsia" w:ascii="方正仿宋简体" w:hAnsi="方正仿宋简体" w:eastAsia="方正仿宋简体" w:cs="方正仿宋简体"/>
                  <w:sz w:val="32"/>
                  <w:szCs w:val="32"/>
                  <w:lang w:eastAsia="zh-CN"/>
                </w:rPr>
              </w:rPrChange>
            </w:rPr>
            <w:delText>通俗</w:delText>
          </w:r>
        </w:del>
      </w:ins>
      <w:ins w:id="513" w:author="王晓林" w:date="2022-07-07T16:03:21Z">
        <w:del w:id="514" w:author="user01" w:date="2022-07-11T11:42:55Z">
          <w:r>
            <w:rPr>
              <w:rFonts w:hint="eastAsia" w:ascii="Times New Roman" w:hAnsi="Times New Roman" w:eastAsia="方正仿宋简体" w:cs="方正仿宋简体"/>
              <w:sz w:val="32"/>
              <w:szCs w:val="32"/>
              <w:lang w:eastAsia="zh-CN"/>
              <w:rPrChange w:id="515" w:author="瞿腊梅" w:date="2022-07-08T14:45:49Z">
                <w:rPr>
                  <w:rFonts w:hint="eastAsia" w:ascii="方正仿宋简体" w:hAnsi="方正仿宋简体" w:eastAsia="方正仿宋简体" w:cs="方正仿宋简体"/>
                  <w:sz w:val="32"/>
                  <w:szCs w:val="32"/>
                  <w:lang w:eastAsia="zh-CN"/>
                </w:rPr>
              </w:rPrChange>
            </w:rPr>
            <w:delText>易</w:delText>
          </w:r>
        </w:del>
      </w:ins>
      <w:ins w:id="518" w:author="王晓林" w:date="2022-07-07T16:03:24Z">
        <w:del w:id="519" w:author="user01" w:date="2022-07-11T11:42:55Z">
          <w:r>
            <w:rPr>
              <w:rFonts w:hint="eastAsia" w:ascii="Times New Roman" w:hAnsi="Times New Roman" w:eastAsia="方正仿宋简体" w:cs="方正仿宋简体"/>
              <w:sz w:val="32"/>
              <w:szCs w:val="32"/>
              <w:lang w:eastAsia="zh-CN"/>
              <w:rPrChange w:id="520" w:author="瞿腊梅" w:date="2022-07-08T14:45:49Z">
                <w:rPr>
                  <w:rFonts w:hint="eastAsia" w:ascii="方正仿宋简体" w:hAnsi="方正仿宋简体" w:eastAsia="方正仿宋简体" w:cs="方正仿宋简体"/>
                  <w:sz w:val="32"/>
                  <w:szCs w:val="32"/>
                  <w:lang w:eastAsia="zh-CN"/>
                </w:rPr>
              </w:rPrChange>
            </w:rPr>
            <w:delText>懂</w:delText>
          </w:r>
        </w:del>
      </w:ins>
      <w:ins w:id="523" w:author="王晓林" w:date="2022-07-07T16:03:25Z">
        <w:del w:id="524" w:author="user01" w:date="2022-07-11T11:42:55Z">
          <w:r>
            <w:rPr>
              <w:rFonts w:hint="eastAsia" w:ascii="Times New Roman" w:hAnsi="Times New Roman" w:eastAsia="方正仿宋简体" w:cs="方正仿宋简体"/>
              <w:sz w:val="32"/>
              <w:szCs w:val="32"/>
              <w:lang w:eastAsia="zh-CN"/>
              <w:rPrChange w:id="525" w:author="瞿腊梅" w:date="2022-07-08T14:45:49Z">
                <w:rPr>
                  <w:rFonts w:hint="eastAsia" w:ascii="方正仿宋简体" w:hAnsi="方正仿宋简体" w:eastAsia="方正仿宋简体" w:cs="方正仿宋简体"/>
                  <w:sz w:val="32"/>
                  <w:szCs w:val="32"/>
                  <w:lang w:eastAsia="zh-CN"/>
                </w:rPr>
              </w:rPrChange>
            </w:rPr>
            <w:delText>，</w:delText>
          </w:r>
        </w:del>
      </w:ins>
      <w:ins w:id="528" w:author="王晓林" w:date="2022-07-07T16:03:40Z">
        <w:del w:id="529" w:author="user01" w:date="2022-07-11T11:42:55Z">
          <w:r>
            <w:rPr>
              <w:rFonts w:hint="eastAsia" w:ascii="Times New Roman" w:hAnsi="Times New Roman" w:eastAsia="方正仿宋简体" w:cs="方正仿宋简体"/>
              <w:sz w:val="32"/>
              <w:szCs w:val="32"/>
              <w:lang w:eastAsia="zh-CN"/>
              <w:rPrChange w:id="530" w:author="瞿腊梅" w:date="2022-07-08T14:45:49Z">
                <w:rPr>
                  <w:rFonts w:hint="eastAsia" w:ascii="方正仿宋简体" w:hAnsi="方正仿宋简体" w:eastAsia="方正仿宋简体" w:cs="方正仿宋简体"/>
                  <w:sz w:val="32"/>
                  <w:szCs w:val="32"/>
                  <w:lang w:eastAsia="zh-CN"/>
                </w:rPr>
              </w:rPrChange>
            </w:rPr>
            <w:delText>解读</w:delText>
          </w:r>
        </w:del>
      </w:ins>
      <w:ins w:id="533" w:author="王晓林" w:date="2022-07-07T16:03:42Z">
        <w:del w:id="534" w:author="user01" w:date="2022-07-11T11:42:55Z">
          <w:r>
            <w:rPr>
              <w:rFonts w:hint="eastAsia" w:ascii="Times New Roman" w:hAnsi="Times New Roman" w:eastAsia="方正仿宋简体" w:cs="方正仿宋简体"/>
              <w:sz w:val="32"/>
              <w:szCs w:val="32"/>
              <w:lang w:eastAsia="zh-CN"/>
              <w:rPrChange w:id="535" w:author="瞿腊梅" w:date="2022-07-08T14:45:49Z">
                <w:rPr>
                  <w:rFonts w:hint="eastAsia" w:ascii="方正仿宋简体" w:hAnsi="方正仿宋简体" w:eastAsia="方正仿宋简体" w:cs="方正仿宋简体"/>
                  <w:sz w:val="32"/>
                  <w:szCs w:val="32"/>
                  <w:lang w:eastAsia="zh-CN"/>
                </w:rPr>
              </w:rPrChange>
            </w:rPr>
            <w:delText>准确</w:delText>
          </w:r>
        </w:del>
      </w:ins>
      <w:ins w:id="538" w:author="王晓林" w:date="2022-07-07T16:03:43Z">
        <w:del w:id="539" w:author="user01" w:date="2022-07-11T11:42:55Z">
          <w:r>
            <w:rPr>
              <w:rFonts w:hint="eastAsia" w:ascii="Times New Roman" w:hAnsi="Times New Roman" w:eastAsia="方正仿宋简体" w:cs="方正仿宋简体"/>
              <w:sz w:val="32"/>
              <w:szCs w:val="32"/>
              <w:lang w:eastAsia="zh-CN"/>
              <w:rPrChange w:id="540" w:author="瞿腊梅" w:date="2022-07-08T14:45:49Z">
                <w:rPr>
                  <w:rFonts w:hint="eastAsia" w:ascii="方正仿宋简体" w:hAnsi="方正仿宋简体" w:eastAsia="方正仿宋简体" w:cs="方正仿宋简体"/>
                  <w:sz w:val="32"/>
                  <w:szCs w:val="32"/>
                  <w:lang w:eastAsia="zh-CN"/>
                </w:rPr>
              </w:rPrChange>
            </w:rPr>
            <w:delText>，</w:delText>
          </w:r>
        </w:del>
      </w:ins>
      <w:ins w:id="543" w:author="王晓林" w:date="2022-07-06T17:54:16Z">
        <w:del w:id="544" w:author="user01" w:date="2022-07-11T11:42:55Z">
          <w:r>
            <w:rPr>
              <w:rFonts w:hint="eastAsia" w:ascii="Times New Roman" w:hAnsi="Times New Roman" w:eastAsia="方正仿宋简体" w:cs="方正仿宋简体"/>
              <w:sz w:val="32"/>
              <w:szCs w:val="32"/>
              <w:rPrChange w:id="545" w:author="瞿腊梅" w:date="2022-07-08T14:45:49Z">
                <w:rPr>
                  <w:rFonts w:hint="eastAsia" w:ascii="方正仿宋简体" w:hAnsi="方正仿宋简体" w:eastAsia="方正仿宋简体" w:cs="方正仿宋简体"/>
                  <w:sz w:val="32"/>
                  <w:szCs w:val="32"/>
                </w:rPr>
              </w:rPrChange>
            </w:rPr>
            <w:delText>无违法、违规内容</w:delText>
          </w:r>
        </w:del>
      </w:ins>
      <w:ins w:id="548" w:author="王晓林" w:date="2022-07-06T18:05:10Z">
        <w:del w:id="549" w:author="user01" w:date="2022-07-11T11:42:55Z">
          <w:r>
            <w:rPr>
              <w:rFonts w:hint="eastAsia" w:ascii="Times New Roman" w:hAnsi="Times New Roman" w:eastAsia="方正仿宋简体" w:cs="方正仿宋简体"/>
              <w:sz w:val="32"/>
              <w:szCs w:val="32"/>
              <w:lang w:eastAsia="zh-CN"/>
              <w:rPrChange w:id="550" w:author="瞿腊梅" w:date="2022-07-08T14:45:49Z">
                <w:rPr>
                  <w:rFonts w:hint="eastAsia" w:ascii="方正仿宋简体" w:hAnsi="方正仿宋简体" w:eastAsia="方正仿宋简体" w:cs="方正仿宋简体"/>
                  <w:sz w:val="32"/>
                  <w:szCs w:val="32"/>
                  <w:lang w:eastAsia="zh-CN"/>
                </w:rPr>
              </w:rPrChange>
            </w:rPr>
            <w:delText>。</w:delText>
          </w:r>
        </w:del>
      </w:ins>
      <w:del w:id="553" w:author="user01" w:date="2022-07-11T11:42:55Z">
        <w:r>
          <w:rPr>
            <w:rFonts w:hint="eastAsia" w:ascii="Times New Roman" w:hAnsi="Times New Roman" w:eastAsia="方正仿宋简体" w:cs="方正仿宋简体"/>
            <w:sz w:val="32"/>
            <w:szCs w:val="32"/>
            <w:rPrChange w:id="554" w:author="瞿腊梅" w:date="2022-07-08T14:45:49Z">
              <w:rPr>
                <w:rFonts w:hint="eastAsia" w:ascii="方正仿宋简体" w:hAnsi="方正仿宋简体" w:eastAsia="方正仿宋简体" w:cs="方正仿宋简体"/>
                <w:sz w:val="32"/>
                <w:szCs w:val="32"/>
              </w:rPr>
            </w:rPrChange>
          </w:rPr>
          <w:delText>并应承诺没有抄袭、盗用等</w:delText>
        </w:r>
      </w:del>
      <w:ins w:id="556" w:author="王晓林" w:date="2022-07-06T18:06:10Z">
        <w:del w:id="557" w:author="user01" w:date="2022-07-11T11:42:55Z">
          <w:r>
            <w:rPr>
              <w:rFonts w:hint="eastAsia" w:ascii="Times New Roman" w:hAnsi="Times New Roman" w:eastAsia="方正仿宋简体" w:cs="方正仿宋简体"/>
              <w:sz w:val="32"/>
              <w:szCs w:val="32"/>
              <w:lang w:eastAsia="zh-CN"/>
              <w:rPrChange w:id="558" w:author="瞿腊梅" w:date="2022-07-08T14:45:49Z">
                <w:rPr>
                  <w:rFonts w:hint="eastAsia" w:ascii="方正仿宋简体" w:hAnsi="方正仿宋简体" w:eastAsia="方正仿宋简体" w:cs="方正仿宋简体"/>
                  <w:sz w:val="32"/>
                  <w:szCs w:val="32"/>
                  <w:lang w:eastAsia="zh-CN"/>
                </w:rPr>
              </w:rPrChange>
            </w:rPr>
            <w:delText>课程</w:delText>
          </w:r>
        </w:del>
      </w:ins>
      <w:ins w:id="561" w:author="王晓林" w:date="2022-07-06T18:06:11Z">
        <w:del w:id="562" w:author="user01" w:date="2022-07-11T11:42:55Z">
          <w:r>
            <w:rPr>
              <w:rFonts w:hint="eastAsia" w:ascii="Times New Roman" w:hAnsi="Times New Roman" w:eastAsia="方正仿宋简体" w:cs="方正仿宋简体"/>
              <w:sz w:val="32"/>
              <w:szCs w:val="32"/>
              <w:lang w:eastAsia="zh-CN"/>
              <w:rPrChange w:id="563" w:author="瞿腊梅" w:date="2022-07-08T14:45:49Z">
                <w:rPr>
                  <w:rFonts w:hint="eastAsia" w:ascii="方正仿宋简体" w:hAnsi="方正仿宋简体" w:eastAsia="方正仿宋简体" w:cs="方正仿宋简体"/>
                  <w:sz w:val="32"/>
                  <w:szCs w:val="32"/>
                  <w:lang w:eastAsia="zh-CN"/>
                </w:rPr>
              </w:rPrChange>
            </w:rPr>
            <w:delText>内容</w:delText>
          </w:r>
        </w:del>
      </w:ins>
      <w:ins w:id="566" w:author="王晓林" w:date="2022-07-07T16:15:55Z">
        <w:del w:id="567" w:author="user01" w:date="2022-07-11T11:42:55Z">
          <w:r>
            <w:rPr>
              <w:rFonts w:hint="eastAsia" w:ascii="Times New Roman" w:hAnsi="Times New Roman" w:eastAsia="方正仿宋简体" w:cs="方正仿宋简体"/>
              <w:sz w:val="32"/>
              <w:szCs w:val="32"/>
              <w:lang w:eastAsia="zh-CN"/>
              <w:rPrChange w:id="568" w:author="瞿腊梅" w:date="2022-07-08T14:45:49Z">
                <w:rPr>
                  <w:rFonts w:hint="eastAsia" w:ascii="方正仿宋简体" w:hAnsi="方正仿宋简体" w:eastAsia="方正仿宋简体" w:cs="方正仿宋简体"/>
                  <w:sz w:val="32"/>
                  <w:szCs w:val="32"/>
                  <w:lang w:eastAsia="zh-CN"/>
                </w:rPr>
              </w:rPrChange>
            </w:rPr>
            <w:delText>不得</w:delText>
          </w:r>
        </w:del>
      </w:ins>
      <w:del w:id="571" w:author="user01" w:date="2022-07-11T11:42:55Z">
        <w:r>
          <w:rPr>
            <w:rFonts w:hint="eastAsia" w:ascii="Times New Roman" w:hAnsi="Times New Roman" w:eastAsia="方正仿宋简体" w:cs="方正仿宋简体"/>
            <w:sz w:val="32"/>
            <w:szCs w:val="32"/>
            <w:rPrChange w:id="572" w:author="瞿腊梅" w:date="2022-07-08T14:45:49Z">
              <w:rPr>
                <w:rFonts w:hint="eastAsia" w:ascii="方正仿宋简体" w:hAnsi="方正仿宋简体" w:eastAsia="方正仿宋简体" w:cs="方正仿宋简体"/>
                <w:sz w:val="32"/>
                <w:szCs w:val="32"/>
              </w:rPr>
            </w:rPrChange>
          </w:rPr>
          <w:delText>侵</w:delText>
        </w:r>
      </w:del>
      <w:del w:id="574" w:author="user01" w:date="2022-07-11T11:42:55Z">
        <w:r>
          <w:rPr>
            <w:rFonts w:hint="eastAsia" w:ascii="Times New Roman" w:hAnsi="Times New Roman" w:eastAsia="方正仿宋简体" w:cs="方正仿宋简体"/>
            <w:sz w:val="32"/>
            <w:szCs w:val="32"/>
            <w:rPrChange w:id="575" w:author="瞿腊梅" w:date="2022-07-08T14:45:49Z">
              <w:rPr>
                <w:rFonts w:hint="eastAsia" w:ascii="方正仿宋简体" w:hAnsi="方正仿宋简体" w:eastAsia="方正仿宋简体" w:cs="方正仿宋简体"/>
                <w:sz w:val="32"/>
                <w:szCs w:val="32"/>
              </w:rPr>
            </w:rPrChange>
          </w:rPr>
          <w:delText>犯</w:delText>
        </w:r>
      </w:del>
      <w:ins w:id="577" w:author="王晓林" w:date="2022-07-07T16:16:38Z">
        <w:del w:id="578" w:author="user01" w:date="2022-07-11T11:42:55Z">
          <w:r>
            <w:rPr>
              <w:rFonts w:hint="eastAsia" w:ascii="Times New Roman" w:hAnsi="Times New Roman" w:eastAsia="方正仿宋简体" w:cs="方正仿宋简体"/>
              <w:sz w:val="32"/>
              <w:szCs w:val="32"/>
              <w:lang w:eastAsia="zh-CN"/>
              <w:rPrChange w:id="579" w:author="瞿腊梅" w:date="2022-07-08T14:45:49Z">
                <w:rPr>
                  <w:rFonts w:hint="eastAsia" w:ascii="方正仿宋简体" w:hAnsi="方正仿宋简体" w:eastAsia="方正仿宋简体" w:cs="方正仿宋简体"/>
                  <w:sz w:val="32"/>
                  <w:szCs w:val="32"/>
                  <w:lang w:eastAsia="zh-CN"/>
                </w:rPr>
              </w:rPrChange>
            </w:rPr>
            <w:delText>权</w:delText>
          </w:r>
        </w:del>
      </w:ins>
      <w:ins w:id="582" w:author="王晓林" w:date="2022-07-07T16:16:43Z">
        <w:del w:id="583" w:author="user01" w:date="2022-07-11T11:42:55Z">
          <w:r>
            <w:rPr>
              <w:rFonts w:hint="eastAsia" w:ascii="Times New Roman" w:hAnsi="Times New Roman" w:eastAsia="方正仿宋简体" w:cs="方正仿宋简体"/>
              <w:sz w:val="32"/>
              <w:szCs w:val="32"/>
              <w:lang w:eastAsia="zh-CN"/>
              <w:rPrChange w:id="584" w:author="瞿腊梅" w:date="2022-07-08T14:45:49Z">
                <w:rPr>
                  <w:rFonts w:hint="eastAsia" w:ascii="方正仿宋简体" w:hAnsi="方正仿宋简体" w:eastAsia="方正仿宋简体" w:cs="方正仿宋简体"/>
                  <w:sz w:val="32"/>
                  <w:szCs w:val="32"/>
                  <w:lang w:eastAsia="zh-CN"/>
                </w:rPr>
              </w:rPrChange>
            </w:rPr>
            <w:delText>和</w:delText>
          </w:r>
        </w:del>
      </w:ins>
      <w:ins w:id="587" w:author="王晓林" w:date="2022-07-07T16:16:47Z">
        <w:del w:id="588" w:author="user01" w:date="2022-07-11T11:42:55Z">
          <w:r>
            <w:rPr>
              <w:rFonts w:hint="eastAsia" w:ascii="Times New Roman" w:hAnsi="Times New Roman" w:eastAsia="方正仿宋简体" w:cs="方正仿宋简体"/>
              <w:sz w:val="32"/>
              <w:szCs w:val="32"/>
              <w:lang w:eastAsia="zh-CN"/>
              <w:rPrChange w:id="589" w:author="瞿腊梅" w:date="2022-07-08T14:45:49Z">
                <w:rPr>
                  <w:rFonts w:hint="eastAsia" w:ascii="方正仿宋简体" w:hAnsi="方正仿宋简体" w:eastAsia="方正仿宋简体" w:cs="方正仿宋简体"/>
                  <w:sz w:val="32"/>
                  <w:szCs w:val="32"/>
                  <w:lang w:eastAsia="zh-CN"/>
                </w:rPr>
              </w:rPrChange>
            </w:rPr>
            <w:delText>抄袭</w:delText>
          </w:r>
        </w:del>
      </w:ins>
      <w:del w:id="592" w:author="user01" w:date="2022-07-11T11:42:55Z">
        <w:r>
          <w:rPr>
            <w:rFonts w:hint="eastAsia" w:ascii="Times New Roman" w:hAnsi="Times New Roman" w:eastAsia="方正仿宋简体" w:cs="方正仿宋简体"/>
            <w:sz w:val="32"/>
            <w:szCs w:val="32"/>
            <w:rPrChange w:id="593" w:author="瞿腊梅" w:date="2022-07-08T14:45:49Z">
              <w:rPr>
                <w:rFonts w:hint="eastAsia" w:ascii="方正仿宋简体" w:hAnsi="方正仿宋简体" w:eastAsia="方正仿宋简体" w:cs="方正仿宋简体"/>
                <w:sz w:val="32"/>
                <w:szCs w:val="32"/>
              </w:rPr>
            </w:rPrChange>
          </w:rPr>
          <w:delText>第三方权利情况。</w:delText>
        </w:r>
      </w:del>
      <w:ins w:id="595" w:author="王晓林" w:date="2022-07-06T18:06:16Z">
        <w:del w:id="596" w:author="user01" w:date="2022-07-11T11:42:55Z">
          <w:r>
            <w:rPr>
              <w:rFonts w:hint="eastAsia" w:ascii="Times New Roman" w:hAnsi="Times New Roman" w:eastAsia="方正仿宋简体" w:cs="方正仿宋简体"/>
              <w:sz w:val="32"/>
              <w:szCs w:val="32"/>
              <w:lang w:eastAsia="zh-CN"/>
              <w:rPrChange w:id="597" w:author="瞿腊梅" w:date="2022-07-08T14:45:49Z">
                <w:rPr>
                  <w:rFonts w:hint="eastAsia" w:ascii="方正仿宋简体" w:hAnsi="方正仿宋简体" w:eastAsia="方正仿宋简体" w:cs="方正仿宋简体"/>
                  <w:sz w:val="32"/>
                  <w:szCs w:val="32"/>
                  <w:lang w:eastAsia="zh-CN"/>
                </w:rPr>
              </w:rPrChange>
            </w:rPr>
            <w:delText>，</w:delText>
          </w:r>
        </w:del>
      </w:ins>
      <w:ins w:id="600" w:author="王晓林" w:date="2022-07-07T16:18:08Z">
        <w:del w:id="601" w:author="user01" w:date="2022-07-11T11:42:55Z">
          <w:r>
            <w:rPr>
              <w:rFonts w:hint="eastAsia" w:ascii="Times New Roman" w:hAnsi="Times New Roman" w:eastAsia="方正仿宋简体" w:cs="方正仿宋简体"/>
              <w:sz w:val="32"/>
              <w:szCs w:val="32"/>
              <w:lang w:eastAsia="zh-CN"/>
              <w:rPrChange w:id="602" w:author="瞿腊梅" w:date="2022-07-08T14:45:49Z">
                <w:rPr>
                  <w:rFonts w:hint="eastAsia" w:ascii="方正仿宋简体" w:hAnsi="方正仿宋简体" w:eastAsia="方正仿宋简体" w:cs="方正仿宋简体"/>
                  <w:sz w:val="32"/>
                  <w:szCs w:val="32"/>
                  <w:lang w:eastAsia="zh-CN"/>
                </w:rPr>
              </w:rPrChange>
            </w:rPr>
            <w:delText>由</w:delText>
          </w:r>
        </w:del>
      </w:ins>
      <w:ins w:id="605" w:author="王晓林" w:date="2022-07-07T16:18:10Z">
        <w:del w:id="606" w:author="user01" w:date="2022-07-11T11:42:55Z">
          <w:r>
            <w:rPr>
              <w:rFonts w:hint="eastAsia" w:ascii="Times New Roman" w:hAnsi="Times New Roman" w:eastAsia="方正仿宋简体" w:cs="方正仿宋简体"/>
              <w:sz w:val="32"/>
              <w:szCs w:val="32"/>
              <w:lang w:eastAsia="zh-CN"/>
              <w:rPrChange w:id="607" w:author="瞿腊梅" w:date="2022-07-08T14:45:49Z">
                <w:rPr>
                  <w:rFonts w:hint="eastAsia" w:ascii="方正仿宋简体" w:hAnsi="方正仿宋简体" w:eastAsia="方正仿宋简体" w:cs="方正仿宋简体"/>
                  <w:sz w:val="32"/>
                  <w:szCs w:val="32"/>
                  <w:lang w:eastAsia="zh-CN"/>
                </w:rPr>
              </w:rPrChange>
            </w:rPr>
            <w:delText>此</w:delText>
          </w:r>
        </w:del>
      </w:ins>
      <w:ins w:id="610" w:author="王晓林" w:date="2022-07-07T16:18:14Z">
        <w:del w:id="611" w:author="user01" w:date="2022-07-11T11:42:55Z">
          <w:r>
            <w:rPr>
              <w:rFonts w:hint="eastAsia" w:ascii="Times New Roman" w:hAnsi="Times New Roman" w:eastAsia="方正仿宋简体" w:cs="方正仿宋简体"/>
              <w:sz w:val="32"/>
              <w:szCs w:val="32"/>
              <w:lang w:eastAsia="zh-CN"/>
              <w:rPrChange w:id="612" w:author="瞿腊梅" w:date="2022-07-08T14:45:49Z">
                <w:rPr>
                  <w:rFonts w:hint="eastAsia" w:ascii="方正仿宋简体" w:hAnsi="方正仿宋简体" w:eastAsia="方正仿宋简体" w:cs="方正仿宋简体"/>
                  <w:sz w:val="32"/>
                  <w:szCs w:val="32"/>
                  <w:lang w:eastAsia="zh-CN"/>
                </w:rPr>
              </w:rPrChange>
            </w:rPr>
            <w:delText>引起</w:delText>
          </w:r>
        </w:del>
      </w:ins>
      <w:ins w:id="615" w:author="王晓林" w:date="2022-07-07T16:18:16Z">
        <w:del w:id="616" w:author="user01" w:date="2022-07-11T11:42:55Z">
          <w:r>
            <w:rPr>
              <w:rFonts w:hint="eastAsia" w:ascii="Times New Roman" w:hAnsi="Times New Roman" w:eastAsia="方正仿宋简体" w:cs="方正仿宋简体"/>
              <w:sz w:val="32"/>
              <w:szCs w:val="32"/>
              <w:lang w:eastAsia="zh-CN"/>
              <w:rPrChange w:id="617" w:author="瞿腊梅" w:date="2022-07-08T14:45:49Z">
                <w:rPr>
                  <w:rFonts w:hint="eastAsia" w:ascii="方正仿宋简体" w:hAnsi="方正仿宋简体" w:eastAsia="方正仿宋简体" w:cs="方正仿宋简体"/>
                  <w:sz w:val="32"/>
                  <w:szCs w:val="32"/>
                  <w:lang w:eastAsia="zh-CN"/>
                </w:rPr>
              </w:rPrChange>
            </w:rPr>
            <w:delText>的</w:delText>
          </w:r>
        </w:del>
      </w:ins>
      <w:del w:id="620" w:author="user01" w:date="2022-07-11T11:42:55Z">
        <w:r>
          <w:rPr>
            <w:rFonts w:hint="eastAsia" w:ascii="Times New Roman" w:hAnsi="Times New Roman" w:eastAsia="方正仿宋简体" w:cs="方正仿宋简体"/>
            <w:sz w:val="32"/>
            <w:szCs w:val="32"/>
            <w:rPrChange w:id="621" w:author="瞿腊梅" w:date="2022-07-08T14:45:49Z">
              <w:rPr>
                <w:rFonts w:hint="eastAsia" w:ascii="方正仿宋简体" w:hAnsi="方正仿宋简体" w:eastAsia="方正仿宋简体" w:cs="方正仿宋简体"/>
                <w:sz w:val="32"/>
                <w:szCs w:val="32"/>
              </w:rPr>
            </w:rPrChange>
          </w:rPr>
          <w:delText>如因</w:delText>
        </w:r>
      </w:del>
      <w:del w:id="623" w:author="user01" w:date="2022-07-11T11:42:55Z">
        <w:r>
          <w:rPr>
            <w:rFonts w:hint="eastAsia" w:ascii="Times New Roman" w:hAnsi="Times New Roman" w:eastAsia="方正仿宋简体" w:cs="方正仿宋简体"/>
            <w:sz w:val="32"/>
            <w:szCs w:val="32"/>
            <w:rPrChange w:id="624" w:author="瞿腊梅" w:date="2022-07-08T14:45:49Z">
              <w:rPr>
                <w:rFonts w:hint="eastAsia" w:ascii="方正仿宋简体" w:hAnsi="方正仿宋简体" w:eastAsia="方正仿宋简体" w:cs="方正仿宋简体"/>
                <w:sz w:val="32"/>
                <w:szCs w:val="32"/>
              </w:rPr>
            </w:rPrChange>
          </w:rPr>
          <w:delText>此引起</w:delText>
        </w:r>
      </w:del>
      <w:del w:id="626" w:author="user01" w:date="2022-07-11T11:42:55Z">
        <w:r>
          <w:rPr>
            <w:rFonts w:hint="eastAsia" w:ascii="Times New Roman" w:hAnsi="Times New Roman" w:eastAsia="方正仿宋简体" w:cs="方正仿宋简体"/>
            <w:sz w:val="32"/>
            <w:szCs w:val="32"/>
            <w:rPrChange w:id="627" w:author="瞿腊梅" w:date="2022-07-08T14:45:49Z">
              <w:rPr>
                <w:rFonts w:hint="eastAsia" w:ascii="方正仿宋简体" w:hAnsi="方正仿宋简体" w:eastAsia="方正仿宋简体" w:cs="方正仿宋简体"/>
                <w:sz w:val="32"/>
                <w:szCs w:val="32"/>
              </w:rPr>
            </w:rPrChange>
          </w:rPr>
          <w:delText>任</w:delText>
        </w:r>
      </w:del>
      <w:del w:id="629" w:author="user01" w:date="2022-07-11T11:42:55Z">
        <w:r>
          <w:rPr>
            <w:rFonts w:hint="eastAsia" w:ascii="Times New Roman" w:hAnsi="Times New Roman" w:eastAsia="方正仿宋简体" w:cs="方正仿宋简体"/>
            <w:sz w:val="32"/>
            <w:szCs w:val="32"/>
            <w:rPrChange w:id="630" w:author="瞿腊梅" w:date="2022-07-08T14:45:49Z">
              <w:rPr>
                <w:rFonts w:hint="eastAsia" w:ascii="方正仿宋简体" w:hAnsi="方正仿宋简体" w:eastAsia="方正仿宋简体" w:cs="方正仿宋简体"/>
                <w:sz w:val="32"/>
                <w:szCs w:val="32"/>
              </w:rPr>
            </w:rPrChange>
          </w:rPr>
          <w:delText>何相关</w:delText>
        </w:r>
      </w:del>
      <w:del w:id="632" w:author="user01" w:date="2022-07-11T11:42:55Z">
        <w:r>
          <w:rPr>
            <w:rFonts w:hint="eastAsia" w:ascii="Times New Roman" w:hAnsi="Times New Roman" w:eastAsia="方正仿宋简体" w:cs="方正仿宋简体"/>
            <w:sz w:val="32"/>
            <w:szCs w:val="32"/>
            <w:rPrChange w:id="633" w:author="瞿腊梅" w:date="2022-07-08T14:45:49Z">
              <w:rPr>
                <w:rFonts w:hint="eastAsia" w:ascii="方正仿宋简体" w:hAnsi="方正仿宋简体" w:eastAsia="方正仿宋简体" w:cs="方正仿宋简体"/>
                <w:sz w:val="32"/>
                <w:szCs w:val="32"/>
              </w:rPr>
            </w:rPrChange>
          </w:rPr>
          <w:delText>法律纠纷，</w:delText>
        </w:r>
      </w:del>
      <w:del w:id="635" w:author="user01" w:date="2022-07-11T11:42:55Z">
        <w:r>
          <w:rPr>
            <w:rFonts w:hint="eastAsia" w:ascii="Times New Roman" w:hAnsi="Times New Roman" w:eastAsia="方正仿宋简体" w:cs="方正仿宋简体"/>
            <w:sz w:val="32"/>
            <w:szCs w:val="32"/>
            <w:rPrChange w:id="636" w:author="瞿腊梅" w:date="2022-07-08T14:45:49Z">
              <w:rPr>
                <w:rFonts w:hint="eastAsia" w:ascii="方正仿宋简体" w:hAnsi="方正仿宋简体" w:eastAsia="方正仿宋简体" w:cs="方正仿宋简体"/>
                <w:sz w:val="32"/>
                <w:szCs w:val="32"/>
              </w:rPr>
            </w:rPrChange>
          </w:rPr>
          <w:delText>其</w:delText>
        </w:r>
      </w:del>
      <w:del w:id="638" w:author="user01" w:date="2022-07-11T11:42:55Z">
        <w:r>
          <w:rPr>
            <w:rFonts w:hint="eastAsia" w:ascii="Times New Roman" w:hAnsi="Times New Roman" w:eastAsia="方正仿宋简体" w:cs="方正仿宋简体"/>
            <w:sz w:val="32"/>
            <w:szCs w:val="32"/>
            <w:rPrChange w:id="639" w:author="瞿腊梅" w:date="2022-07-08T14:45:49Z">
              <w:rPr>
                <w:rFonts w:hint="eastAsia" w:ascii="方正仿宋简体" w:hAnsi="方正仿宋简体" w:eastAsia="方正仿宋简体" w:cs="方正仿宋简体"/>
                <w:sz w:val="32"/>
                <w:szCs w:val="32"/>
              </w:rPr>
            </w:rPrChange>
          </w:rPr>
          <w:delText>法律责任</w:delText>
        </w:r>
      </w:del>
      <w:ins w:id="641" w:author="王晓林" w:date="2022-07-06T18:07:19Z">
        <w:del w:id="642" w:author="user01" w:date="2022-07-11T11:42:55Z">
          <w:r>
            <w:rPr>
              <w:rFonts w:hint="eastAsia" w:ascii="Times New Roman" w:hAnsi="Times New Roman" w:eastAsia="方正仿宋简体" w:cs="方正仿宋简体"/>
              <w:sz w:val="32"/>
              <w:szCs w:val="32"/>
              <w:lang w:eastAsia="zh-CN"/>
              <w:rPrChange w:id="643" w:author="瞿腊梅" w:date="2022-07-08T14:45:49Z">
                <w:rPr>
                  <w:rFonts w:hint="eastAsia" w:ascii="方正仿宋简体" w:hAnsi="方正仿宋简体" w:eastAsia="方正仿宋简体" w:cs="方正仿宋简体"/>
                  <w:sz w:val="32"/>
                  <w:szCs w:val="32"/>
                  <w:lang w:eastAsia="zh-CN"/>
                </w:rPr>
              </w:rPrChange>
            </w:rPr>
            <w:delText>应</w:delText>
          </w:r>
        </w:del>
      </w:ins>
      <w:del w:id="646" w:author="user01" w:date="2022-07-11T11:42:55Z">
        <w:r>
          <w:rPr>
            <w:rFonts w:hint="eastAsia" w:ascii="Times New Roman" w:hAnsi="Times New Roman" w:eastAsia="方正仿宋简体" w:cs="方正仿宋简体"/>
            <w:sz w:val="32"/>
            <w:szCs w:val="32"/>
            <w:rPrChange w:id="647" w:author="瞿腊梅" w:date="2022-07-08T14:45:49Z">
              <w:rPr>
                <w:rFonts w:hint="eastAsia" w:ascii="方正仿宋简体" w:hAnsi="方正仿宋简体" w:eastAsia="方正仿宋简体" w:cs="方正仿宋简体"/>
                <w:sz w:val="32"/>
                <w:szCs w:val="32"/>
              </w:rPr>
            </w:rPrChange>
          </w:rPr>
          <w:delText>由应征单位</w:delText>
        </w:r>
      </w:del>
      <w:del w:id="649" w:author="user01" w:date="2022-07-11T11:42:55Z">
        <w:r>
          <w:rPr>
            <w:rFonts w:hint="eastAsia" w:ascii="Times New Roman" w:hAnsi="Times New Roman" w:eastAsia="方正仿宋简体" w:cs="方正仿宋简体"/>
            <w:sz w:val="32"/>
            <w:szCs w:val="32"/>
            <w:rPrChange w:id="650" w:author="瞿腊梅" w:date="2022-07-08T14:45:49Z">
              <w:rPr>
                <w:rFonts w:hint="eastAsia" w:ascii="方正仿宋简体" w:hAnsi="方正仿宋简体" w:eastAsia="方正仿宋简体" w:cs="方正仿宋简体"/>
                <w:sz w:val="32"/>
                <w:szCs w:val="32"/>
              </w:rPr>
            </w:rPrChange>
          </w:rPr>
          <w:delText>完全</w:delText>
        </w:r>
      </w:del>
      <w:del w:id="652" w:author="user01" w:date="2022-07-11T11:42:55Z">
        <w:r>
          <w:rPr>
            <w:rFonts w:hint="eastAsia" w:ascii="Times New Roman" w:hAnsi="Times New Roman" w:eastAsia="方正仿宋简体" w:cs="方正仿宋简体"/>
            <w:sz w:val="32"/>
            <w:szCs w:val="32"/>
            <w:rPrChange w:id="653" w:author="瞿腊梅" w:date="2022-07-08T14:45:49Z">
              <w:rPr>
                <w:rFonts w:hint="eastAsia" w:ascii="方正仿宋简体" w:hAnsi="方正仿宋简体" w:eastAsia="方正仿宋简体" w:cs="方正仿宋简体"/>
                <w:sz w:val="32"/>
                <w:szCs w:val="32"/>
              </w:rPr>
            </w:rPrChange>
          </w:rPr>
          <w:delText>承担</w:delText>
        </w:r>
      </w:del>
      <w:ins w:id="655" w:author="王晓林" w:date="2022-07-06T18:07:32Z">
        <w:del w:id="656" w:author="user01" w:date="2022-07-11T11:42:55Z">
          <w:r>
            <w:rPr>
              <w:rFonts w:hint="eastAsia" w:ascii="Times New Roman" w:hAnsi="Times New Roman" w:eastAsia="方正仿宋简体" w:cs="方正仿宋简体"/>
              <w:sz w:val="32"/>
              <w:szCs w:val="32"/>
              <w:lang w:eastAsia="zh-CN"/>
              <w:rPrChange w:id="657" w:author="瞿腊梅" w:date="2022-07-08T14:45:49Z">
                <w:rPr>
                  <w:rFonts w:hint="eastAsia" w:ascii="方正仿宋简体" w:hAnsi="方正仿宋简体" w:eastAsia="方正仿宋简体" w:cs="方正仿宋简体"/>
                  <w:sz w:val="32"/>
                  <w:szCs w:val="32"/>
                  <w:lang w:eastAsia="zh-CN"/>
                </w:rPr>
              </w:rPrChange>
            </w:rPr>
            <w:delText>法律</w:delText>
          </w:r>
        </w:del>
      </w:ins>
      <w:ins w:id="660" w:author="王晓林" w:date="2022-07-06T18:07:34Z">
        <w:del w:id="661" w:author="user01" w:date="2022-07-11T11:42:55Z">
          <w:r>
            <w:rPr>
              <w:rFonts w:hint="eastAsia" w:ascii="Times New Roman" w:hAnsi="Times New Roman" w:eastAsia="方正仿宋简体" w:cs="方正仿宋简体"/>
              <w:sz w:val="32"/>
              <w:szCs w:val="32"/>
              <w:lang w:eastAsia="zh-CN"/>
              <w:rPrChange w:id="662" w:author="瞿腊梅" w:date="2022-07-08T14:45:49Z">
                <w:rPr>
                  <w:rFonts w:hint="eastAsia" w:ascii="方正仿宋简体" w:hAnsi="方正仿宋简体" w:eastAsia="方正仿宋简体" w:cs="方正仿宋简体"/>
                  <w:sz w:val="32"/>
                  <w:szCs w:val="32"/>
                  <w:lang w:eastAsia="zh-CN"/>
                </w:rPr>
              </w:rPrChange>
            </w:rPr>
            <w:delText>责任</w:delText>
          </w:r>
        </w:del>
      </w:ins>
      <w:del w:id="665" w:author="user01" w:date="2022-07-11T11:42:55Z">
        <w:r>
          <w:rPr>
            <w:rFonts w:hint="eastAsia" w:ascii="Times New Roman" w:hAnsi="Times New Roman" w:eastAsia="方正仿宋简体" w:cs="方正仿宋简体"/>
            <w:sz w:val="32"/>
            <w:szCs w:val="32"/>
            <w:rPrChange w:id="666" w:author="瞿腊梅" w:date="2022-07-08T14:45:49Z">
              <w:rPr>
                <w:rFonts w:hint="eastAsia" w:ascii="方正仿宋简体" w:hAnsi="方正仿宋简体" w:eastAsia="方正仿宋简体" w:cs="方正仿宋简体"/>
                <w:sz w:val="32"/>
                <w:szCs w:val="32"/>
              </w:rPr>
            </w:rPrChange>
          </w:rPr>
          <w:delText>，并作出书面承诺</w:delText>
        </w:r>
      </w:del>
      <w:del w:id="668" w:author="user01" w:date="2022-07-11T11:42:55Z">
        <w:r>
          <w:rPr>
            <w:rFonts w:hint="eastAsia" w:ascii="Times New Roman" w:hAnsi="Times New Roman" w:eastAsia="方正仿宋简体" w:cs="方正仿宋简体"/>
            <w:sz w:val="32"/>
            <w:szCs w:val="32"/>
            <w:rPrChange w:id="669" w:author="瞿腊梅" w:date="2022-07-08T14:45:49Z">
              <w:rPr>
                <w:rFonts w:hint="eastAsia" w:ascii="方正仿宋简体" w:hAnsi="方正仿宋简体" w:eastAsia="方正仿宋简体" w:cs="方正仿宋简体"/>
                <w:sz w:val="32"/>
                <w:szCs w:val="32"/>
              </w:rPr>
            </w:rPrChange>
          </w:rPr>
          <w:delText>。</w:delText>
        </w:r>
      </w:del>
    </w:p>
    <w:p>
      <w:pPr>
        <w:spacing w:line="540" w:lineRule="exact"/>
        <w:ind w:firstLine="640"/>
        <w:jc w:val="center"/>
        <w:rPr>
          <w:del w:id="672" w:author="user01" w:date="2022-07-11T11:42:55Z"/>
          <w:rFonts w:hint="eastAsia" w:ascii="Times New Roman" w:hAnsi="Times New Roman" w:eastAsia="方正仿宋简体" w:cs="方正仿宋简体"/>
          <w:b w:val="0"/>
          <w:bCs w:val="0"/>
          <w:sz w:val="32"/>
          <w:szCs w:val="32"/>
          <w:lang w:eastAsia="zh-CN"/>
          <w:rPrChange w:id="673" w:author="瞿腊梅" w:date="2022-07-08T14:45:49Z">
            <w:rPr>
              <w:del w:id="674" w:author="user01" w:date="2022-07-11T11:42:55Z"/>
              <w:rFonts w:hint="eastAsia" w:eastAsia="等线"/>
              <w:lang w:eastAsia="zh-CN"/>
            </w:rPr>
          </w:rPrChange>
        </w:rPr>
        <w:pPrChange w:id="671" w:author="user01" w:date="2022-07-11T11:43:00Z">
          <w:pPr>
            <w:pStyle w:val="2"/>
            <w:ind w:firstLine="640"/>
          </w:pPr>
        </w:pPrChange>
      </w:pPr>
    </w:p>
    <w:p>
      <w:pPr>
        <w:adjustRightInd/>
        <w:snapToGrid/>
        <w:spacing w:line="540" w:lineRule="exact"/>
        <w:jc w:val="center"/>
        <w:rPr>
          <w:ins w:id="676" w:author="瞿腊梅" w:date="2022-07-08T14:50:17Z"/>
          <w:del w:id="677" w:author="user01" w:date="2022-07-11T11:42:55Z"/>
          <w:rFonts w:hint="eastAsia" w:ascii="Times New Roman" w:hAnsi="Times New Roman" w:eastAsia="方正楷体简体" w:cs="方正楷体简体"/>
          <w:sz w:val="32"/>
          <w:szCs w:val="32"/>
          <w:lang w:eastAsia="zh-CN"/>
        </w:rPr>
        <w:pPrChange w:id="675" w:author="user01" w:date="2022-07-11T11:43:00Z">
          <w:pPr>
            <w:adjustRightInd w:val="0"/>
            <w:snapToGrid w:val="0"/>
            <w:spacing w:line="600" w:lineRule="exact"/>
          </w:pPr>
        </w:pPrChange>
      </w:pPr>
      <w:del w:id="678" w:author="user01" w:date="2022-07-11T11:42:55Z">
        <w:r>
          <w:rPr>
            <w:rFonts w:hint="eastAsia" w:ascii="Times New Roman" w:hAnsi="Times New Roman" w:eastAsia="方正仿宋简体" w:cs="方正仿宋简体"/>
            <w:sz w:val="32"/>
            <w:szCs w:val="32"/>
            <w:lang w:eastAsia="zh-CN"/>
            <w:rPrChange w:id="679" w:author="瞿腊梅" w:date="2022-07-08T14:45:49Z">
              <w:rPr>
                <w:rFonts w:hint="eastAsia" w:ascii="方正仿宋简体" w:hAnsi="方正仿宋简体" w:eastAsia="方正仿宋简体" w:cs="方正仿宋简体"/>
                <w:sz w:val="32"/>
                <w:szCs w:val="32"/>
                <w:lang w:eastAsia="zh-CN"/>
              </w:rPr>
            </w:rPrChange>
          </w:rPr>
          <w:delText>　</w:delText>
        </w:r>
      </w:del>
      <w:del w:id="681" w:author="user01" w:date="2022-07-11T11:42:55Z">
        <w:r>
          <w:rPr>
            <w:rFonts w:hint="eastAsia" w:ascii="Times New Roman" w:hAnsi="Times New Roman" w:eastAsia="方正楷体简体" w:cs="方正楷体简体"/>
            <w:sz w:val="32"/>
            <w:szCs w:val="32"/>
            <w:lang w:eastAsia="zh-CN"/>
            <w:rPrChange w:id="682" w:author="瞿腊梅" w:date="2022-07-08T14:45:49Z">
              <w:rPr>
                <w:rFonts w:hint="eastAsia" w:ascii="方正楷体简体" w:hAnsi="方正楷体简体" w:eastAsia="方正楷体简体" w:cs="方正楷体简体"/>
                <w:sz w:val="32"/>
                <w:szCs w:val="32"/>
                <w:lang w:eastAsia="zh-CN"/>
              </w:rPr>
            </w:rPrChange>
          </w:rPr>
          <w:delText>　</w:delText>
        </w:r>
      </w:del>
    </w:p>
    <w:p>
      <w:pPr>
        <w:adjustRightInd/>
        <w:snapToGrid/>
        <w:spacing w:line="540" w:lineRule="exact"/>
        <w:jc w:val="center"/>
        <w:rPr>
          <w:del w:id="685" w:author="user01" w:date="2022-07-11T11:42:55Z"/>
          <w:rFonts w:hint="eastAsia" w:ascii="Times New Roman" w:hAnsi="Times New Roman" w:eastAsia="方正仿宋简体" w:cs="方正仿宋简体"/>
          <w:sz w:val="32"/>
          <w:szCs w:val="32"/>
          <w:rPrChange w:id="686" w:author="瞿腊梅" w:date="2022-07-08T14:45:49Z">
            <w:rPr>
              <w:del w:id="687" w:author="user01" w:date="2022-07-11T11:42:55Z"/>
              <w:rFonts w:hint="eastAsia" w:ascii="方正仿宋简体" w:hAnsi="方正仿宋简体" w:eastAsia="方正仿宋简体" w:cs="方正仿宋简体"/>
              <w:sz w:val="32"/>
              <w:szCs w:val="32"/>
            </w:rPr>
          </w:rPrChange>
        </w:rPr>
        <w:pPrChange w:id="684" w:author="user01" w:date="2022-07-11T11:43:00Z">
          <w:pPr>
            <w:adjustRightInd w:val="0"/>
            <w:snapToGrid w:val="0"/>
            <w:spacing w:line="600" w:lineRule="exact"/>
          </w:pPr>
        </w:pPrChange>
      </w:pPr>
      <w:del w:id="688" w:author="user01" w:date="2022-07-11T11:42:55Z">
        <w:r>
          <w:rPr>
            <w:rFonts w:hint="eastAsia" w:ascii="Times New Roman" w:hAnsi="Times New Roman" w:eastAsia="方正楷体简体" w:cs="方正楷体简体"/>
            <w:sz w:val="32"/>
            <w:szCs w:val="32"/>
            <w:rPrChange w:id="689" w:author="瞿腊梅" w:date="2022-07-08T14:45:49Z">
              <w:rPr>
                <w:rFonts w:hint="eastAsia" w:ascii="方正楷体简体" w:hAnsi="方正楷体简体" w:eastAsia="方正楷体简体" w:cs="方正楷体简体"/>
                <w:sz w:val="32"/>
                <w:szCs w:val="32"/>
              </w:rPr>
            </w:rPrChange>
          </w:rPr>
          <w:delText>（二）课程技术要求</w:delText>
        </w:r>
      </w:del>
    </w:p>
    <w:p>
      <w:pPr>
        <w:adjustRightInd/>
        <w:snapToGrid/>
        <w:spacing w:line="540" w:lineRule="exact"/>
        <w:jc w:val="center"/>
        <w:rPr>
          <w:ins w:id="692" w:author="瞿腊梅" w:date="2022-07-08T14:50:20Z"/>
          <w:del w:id="693" w:author="user01" w:date="2022-07-11T11:42:55Z"/>
          <w:rFonts w:hint="eastAsia" w:ascii="Times New Roman" w:hAnsi="Times New Roman" w:eastAsia="方正仿宋简体" w:cs="方正仿宋简体"/>
          <w:sz w:val="32"/>
          <w:szCs w:val="32"/>
        </w:rPr>
        <w:pPrChange w:id="691" w:author="user01" w:date="2022-07-11T11:43:00Z">
          <w:pPr>
            <w:adjustRightInd w:val="0"/>
            <w:snapToGrid w:val="0"/>
            <w:spacing w:line="600" w:lineRule="exact"/>
          </w:pPr>
        </w:pPrChange>
      </w:pPr>
      <w:del w:id="694" w:author="user01" w:date="2022-07-11T11:42:55Z">
        <w:r>
          <w:rPr>
            <w:rFonts w:hint="eastAsia" w:ascii="Times New Roman" w:hAnsi="Times New Roman" w:eastAsia="方正仿宋简体" w:cs="方正仿宋简体"/>
            <w:sz w:val="32"/>
            <w:szCs w:val="32"/>
            <w:rPrChange w:id="695" w:author="瞿腊梅" w:date="2022-07-08T14:45:49Z">
              <w:rPr>
                <w:rFonts w:hint="eastAsia" w:ascii="方正仿宋简体" w:hAnsi="方正仿宋简体" w:eastAsia="方正仿宋简体" w:cs="方正仿宋简体"/>
                <w:sz w:val="32"/>
                <w:szCs w:val="32"/>
              </w:rPr>
            </w:rPrChange>
          </w:rPr>
          <w:delText>　</w:delText>
        </w:r>
      </w:del>
      <w:del w:id="697" w:author="user01" w:date="2022-07-11T11:42:55Z">
        <w:r>
          <w:rPr>
            <w:rFonts w:hint="eastAsia" w:ascii="Times New Roman" w:hAnsi="Times New Roman" w:eastAsia="方正仿宋简体" w:cs="方正仿宋简体"/>
            <w:sz w:val="32"/>
            <w:szCs w:val="32"/>
            <w:rPrChange w:id="698" w:author="瞿腊梅" w:date="2022-07-08T14:45:49Z">
              <w:rPr>
                <w:rFonts w:hint="eastAsia" w:ascii="方正仿宋简体" w:hAnsi="方正仿宋简体" w:eastAsia="方正仿宋简体" w:cs="方正仿宋简体"/>
                <w:sz w:val="32"/>
                <w:szCs w:val="32"/>
              </w:rPr>
            </w:rPrChange>
          </w:rPr>
          <w:delText>　</w:delText>
        </w:r>
      </w:del>
    </w:p>
    <w:p>
      <w:pPr>
        <w:adjustRightInd/>
        <w:snapToGrid/>
        <w:spacing w:line="540" w:lineRule="exact"/>
        <w:jc w:val="center"/>
        <w:rPr>
          <w:del w:id="701" w:author="user01" w:date="2022-07-11T11:42:55Z"/>
          <w:rFonts w:hint="eastAsia" w:ascii="Times New Roman" w:hAnsi="Times New Roman" w:eastAsia="方正仿宋简体" w:cs="方正仿宋简体"/>
          <w:sz w:val="32"/>
          <w:szCs w:val="32"/>
          <w:rPrChange w:id="702" w:author="瞿腊梅" w:date="2022-07-08T14:45:49Z">
            <w:rPr>
              <w:del w:id="703" w:author="user01" w:date="2022-07-11T11:42:55Z"/>
              <w:rFonts w:hint="eastAsia" w:ascii="方正仿宋简体" w:hAnsi="方正仿宋简体" w:eastAsia="方正仿宋简体" w:cs="方正仿宋简体"/>
              <w:sz w:val="32"/>
              <w:szCs w:val="32"/>
            </w:rPr>
          </w:rPrChange>
        </w:rPr>
        <w:pPrChange w:id="700" w:author="user01" w:date="2022-07-11T11:43:00Z">
          <w:pPr>
            <w:adjustRightInd w:val="0"/>
            <w:snapToGrid w:val="0"/>
            <w:spacing w:line="600" w:lineRule="exact"/>
          </w:pPr>
        </w:pPrChange>
      </w:pPr>
      <w:del w:id="704" w:author="user01" w:date="2022-07-11T11:42:55Z">
        <w:r>
          <w:rPr>
            <w:rFonts w:hint="default" w:ascii="Times New Roman" w:hAnsi="Times New Roman" w:eastAsia="方正仿宋简体" w:cs="方正仿宋简体"/>
            <w:sz w:val="32"/>
            <w:szCs w:val="32"/>
            <w:rPrChange w:id="705" w:author="瞿腊梅" w:date="2022-07-08T14:45:49Z">
              <w:rPr>
                <w:rFonts w:hint="eastAsia" w:ascii="方正仿宋简体" w:hAnsi="方正仿宋简体" w:eastAsia="方正仿宋简体" w:cs="方正仿宋简体"/>
                <w:sz w:val="32"/>
                <w:szCs w:val="32"/>
              </w:rPr>
            </w:rPrChange>
          </w:rPr>
          <w:delText>１</w:delText>
        </w:r>
      </w:del>
      <w:ins w:id="707" w:author="瞿腊梅" w:date="2022-07-08T14:46:03Z">
        <w:del w:id="708" w:author="user01" w:date="2022-07-11T11:42:55Z">
          <w:r>
            <w:rPr>
              <w:rFonts w:hint="eastAsia" w:ascii="Times New Roman" w:hAnsi="Times New Roman" w:eastAsia="方正仿宋简体" w:cs="方正仿宋简体"/>
              <w:sz w:val="32"/>
              <w:szCs w:val="32"/>
              <w:lang w:eastAsia="zh-CN"/>
            </w:rPr>
            <w:delText>1</w:delText>
          </w:r>
        </w:del>
      </w:ins>
      <w:del w:id="709" w:author="user01" w:date="2022-07-11T11:42:55Z">
        <w:r>
          <w:rPr>
            <w:rFonts w:hint="default" w:ascii="Times New Roman" w:hAnsi="Times New Roman" w:eastAsia="方正仿宋简体" w:cs="方正仿宋简体"/>
            <w:sz w:val="32"/>
            <w:szCs w:val="32"/>
            <w:lang w:val="en"/>
            <w:rPrChange w:id="710" w:author="瞿腊梅" w:date="2022-07-08T14:45:49Z">
              <w:rPr>
                <w:rFonts w:hint="default" w:ascii="方正仿宋简体" w:hAnsi="方正仿宋简体" w:eastAsia="方正仿宋简体" w:cs="方正仿宋简体"/>
                <w:sz w:val="32"/>
                <w:szCs w:val="32"/>
                <w:lang w:val="en"/>
              </w:rPr>
            </w:rPrChange>
          </w:rPr>
          <w:delText>.</w:delText>
        </w:r>
      </w:del>
      <w:del w:id="712" w:author="user01" w:date="2022-07-11T11:42:55Z">
        <w:r>
          <w:rPr>
            <w:rFonts w:hint="eastAsia" w:ascii="Times New Roman" w:hAnsi="Times New Roman" w:eastAsia="方正仿宋简体" w:cs="方正仿宋简体"/>
            <w:sz w:val="32"/>
            <w:szCs w:val="32"/>
            <w:rPrChange w:id="713" w:author="瞿腊梅" w:date="2022-07-08T14:45:49Z">
              <w:rPr>
                <w:rFonts w:hint="eastAsia" w:ascii="方正仿宋简体" w:hAnsi="方正仿宋简体" w:eastAsia="方正仿宋简体" w:cs="方正仿宋简体"/>
                <w:sz w:val="32"/>
                <w:szCs w:val="32"/>
              </w:rPr>
            </w:rPrChange>
          </w:rPr>
          <w:delText>单门课程视频总时长原则上不低于5个课时（每40分钟折算1课时），低于5个课时的费用按比例折算。</w:delText>
        </w:r>
      </w:del>
    </w:p>
    <w:p>
      <w:pPr>
        <w:adjustRightInd/>
        <w:snapToGrid/>
        <w:spacing w:line="540" w:lineRule="exact"/>
        <w:jc w:val="center"/>
        <w:rPr>
          <w:ins w:id="716" w:author="瞿腊梅" w:date="2022-07-08T14:50:23Z"/>
          <w:del w:id="717" w:author="user01" w:date="2022-07-11T11:42:55Z"/>
          <w:rFonts w:hint="eastAsia" w:ascii="Times New Roman" w:hAnsi="Times New Roman" w:eastAsia="方正仿宋简体" w:cs="方正仿宋简体"/>
          <w:sz w:val="32"/>
          <w:szCs w:val="32"/>
        </w:rPr>
        <w:pPrChange w:id="715" w:author="user01" w:date="2022-07-11T11:43:00Z">
          <w:pPr>
            <w:adjustRightInd w:val="0"/>
            <w:snapToGrid w:val="0"/>
            <w:spacing w:line="600" w:lineRule="exact"/>
          </w:pPr>
        </w:pPrChange>
      </w:pPr>
      <w:del w:id="718" w:author="user01" w:date="2022-07-11T11:42:55Z">
        <w:r>
          <w:rPr>
            <w:rFonts w:hint="eastAsia" w:ascii="Times New Roman" w:hAnsi="Times New Roman" w:eastAsia="方正仿宋简体" w:cs="方正仿宋简体"/>
            <w:sz w:val="32"/>
            <w:szCs w:val="32"/>
            <w:rPrChange w:id="719" w:author="瞿腊梅" w:date="2022-07-08T14:45:49Z">
              <w:rPr>
                <w:rFonts w:hint="eastAsia" w:ascii="方正仿宋简体" w:hAnsi="方正仿宋简体" w:eastAsia="方正仿宋简体" w:cs="方正仿宋简体"/>
                <w:sz w:val="32"/>
                <w:szCs w:val="32"/>
              </w:rPr>
            </w:rPrChange>
          </w:rPr>
          <w:delText>　</w:delText>
        </w:r>
      </w:del>
      <w:del w:id="721" w:author="user01" w:date="2022-07-11T11:42:55Z">
        <w:r>
          <w:rPr>
            <w:rFonts w:hint="eastAsia" w:ascii="Times New Roman" w:hAnsi="Times New Roman" w:eastAsia="方正仿宋简体" w:cs="方正仿宋简体"/>
            <w:sz w:val="32"/>
            <w:szCs w:val="32"/>
            <w:rPrChange w:id="722" w:author="瞿腊梅" w:date="2022-07-08T14:45:49Z">
              <w:rPr>
                <w:rFonts w:hint="eastAsia" w:ascii="方正仿宋简体" w:hAnsi="方正仿宋简体" w:eastAsia="方正仿宋简体" w:cs="方正仿宋简体"/>
                <w:sz w:val="32"/>
                <w:szCs w:val="32"/>
              </w:rPr>
            </w:rPrChange>
          </w:rPr>
          <w:delText>　</w:delText>
        </w:r>
      </w:del>
    </w:p>
    <w:p>
      <w:pPr>
        <w:adjustRightInd/>
        <w:snapToGrid/>
        <w:spacing w:line="540" w:lineRule="exact"/>
        <w:jc w:val="center"/>
        <w:rPr>
          <w:del w:id="725" w:author="user01" w:date="2022-07-11T11:42:55Z"/>
          <w:rFonts w:hint="eastAsia" w:ascii="Times New Roman" w:hAnsi="Times New Roman" w:eastAsia="方正仿宋简体" w:cs="方正仿宋简体"/>
          <w:sz w:val="32"/>
          <w:szCs w:val="32"/>
          <w:rPrChange w:id="726" w:author="瞿腊梅" w:date="2022-07-08T14:45:49Z">
            <w:rPr>
              <w:del w:id="727" w:author="user01" w:date="2022-07-11T11:42:55Z"/>
              <w:rFonts w:hint="eastAsia" w:ascii="方正仿宋简体" w:hAnsi="方正仿宋简体" w:eastAsia="方正仿宋简体" w:cs="方正仿宋简体"/>
              <w:sz w:val="32"/>
              <w:szCs w:val="32"/>
            </w:rPr>
          </w:rPrChange>
        </w:rPr>
        <w:pPrChange w:id="724" w:author="user01" w:date="2022-07-11T11:43:00Z">
          <w:pPr>
            <w:adjustRightInd w:val="0"/>
            <w:snapToGrid w:val="0"/>
            <w:spacing w:line="600" w:lineRule="exact"/>
          </w:pPr>
        </w:pPrChange>
      </w:pPr>
      <w:del w:id="728" w:author="user01" w:date="2022-07-11T11:42:55Z">
        <w:r>
          <w:rPr>
            <w:rFonts w:hint="default" w:ascii="Times New Roman" w:hAnsi="Times New Roman" w:eastAsia="方正仿宋简体" w:cs="方正仿宋简体"/>
            <w:sz w:val="32"/>
            <w:szCs w:val="32"/>
            <w:rPrChange w:id="729" w:author="瞿腊梅" w:date="2022-07-08T14:45:49Z">
              <w:rPr>
                <w:rFonts w:hint="eastAsia" w:ascii="方正仿宋简体" w:hAnsi="方正仿宋简体" w:eastAsia="方正仿宋简体" w:cs="方正仿宋简体"/>
                <w:sz w:val="32"/>
                <w:szCs w:val="32"/>
              </w:rPr>
            </w:rPrChange>
          </w:rPr>
          <w:delText>２</w:delText>
        </w:r>
      </w:del>
      <w:ins w:id="731" w:author="瞿腊梅" w:date="2022-07-08T14:46:06Z">
        <w:del w:id="732" w:author="user01" w:date="2022-07-11T11:42:55Z">
          <w:r>
            <w:rPr>
              <w:rFonts w:hint="eastAsia" w:ascii="Times New Roman" w:hAnsi="Times New Roman" w:eastAsia="方正仿宋简体" w:cs="方正仿宋简体"/>
              <w:sz w:val="32"/>
              <w:szCs w:val="32"/>
              <w:lang w:eastAsia="zh-CN"/>
            </w:rPr>
            <w:delText>2</w:delText>
          </w:r>
        </w:del>
      </w:ins>
      <w:del w:id="733" w:author="user01" w:date="2022-07-11T11:42:55Z">
        <w:r>
          <w:rPr>
            <w:rFonts w:hint="default" w:ascii="Times New Roman" w:hAnsi="Times New Roman" w:eastAsia="方正仿宋简体" w:cs="方正仿宋简体"/>
            <w:sz w:val="32"/>
            <w:szCs w:val="32"/>
            <w:lang w:val="en"/>
            <w:rPrChange w:id="734" w:author="瞿腊梅" w:date="2022-07-08T14:45:49Z">
              <w:rPr>
                <w:rFonts w:hint="default" w:ascii="方正仿宋简体" w:hAnsi="方正仿宋简体" w:eastAsia="方正仿宋简体" w:cs="方正仿宋简体"/>
                <w:sz w:val="32"/>
                <w:szCs w:val="32"/>
                <w:lang w:val="en"/>
              </w:rPr>
            </w:rPrChange>
          </w:rPr>
          <w:delText>.</w:delText>
        </w:r>
      </w:del>
      <w:del w:id="736" w:author="user01" w:date="2022-07-11T11:42:55Z">
        <w:r>
          <w:rPr>
            <w:rFonts w:hint="eastAsia" w:ascii="Times New Roman" w:hAnsi="Times New Roman" w:eastAsia="方正仿宋简体" w:cs="方正仿宋简体"/>
            <w:sz w:val="32"/>
            <w:szCs w:val="32"/>
            <w:rPrChange w:id="737" w:author="瞿腊梅" w:date="2022-07-08T14:45:49Z">
              <w:rPr>
                <w:rFonts w:hint="eastAsia" w:ascii="方正仿宋简体" w:hAnsi="方正仿宋简体" w:eastAsia="方正仿宋简体" w:cs="方正仿宋简体"/>
                <w:sz w:val="32"/>
                <w:szCs w:val="32"/>
              </w:rPr>
            </w:rPrChange>
          </w:rPr>
          <w:delText>片源精度不低于1080,编码采用H264或H265格式。</w:delText>
        </w:r>
      </w:del>
    </w:p>
    <w:p>
      <w:pPr>
        <w:adjustRightInd/>
        <w:snapToGrid/>
        <w:spacing w:line="540" w:lineRule="exact"/>
        <w:ind w:firstLine="0" w:firstLineChars="0"/>
        <w:jc w:val="center"/>
        <w:rPr>
          <w:del w:id="740" w:author="user01" w:date="2022-07-11T11:42:55Z"/>
          <w:rFonts w:hint="eastAsia" w:ascii="Times New Roman" w:hAnsi="Times New Roman" w:eastAsia="方正仿宋简体" w:cs="方正仿宋简体"/>
          <w:sz w:val="32"/>
          <w:szCs w:val="32"/>
          <w:rPrChange w:id="741" w:author="瞿腊梅" w:date="2022-07-08T14:45:49Z">
            <w:rPr>
              <w:del w:id="742" w:author="user01" w:date="2022-07-11T11:42:55Z"/>
              <w:rFonts w:hint="eastAsia" w:ascii="方正仿宋简体" w:hAnsi="方正仿宋简体" w:eastAsia="方正仿宋简体" w:cs="方正仿宋简体"/>
              <w:sz w:val="32"/>
              <w:szCs w:val="32"/>
            </w:rPr>
          </w:rPrChange>
        </w:rPr>
        <w:pPrChange w:id="739" w:author="user01" w:date="2022-07-11T11:43:00Z">
          <w:pPr>
            <w:adjustRightInd w:val="0"/>
            <w:snapToGrid w:val="0"/>
            <w:spacing w:line="600" w:lineRule="exact"/>
            <w:ind w:firstLine="640" w:firstLineChars="200"/>
          </w:pPr>
        </w:pPrChange>
      </w:pPr>
      <w:del w:id="743" w:author="user01" w:date="2022-07-11T11:42:55Z">
        <w:r>
          <w:rPr>
            <w:rFonts w:hint="default" w:ascii="Times New Roman" w:hAnsi="Times New Roman" w:eastAsia="方正仿宋简体" w:cs="方正仿宋简体"/>
            <w:sz w:val="32"/>
            <w:szCs w:val="32"/>
            <w:rPrChange w:id="744" w:author="瞿腊梅" w:date="2022-07-08T14:45:49Z">
              <w:rPr>
                <w:rFonts w:hint="eastAsia" w:ascii="方正仿宋简体" w:hAnsi="方正仿宋简体" w:eastAsia="方正仿宋简体" w:cs="方正仿宋简体"/>
                <w:sz w:val="32"/>
                <w:szCs w:val="32"/>
              </w:rPr>
            </w:rPrChange>
          </w:rPr>
          <w:delText>３</w:delText>
        </w:r>
      </w:del>
      <w:ins w:id="746" w:author="瞿腊梅" w:date="2022-07-08T14:46:08Z">
        <w:del w:id="747" w:author="user01" w:date="2022-07-11T11:42:55Z">
          <w:r>
            <w:rPr>
              <w:rFonts w:hint="eastAsia" w:ascii="Times New Roman" w:hAnsi="Times New Roman" w:eastAsia="方正仿宋简体" w:cs="方正仿宋简体"/>
              <w:sz w:val="32"/>
              <w:szCs w:val="32"/>
              <w:lang w:eastAsia="zh-CN"/>
            </w:rPr>
            <w:delText>3</w:delText>
          </w:r>
        </w:del>
      </w:ins>
      <w:del w:id="748" w:author="user01" w:date="2022-07-11T11:42:55Z">
        <w:r>
          <w:rPr>
            <w:rFonts w:hint="default" w:ascii="Times New Roman" w:hAnsi="Times New Roman" w:eastAsia="方正仿宋简体" w:cs="方正仿宋简体"/>
            <w:sz w:val="32"/>
            <w:szCs w:val="32"/>
            <w:lang w:val="en"/>
            <w:rPrChange w:id="749" w:author="瞿腊梅" w:date="2022-07-08T14:45:49Z">
              <w:rPr>
                <w:rFonts w:hint="default" w:ascii="方正仿宋简体" w:hAnsi="方正仿宋简体" w:eastAsia="方正仿宋简体" w:cs="方正仿宋简体"/>
                <w:sz w:val="32"/>
                <w:szCs w:val="32"/>
                <w:lang w:val="en"/>
              </w:rPr>
            </w:rPrChange>
          </w:rPr>
          <w:delText>.</w:delText>
        </w:r>
      </w:del>
      <w:del w:id="751" w:author="user01" w:date="2022-07-11T11:42:55Z">
        <w:r>
          <w:rPr>
            <w:rFonts w:hint="eastAsia" w:ascii="Times New Roman" w:hAnsi="Times New Roman" w:eastAsia="方正仿宋简体" w:cs="方正仿宋简体"/>
            <w:sz w:val="32"/>
            <w:szCs w:val="32"/>
            <w:rPrChange w:id="752" w:author="瞿腊梅" w:date="2022-07-08T14:45:49Z">
              <w:rPr>
                <w:rFonts w:hint="eastAsia" w:ascii="方正仿宋简体" w:hAnsi="方正仿宋简体" w:eastAsia="方正仿宋简体" w:cs="方正仿宋简体"/>
                <w:sz w:val="32"/>
                <w:szCs w:val="32"/>
              </w:rPr>
            </w:rPrChange>
          </w:rPr>
          <w:delText>视频需配有字幕，提供PPT作为辅助学习资源的优先采用。</w:delText>
        </w:r>
      </w:del>
    </w:p>
    <w:p>
      <w:pPr>
        <w:adjustRightInd/>
        <w:snapToGrid/>
        <w:spacing w:line="540" w:lineRule="exact"/>
        <w:ind w:firstLine="0" w:firstLineChars="0"/>
        <w:jc w:val="center"/>
        <w:rPr>
          <w:del w:id="755" w:author="user01" w:date="2022-07-11T11:42:55Z"/>
          <w:rFonts w:hint="eastAsia" w:ascii="Times New Roman" w:hAnsi="Times New Roman" w:eastAsia="方正仿宋简体" w:cs="方正仿宋简体"/>
          <w:sz w:val="32"/>
          <w:szCs w:val="32"/>
          <w:rPrChange w:id="756" w:author="瞿腊梅" w:date="2022-07-08T14:45:49Z">
            <w:rPr>
              <w:del w:id="757" w:author="user01" w:date="2022-07-11T11:42:55Z"/>
              <w:rFonts w:hint="eastAsia" w:ascii="方正仿宋简体" w:hAnsi="方正仿宋简体" w:eastAsia="方正仿宋简体" w:cs="方正仿宋简体"/>
              <w:sz w:val="32"/>
              <w:szCs w:val="32"/>
            </w:rPr>
          </w:rPrChange>
        </w:rPr>
        <w:pPrChange w:id="754" w:author="user01" w:date="2022-07-11T11:43:00Z">
          <w:pPr>
            <w:adjustRightInd w:val="0"/>
            <w:snapToGrid w:val="0"/>
            <w:spacing w:line="600" w:lineRule="exact"/>
            <w:ind w:firstLine="640" w:firstLineChars="200"/>
          </w:pPr>
        </w:pPrChange>
      </w:pPr>
      <w:del w:id="758" w:author="user01" w:date="2022-07-11T11:42:55Z">
        <w:r>
          <w:rPr>
            <w:rFonts w:hint="default" w:ascii="Times New Roman" w:hAnsi="Times New Roman" w:eastAsia="方正仿宋简体" w:cs="方正仿宋简体"/>
            <w:sz w:val="32"/>
            <w:szCs w:val="32"/>
            <w:rPrChange w:id="759" w:author="瞿腊梅" w:date="2022-07-08T14:45:49Z">
              <w:rPr>
                <w:rFonts w:hint="eastAsia" w:ascii="方正仿宋简体" w:hAnsi="方正仿宋简体" w:eastAsia="方正仿宋简体" w:cs="方正仿宋简体"/>
                <w:sz w:val="32"/>
                <w:szCs w:val="32"/>
              </w:rPr>
            </w:rPrChange>
          </w:rPr>
          <w:delText>４</w:delText>
        </w:r>
      </w:del>
      <w:del w:id="761" w:author="user01" w:date="2022-07-11T11:42:55Z">
        <w:r>
          <w:rPr>
            <w:rFonts w:hint="default" w:ascii="Times New Roman" w:hAnsi="Times New Roman" w:eastAsia="方正仿宋简体" w:cs="方正仿宋简体"/>
            <w:sz w:val="32"/>
            <w:szCs w:val="32"/>
            <w:lang w:val="en-US"/>
            <w:rPrChange w:id="762" w:author="瞿腊梅" w:date="2022-07-08T14:45:49Z">
              <w:rPr>
                <w:rFonts w:hint="default" w:ascii="方正仿宋简体" w:hAnsi="方正仿宋简体" w:eastAsia="方正仿宋简体" w:cs="方正仿宋简体"/>
                <w:sz w:val="32"/>
                <w:szCs w:val="32"/>
                <w:lang w:val="en"/>
              </w:rPr>
            </w:rPrChange>
          </w:rPr>
          <w:delText>.</w:delText>
        </w:r>
      </w:del>
      <w:ins w:id="764" w:author="瞿腊梅" w:date="2022-07-08T14:46:10Z">
        <w:del w:id="765" w:author="user01" w:date="2022-07-11T11:42:55Z">
          <w:r>
            <w:rPr>
              <w:rFonts w:hint="eastAsia" w:ascii="Times New Roman" w:hAnsi="Times New Roman" w:eastAsia="方正仿宋简体" w:cs="方正仿宋简体"/>
              <w:sz w:val="32"/>
              <w:szCs w:val="32"/>
              <w:lang w:eastAsia="zh-CN"/>
            </w:rPr>
            <w:delText>4</w:delText>
          </w:r>
        </w:del>
      </w:ins>
      <w:ins w:id="766" w:author="瞿腊梅" w:date="2022-07-08T14:46:10Z">
        <w:del w:id="767" w:author="user01" w:date="2022-07-11T11:42:55Z">
          <w:r>
            <w:rPr>
              <w:rFonts w:hint="eastAsia" w:ascii="Times New Roman" w:hAnsi="Times New Roman" w:eastAsia="方正仿宋简体" w:cs="方正仿宋简体"/>
              <w:sz w:val="32"/>
              <w:szCs w:val="32"/>
              <w:lang w:val="en-US" w:eastAsia="zh-CN"/>
            </w:rPr>
            <w:delText>.</w:delText>
          </w:r>
        </w:del>
      </w:ins>
      <w:del w:id="768" w:author="user01" w:date="2022-07-11T11:42:55Z">
        <w:r>
          <w:rPr>
            <w:rFonts w:hint="eastAsia" w:ascii="Times New Roman" w:hAnsi="Times New Roman" w:eastAsia="方正仿宋简体" w:cs="方正仿宋简体"/>
            <w:sz w:val="32"/>
            <w:szCs w:val="32"/>
            <w:rPrChange w:id="769" w:author="瞿腊梅" w:date="2022-07-08T14:45:49Z">
              <w:rPr>
                <w:rFonts w:hint="eastAsia" w:ascii="方正仿宋简体" w:hAnsi="方正仿宋简体" w:eastAsia="方正仿宋简体" w:cs="方正仿宋简体"/>
                <w:sz w:val="32"/>
                <w:szCs w:val="32"/>
              </w:rPr>
            </w:rPrChange>
          </w:rPr>
          <w:delText>提供电子版课程封面图（图片比例为16:9）一张、课程简介。</w:delText>
        </w:r>
      </w:del>
    </w:p>
    <w:p>
      <w:pPr>
        <w:adjustRightInd/>
        <w:snapToGrid/>
        <w:spacing w:line="540" w:lineRule="exact"/>
        <w:ind w:firstLine="0" w:firstLineChars="0"/>
        <w:jc w:val="center"/>
        <w:rPr>
          <w:del w:id="772" w:author="user01" w:date="2022-07-11T11:42:55Z"/>
          <w:rFonts w:hint="eastAsia" w:ascii="Times New Roman" w:hAnsi="Times New Roman" w:eastAsia="方正仿宋简体" w:cs="方正仿宋简体"/>
          <w:sz w:val="32"/>
          <w:szCs w:val="32"/>
          <w:rPrChange w:id="773" w:author="瞿腊梅" w:date="2022-07-08T14:45:49Z">
            <w:rPr>
              <w:del w:id="774" w:author="user01" w:date="2022-07-11T11:42:55Z"/>
              <w:rFonts w:hint="eastAsia" w:ascii="方正仿宋简体" w:hAnsi="方正仿宋简体" w:eastAsia="方正仿宋简体" w:cs="方正仿宋简体"/>
              <w:sz w:val="32"/>
              <w:szCs w:val="32"/>
            </w:rPr>
          </w:rPrChange>
        </w:rPr>
        <w:pPrChange w:id="771" w:author="user01" w:date="2022-07-11T11:43:00Z">
          <w:pPr>
            <w:adjustRightInd w:val="0"/>
            <w:snapToGrid w:val="0"/>
            <w:spacing w:line="600" w:lineRule="exact"/>
            <w:ind w:firstLine="640" w:firstLineChars="200"/>
          </w:pPr>
        </w:pPrChange>
      </w:pPr>
      <w:del w:id="775" w:author="user01" w:date="2022-07-11T11:42:55Z">
        <w:r>
          <w:rPr>
            <w:rFonts w:hint="default" w:ascii="Times New Roman" w:hAnsi="Times New Roman" w:eastAsia="方正仿宋简体" w:cs="方正仿宋简体"/>
            <w:sz w:val="32"/>
            <w:szCs w:val="32"/>
            <w:rPrChange w:id="776" w:author="瞿腊梅" w:date="2022-07-08T14:45:49Z">
              <w:rPr>
                <w:rFonts w:hint="eastAsia" w:ascii="方正仿宋简体" w:hAnsi="方正仿宋简体" w:eastAsia="方正仿宋简体" w:cs="方正仿宋简体"/>
                <w:sz w:val="32"/>
                <w:szCs w:val="32"/>
              </w:rPr>
            </w:rPrChange>
          </w:rPr>
          <w:delText>５</w:delText>
        </w:r>
      </w:del>
      <w:del w:id="778" w:author="user01" w:date="2022-07-11T11:42:55Z">
        <w:r>
          <w:rPr>
            <w:rFonts w:hint="default" w:ascii="Times New Roman" w:hAnsi="Times New Roman" w:eastAsia="方正仿宋简体" w:cs="方正仿宋简体"/>
            <w:sz w:val="32"/>
            <w:szCs w:val="32"/>
            <w:lang w:val="en-US"/>
            <w:rPrChange w:id="779" w:author="瞿腊梅" w:date="2022-07-08T14:45:49Z">
              <w:rPr>
                <w:rFonts w:hint="default" w:ascii="方正仿宋简体" w:hAnsi="方正仿宋简体" w:eastAsia="方正仿宋简体" w:cs="方正仿宋简体"/>
                <w:sz w:val="32"/>
                <w:szCs w:val="32"/>
                <w:lang w:val="en"/>
              </w:rPr>
            </w:rPrChange>
          </w:rPr>
          <w:delText>.</w:delText>
        </w:r>
      </w:del>
      <w:ins w:id="781" w:author="瞿腊梅" w:date="2022-07-08T14:46:13Z">
        <w:del w:id="782" w:author="user01" w:date="2022-07-11T11:42:55Z">
          <w:r>
            <w:rPr>
              <w:rFonts w:hint="eastAsia" w:ascii="Times New Roman" w:hAnsi="Times New Roman" w:eastAsia="方正仿宋简体" w:cs="方正仿宋简体"/>
              <w:sz w:val="32"/>
              <w:szCs w:val="32"/>
              <w:lang w:eastAsia="zh-CN"/>
            </w:rPr>
            <w:delText>5</w:delText>
          </w:r>
        </w:del>
      </w:ins>
      <w:ins w:id="783" w:author="瞿腊梅" w:date="2022-07-08T14:46:13Z">
        <w:del w:id="784" w:author="user01" w:date="2022-07-11T11:42:55Z">
          <w:r>
            <w:rPr>
              <w:rFonts w:hint="eastAsia" w:ascii="Times New Roman" w:hAnsi="Times New Roman" w:eastAsia="方正仿宋简体" w:cs="方正仿宋简体"/>
              <w:sz w:val="32"/>
              <w:szCs w:val="32"/>
              <w:lang w:val="en-US" w:eastAsia="zh-CN"/>
            </w:rPr>
            <w:delText>.</w:delText>
          </w:r>
        </w:del>
      </w:ins>
      <w:del w:id="785" w:author="user01" w:date="2022-07-11T11:42:55Z">
        <w:r>
          <w:rPr>
            <w:rFonts w:hint="eastAsia" w:ascii="Times New Roman" w:hAnsi="Times New Roman" w:eastAsia="方正仿宋简体" w:cs="方正仿宋简体"/>
            <w:sz w:val="32"/>
            <w:szCs w:val="32"/>
            <w:rPrChange w:id="786" w:author="瞿腊梅" w:date="2022-07-08T14:45:49Z">
              <w:rPr>
                <w:rFonts w:hint="eastAsia" w:ascii="方正仿宋简体" w:hAnsi="方正仿宋简体" w:eastAsia="方正仿宋简体" w:cs="方正仿宋简体"/>
                <w:sz w:val="32"/>
                <w:szCs w:val="32"/>
              </w:rPr>
            </w:rPrChange>
          </w:rPr>
          <w:delText>符合以下条件的，评审加分并优先采用：课程内容符合国家职业技能评价标准和专项职业能力考核标准的</w:delText>
        </w:r>
      </w:del>
      <w:del w:id="788" w:author="user01" w:date="2022-07-11T11:42:55Z">
        <w:r>
          <w:rPr>
            <w:rFonts w:hint="eastAsia" w:ascii="Times New Roman" w:hAnsi="Times New Roman" w:eastAsia="方正仿宋简体" w:cs="方正仿宋简体"/>
            <w:sz w:val="32"/>
            <w:szCs w:val="32"/>
            <w:lang w:eastAsia="zh-CN"/>
            <w:rPrChange w:id="789" w:author="瞿腊梅" w:date="2022-07-08T14:45:49Z">
              <w:rPr>
                <w:rFonts w:hint="eastAsia" w:ascii="方正仿宋简体" w:hAnsi="方正仿宋简体" w:eastAsia="方正仿宋简体" w:cs="方正仿宋简体"/>
                <w:sz w:val="32"/>
                <w:szCs w:val="32"/>
                <w:lang w:eastAsia="zh-CN"/>
              </w:rPr>
            </w:rPrChange>
          </w:rPr>
          <w:delText>、</w:delText>
        </w:r>
      </w:del>
      <w:del w:id="791" w:author="user01" w:date="2022-07-11T11:42:55Z">
        <w:r>
          <w:rPr>
            <w:rFonts w:hint="eastAsia" w:ascii="Times New Roman" w:hAnsi="Times New Roman" w:eastAsia="方正仿宋简体" w:cs="方正仿宋简体"/>
            <w:sz w:val="32"/>
            <w:szCs w:val="32"/>
            <w:rPrChange w:id="792" w:author="瞿腊梅" w:date="2022-07-08T14:45:49Z">
              <w:rPr>
                <w:rFonts w:hint="eastAsia" w:ascii="方正仿宋简体" w:hAnsi="方正仿宋简体" w:eastAsia="方正仿宋简体" w:cs="方正仿宋简体"/>
                <w:sz w:val="32"/>
                <w:szCs w:val="32"/>
              </w:rPr>
            </w:rPrChange>
          </w:rPr>
          <w:delText>同步提供不少于100道练习题</w:delText>
        </w:r>
      </w:del>
      <w:del w:id="794" w:author="user01" w:date="2022-07-11T11:42:55Z">
        <w:r>
          <w:rPr>
            <w:rFonts w:hint="eastAsia" w:ascii="Times New Roman" w:hAnsi="Times New Roman" w:eastAsia="方正仿宋简体" w:cs="方正仿宋简体"/>
            <w:sz w:val="32"/>
            <w:szCs w:val="32"/>
            <w:lang w:eastAsia="zh-CN"/>
            <w:rPrChange w:id="795" w:author="瞿腊梅" w:date="2022-07-08T14:45:49Z">
              <w:rPr>
                <w:rFonts w:hint="eastAsia" w:ascii="方正仿宋简体" w:hAnsi="方正仿宋简体" w:eastAsia="方正仿宋简体" w:cs="方正仿宋简体"/>
                <w:sz w:val="32"/>
                <w:szCs w:val="32"/>
                <w:lang w:eastAsia="zh-CN"/>
              </w:rPr>
            </w:rPrChange>
          </w:rPr>
          <w:delText>的</w:delText>
        </w:r>
      </w:del>
      <w:del w:id="797" w:author="user01" w:date="2022-07-11T11:42:55Z">
        <w:r>
          <w:rPr>
            <w:rFonts w:hint="eastAsia" w:ascii="Times New Roman" w:hAnsi="Times New Roman" w:eastAsia="方正仿宋简体" w:cs="方正仿宋简体"/>
            <w:sz w:val="32"/>
            <w:szCs w:val="32"/>
            <w:rPrChange w:id="798" w:author="瞿腊梅" w:date="2022-07-08T14:45:49Z">
              <w:rPr>
                <w:rFonts w:hint="eastAsia" w:ascii="方正仿宋简体" w:hAnsi="方正仿宋简体" w:eastAsia="方正仿宋简体" w:cs="方正仿宋简体"/>
                <w:sz w:val="32"/>
                <w:szCs w:val="32"/>
              </w:rPr>
            </w:rPrChange>
          </w:rPr>
          <w:delText>。</w:delText>
        </w:r>
      </w:del>
    </w:p>
    <w:p>
      <w:pPr>
        <w:adjustRightInd/>
        <w:snapToGrid/>
        <w:spacing w:line="540" w:lineRule="exact"/>
        <w:ind w:firstLine="0" w:firstLineChars="0"/>
        <w:jc w:val="center"/>
        <w:rPr>
          <w:del w:id="801" w:author="user01" w:date="2022-07-11T11:42:55Z"/>
          <w:rFonts w:hint="eastAsia" w:ascii="Times New Roman" w:hAnsi="Times New Roman" w:eastAsia="方正黑体简体" w:cs="方正黑体简体"/>
          <w:sz w:val="32"/>
          <w:szCs w:val="32"/>
          <w:rPrChange w:id="802" w:author="瞿腊梅" w:date="2022-07-08T14:45:49Z">
            <w:rPr>
              <w:del w:id="803" w:author="user01" w:date="2022-07-11T11:42:55Z"/>
              <w:rFonts w:hint="eastAsia" w:ascii="方正黑体简体" w:hAnsi="方正黑体简体" w:eastAsia="方正黑体简体" w:cs="方正黑体简体"/>
              <w:sz w:val="32"/>
              <w:szCs w:val="32"/>
            </w:rPr>
          </w:rPrChange>
        </w:rPr>
        <w:pPrChange w:id="800" w:author="user01" w:date="2022-07-11T11:43:00Z">
          <w:pPr>
            <w:adjustRightInd w:val="0"/>
            <w:snapToGrid w:val="0"/>
            <w:spacing w:line="600" w:lineRule="exact"/>
            <w:ind w:firstLine="640" w:firstLineChars="200"/>
          </w:pPr>
        </w:pPrChange>
      </w:pPr>
      <w:del w:id="804" w:author="user01" w:date="2022-07-11T11:42:55Z">
        <w:r>
          <w:rPr>
            <w:rFonts w:hint="eastAsia" w:ascii="Times New Roman" w:hAnsi="Times New Roman" w:eastAsia="方正黑体简体" w:cs="方正黑体简体"/>
            <w:sz w:val="32"/>
            <w:szCs w:val="32"/>
            <w:rPrChange w:id="805" w:author="瞿腊梅" w:date="2022-07-08T14:45:49Z">
              <w:rPr>
                <w:rFonts w:hint="eastAsia" w:ascii="方正黑体简体" w:hAnsi="方正黑体简体" w:eastAsia="方正黑体简体" w:cs="方正黑体简体"/>
                <w:sz w:val="32"/>
                <w:szCs w:val="32"/>
              </w:rPr>
            </w:rPrChange>
          </w:rPr>
          <w:delText>五、征集程序</w:delText>
        </w:r>
      </w:del>
    </w:p>
    <w:p>
      <w:pPr>
        <w:adjustRightInd/>
        <w:snapToGrid/>
        <w:spacing w:line="540" w:lineRule="exact"/>
        <w:ind w:firstLine="0" w:firstLineChars="0"/>
        <w:jc w:val="center"/>
        <w:rPr>
          <w:del w:id="808" w:author="user01" w:date="2022-07-11T11:42:55Z"/>
          <w:rFonts w:hint="eastAsia" w:ascii="Times New Roman" w:hAnsi="Times New Roman" w:eastAsia="方正仿宋简体" w:cs="方正仿宋简体"/>
          <w:sz w:val="32"/>
          <w:szCs w:val="32"/>
          <w:rPrChange w:id="809" w:author="瞿腊梅" w:date="2022-07-08T14:45:49Z">
            <w:rPr>
              <w:del w:id="810" w:author="user01" w:date="2022-07-11T11:42:55Z"/>
              <w:rFonts w:hint="eastAsia" w:ascii="方正仿宋简体" w:hAnsi="方正仿宋简体" w:eastAsia="方正仿宋简体" w:cs="方正仿宋简体"/>
              <w:sz w:val="32"/>
              <w:szCs w:val="32"/>
            </w:rPr>
          </w:rPrChange>
        </w:rPr>
        <w:pPrChange w:id="807" w:author="user01" w:date="2022-07-11T11:43:00Z">
          <w:pPr>
            <w:adjustRightInd w:val="0"/>
            <w:snapToGrid w:val="0"/>
            <w:spacing w:line="600" w:lineRule="exact"/>
            <w:ind w:firstLine="480" w:firstLineChars="150"/>
          </w:pPr>
        </w:pPrChange>
      </w:pPr>
      <w:del w:id="811" w:author="user01" w:date="2022-07-11T11:42:55Z">
        <w:r>
          <w:rPr>
            <w:rFonts w:hint="eastAsia" w:ascii="Times New Roman" w:hAnsi="Times New Roman" w:eastAsia="方正楷体简体" w:cs="方正楷体简体"/>
            <w:sz w:val="32"/>
            <w:szCs w:val="32"/>
            <w:rPrChange w:id="812" w:author="瞿腊梅" w:date="2022-07-08T14:45:49Z">
              <w:rPr>
                <w:rFonts w:hint="eastAsia" w:ascii="方正楷体简体" w:hAnsi="方正楷体简体" w:eastAsia="方正楷体简体" w:cs="方正楷体简体"/>
                <w:sz w:val="32"/>
                <w:szCs w:val="32"/>
              </w:rPr>
            </w:rPrChange>
          </w:rPr>
          <w:delText>（一）申报</w:delText>
        </w:r>
      </w:del>
      <w:del w:id="814" w:author="user01" w:date="2022-07-11T11:42:55Z">
        <w:r>
          <w:rPr>
            <w:rFonts w:hint="eastAsia" w:ascii="Times New Roman" w:hAnsi="Times New Roman" w:eastAsia="方正楷体简体" w:cs="方正楷体简体"/>
            <w:sz w:val="32"/>
            <w:szCs w:val="32"/>
            <w:lang w:eastAsia="zh-CN"/>
            <w:rPrChange w:id="815" w:author="瞿腊梅" w:date="2022-07-08T14:45:49Z">
              <w:rPr>
                <w:rFonts w:hint="eastAsia" w:ascii="方正楷体简体" w:hAnsi="方正楷体简体" w:eastAsia="方正楷体简体" w:cs="方正楷体简体"/>
                <w:sz w:val="32"/>
                <w:szCs w:val="32"/>
                <w:lang w:eastAsia="zh-CN"/>
              </w:rPr>
            </w:rPrChange>
          </w:rPr>
          <w:delText>资料。《</w:delText>
        </w:r>
      </w:del>
      <w:del w:id="817" w:author="user01" w:date="2022-07-11T11:42:55Z">
        <w:r>
          <w:rPr>
            <w:rFonts w:hint="eastAsia" w:ascii="Times New Roman" w:hAnsi="Times New Roman" w:eastAsia="方正仿宋简体" w:cs="方正仿宋简体"/>
            <w:sz w:val="32"/>
            <w:szCs w:val="32"/>
            <w:rPrChange w:id="818" w:author="瞿腊梅" w:date="2022-07-08T14:45:49Z">
              <w:rPr>
                <w:rFonts w:hint="eastAsia" w:ascii="方正仿宋简体" w:hAnsi="方正仿宋简体" w:eastAsia="方正仿宋简体" w:cs="方正仿宋简体"/>
                <w:sz w:val="32"/>
                <w:szCs w:val="32"/>
              </w:rPr>
            </w:rPrChange>
          </w:rPr>
          <w:delText>线上职业技能培训课程资源申报表</w:delText>
        </w:r>
      </w:del>
      <w:del w:id="820" w:author="user01" w:date="2022-07-11T11:42:55Z">
        <w:r>
          <w:rPr>
            <w:rFonts w:hint="eastAsia" w:ascii="Times New Roman" w:hAnsi="Times New Roman" w:eastAsia="方正楷体简体" w:cs="方正楷体简体"/>
            <w:sz w:val="32"/>
            <w:szCs w:val="32"/>
            <w:lang w:eastAsia="zh-CN"/>
            <w:rPrChange w:id="821" w:author="瞿腊梅" w:date="2022-07-08T14:45:49Z">
              <w:rPr>
                <w:rFonts w:hint="eastAsia" w:ascii="方正楷体简体" w:hAnsi="方正楷体简体" w:eastAsia="方正楷体简体" w:cs="方正楷体简体"/>
                <w:sz w:val="32"/>
                <w:szCs w:val="32"/>
                <w:lang w:eastAsia="zh-CN"/>
              </w:rPr>
            </w:rPrChange>
          </w:rPr>
          <w:delText>》</w:delText>
        </w:r>
      </w:del>
      <w:del w:id="823" w:author="user01" w:date="2022-07-11T11:42:55Z">
        <w:r>
          <w:rPr>
            <w:rFonts w:hint="eastAsia" w:ascii="Times New Roman" w:hAnsi="Times New Roman" w:eastAsia="方正仿宋简体" w:cs="方正仿宋简体"/>
            <w:sz w:val="32"/>
            <w:szCs w:val="32"/>
            <w:lang w:eastAsia="zh-CN"/>
            <w:rPrChange w:id="824" w:author="瞿腊梅" w:date="2022-07-08T14:45:49Z">
              <w:rPr>
                <w:rFonts w:hint="eastAsia" w:ascii="方正仿宋简体" w:hAnsi="方正仿宋简体" w:eastAsia="方正仿宋简体" w:cs="方正仿宋简体"/>
                <w:sz w:val="32"/>
                <w:szCs w:val="32"/>
                <w:lang w:eastAsia="zh-CN"/>
              </w:rPr>
            </w:rPrChange>
          </w:rPr>
          <w:delText>（附件</w:delText>
        </w:r>
      </w:del>
      <w:del w:id="826" w:author="user01" w:date="2022-07-11T11:42:55Z">
        <w:r>
          <w:rPr>
            <w:rFonts w:hint="eastAsia" w:ascii="Times New Roman" w:hAnsi="Times New Roman" w:eastAsia="方正仿宋简体" w:cs="方正仿宋简体"/>
            <w:sz w:val="32"/>
            <w:szCs w:val="32"/>
            <w:lang w:eastAsia="zh-CN"/>
            <w:rPrChange w:id="827" w:author="瞿腊梅" w:date="2022-07-08T14:45:49Z">
              <w:rPr>
                <w:rFonts w:hint="eastAsia" w:ascii="方正仿宋简体" w:hAnsi="方正仿宋简体" w:eastAsia="方正仿宋简体" w:cs="方正仿宋简体"/>
                <w:sz w:val="32"/>
                <w:szCs w:val="32"/>
                <w:lang w:eastAsia="zh-CN"/>
              </w:rPr>
            </w:rPrChange>
          </w:rPr>
          <w:delText>１</w:delText>
        </w:r>
      </w:del>
      <w:ins w:id="829" w:author="瞿腊梅" w:date="2022-07-08T14:50:28Z">
        <w:del w:id="830" w:author="user01" w:date="2022-07-11T11:42:55Z">
          <w:r>
            <w:rPr>
              <w:rFonts w:hint="eastAsia" w:ascii="Times New Roman" w:hAnsi="Times New Roman" w:eastAsia="方正仿宋简体" w:cs="方正仿宋简体"/>
              <w:sz w:val="32"/>
              <w:szCs w:val="32"/>
              <w:lang w:val="en-US" w:eastAsia="zh-CN"/>
            </w:rPr>
            <w:delText>1</w:delText>
          </w:r>
        </w:del>
      </w:ins>
      <w:del w:id="831" w:author="user01" w:date="2022-07-11T11:42:55Z">
        <w:r>
          <w:rPr>
            <w:rFonts w:hint="eastAsia" w:ascii="Times New Roman" w:hAnsi="Times New Roman" w:eastAsia="方正仿宋简体" w:cs="方正仿宋简体"/>
            <w:sz w:val="32"/>
            <w:szCs w:val="32"/>
            <w:lang w:eastAsia="zh-CN"/>
            <w:rPrChange w:id="832" w:author="瞿腊梅" w:date="2022-07-08T14:45:49Z">
              <w:rPr>
                <w:rFonts w:hint="eastAsia" w:ascii="方正仿宋简体" w:hAnsi="方正仿宋简体" w:eastAsia="方正仿宋简体" w:cs="方正仿宋简体"/>
                <w:sz w:val="32"/>
                <w:szCs w:val="32"/>
                <w:lang w:eastAsia="zh-CN"/>
              </w:rPr>
            </w:rPrChange>
          </w:rPr>
          <w:delText>）、</w:delText>
        </w:r>
      </w:del>
      <w:del w:id="834" w:author="user01" w:date="2022-07-11T11:42:55Z">
        <w:r>
          <w:rPr>
            <w:rFonts w:hint="eastAsia" w:ascii="Times New Roman" w:hAnsi="Times New Roman" w:eastAsia="方正仿宋简体" w:cs="方正仿宋简体"/>
            <w:sz w:val="32"/>
            <w:szCs w:val="32"/>
            <w:rPrChange w:id="835" w:author="瞿腊梅" w:date="2022-07-08T14:45:49Z">
              <w:rPr>
                <w:rFonts w:hint="eastAsia" w:ascii="方正仿宋简体" w:hAnsi="方正仿宋简体" w:eastAsia="方正仿宋简体" w:cs="方正仿宋简体"/>
                <w:sz w:val="32"/>
                <w:szCs w:val="32"/>
              </w:rPr>
            </w:rPrChange>
          </w:rPr>
          <w:delText>应征单位营业执照或组织机构代码证（统一社会信用代码证）复印件</w:delText>
        </w:r>
      </w:del>
      <w:del w:id="837" w:author="user01" w:date="2022-07-11T11:42:55Z">
        <w:r>
          <w:rPr>
            <w:rFonts w:hint="eastAsia" w:ascii="Times New Roman" w:hAnsi="Times New Roman" w:eastAsia="方正仿宋简体" w:cs="方正仿宋简体"/>
            <w:sz w:val="32"/>
            <w:szCs w:val="32"/>
            <w:lang w:eastAsia="zh-CN"/>
            <w:rPrChange w:id="838" w:author="瞿腊梅" w:date="2022-07-08T14:45:49Z">
              <w:rPr>
                <w:rFonts w:hint="eastAsia" w:ascii="方正仿宋简体" w:hAnsi="方正仿宋简体" w:eastAsia="方正仿宋简体" w:cs="方正仿宋简体"/>
                <w:sz w:val="32"/>
                <w:szCs w:val="32"/>
                <w:lang w:eastAsia="zh-CN"/>
              </w:rPr>
            </w:rPrChange>
          </w:rPr>
          <w:delText>、</w:delText>
        </w:r>
      </w:del>
      <w:del w:id="840" w:author="user01" w:date="2022-07-11T11:42:55Z">
        <w:r>
          <w:rPr>
            <w:rFonts w:hint="eastAsia" w:ascii="Times New Roman" w:hAnsi="Times New Roman" w:eastAsia="方正仿宋简体" w:cs="方正仿宋简体"/>
            <w:sz w:val="32"/>
            <w:szCs w:val="32"/>
            <w:rPrChange w:id="841" w:author="瞿腊梅" w:date="2022-07-08T14:45:49Z">
              <w:rPr>
                <w:rFonts w:hint="eastAsia" w:ascii="方正仿宋简体" w:hAnsi="方正仿宋简体" w:eastAsia="方正仿宋简体" w:cs="方正仿宋简体"/>
                <w:sz w:val="32"/>
                <w:szCs w:val="32"/>
              </w:rPr>
            </w:rPrChange>
          </w:rPr>
          <w:delText>课程拷贝文件，制作课程依据的教学大纲、教材或知识点、教学计划、课件时长表。加分项：讲授人资质证明材料、对应的评价标准、评价练习题等资料。</w:delText>
        </w:r>
      </w:del>
    </w:p>
    <w:p>
      <w:pPr>
        <w:adjustRightInd/>
        <w:snapToGrid/>
        <w:spacing w:line="540" w:lineRule="exact"/>
        <w:ind w:firstLine="0" w:firstLineChars="0"/>
        <w:jc w:val="center"/>
        <w:rPr>
          <w:del w:id="844" w:author="user01" w:date="2022-07-11T11:42:55Z"/>
          <w:rFonts w:hint="eastAsia" w:ascii="Times New Roman" w:hAnsi="Times New Roman" w:eastAsia="方正仿宋简体" w:cs="方正仿宋简体"/>
          <w:sz w:val="32"/>
          <w:szCs w:val="32"/>
          <w:rPrChange w:id="845" w:author="瞿腊梅" w:date="2022-07-08T14:45:49Z">
            <w:rPr>
              <w:del w:id="846" w:author="user01" w:date="2022-07-11T11:42:55Z"/>
              <w:rFonts w:hint="eastAsia" w:ascii="方正仿宋简体" w:hAnsi="方正仿宋简体" w:eastAsia="方正仿宋简体" w:cs="方正仿宋简体"/>
              <w:sz w:val="32"/>
              <w:szCs w:val="32"/>
            </w:rPr>
          </w:rPrChange>
        </w:rPr>
        <w:pPrChange w:id="843" w:author="user01" w:date="2022-07-11T11:43:00Z">
          <w:pPr>
            <w:adjustRightInd w:val="0"/>
            <w:snapToGrid w:val="0"/>
            <w:spacing w:line="600" w:lineRule="exact"/>
            <w:ind w:firstLine="480" w:firstLineChars="150"/>
          </w:pPr>
        </w:pPrChange>
      </w:pPr>
      <w:del w:id="847" w:author="user01" w:date="2022-07-11T11:42:55Z">
        <w:r>
          <w:rPr>
            <w:rFonts w:hint="eastAsia" w:ascii="Times New Roman" w:hAnsi="Times New Roman" w:eastAsia="方正楷体简体" w:cs="方正楷体简体"/>
            <w:sz w:val="32"/>
            <w:szCs w:val="32"/>
            <w:rPrChange w:id="848" w:author="瞿腊梅" w:date="2022-07-08T14:45:49Z">
              <w:rPr>
                <w:rFonts w:hint="eastAsia" w:ascii="方正楷体简体" w:hAnsi="方正楷体简体" w:eastAsia="方正楷体简体" w:cs="方正楷体简体"/>
                <w:sz w:val="32"/>
                <w:szCs w:val="32"/>
              </w:rPr>
            </w:rPrChange>
          </w:rPr>
          <w:delText>（二）技术审核</w:delText>
        </w:r>
      </w:del>
      <w:del w:id="850" w:author="user01" w:date="2022-07-11T11:42:55Z">
        <w:r>
          <w:rPr>
            <w:rFonts w:hint="eastAsia" w:ascii="Times New Roman" w:hAnsi="Times New Roman" w:eastAsia="方正楷体简体" w:cs="方正楷体简体"/>
            <w:sz w:val="32"/>
            <w:szCs w:val="32"/>
            <w:lang w:eastAsia="zh-CN"/>
            <w:rPrChange w:id="851" w:author="瞿腊梅" w:date="2022-07-08T14:45:49Z">
              <w:rPr>
                <w:rFonts w:hint="eastAsia" w:ascii="方正楷体简体" w:hAnsi="方正楷体简体" w:eastAsia="方正楷体简体" w:cs="方正楷体简体"/>
                <w:sz w:val="32"/>
                <w:szCs w:val="32"/>
                <w:lang w:eastAsia="zh-CN"/>
              </w:rPr>
            </w:rPrChange>
          </w:rPr>
          <w:delText>。</w:delText>
        </w:r>
      </w:del>
      <w:del w:id="853" w:author="user01" w:date="2022-07-11T11:42:55Z">
        <w:r>
          <w:rPr>
            <w:rFonts w:hint="eastAsia" w:ascii="Times New Roman" w:hAnsi="Times New Roman" w:eastAsia="方正仿宋简体" w:cs="方正仿宋简体"/>
            <w:sz w:val="32"/>
            <w:szCs w:val="32"/>
            <w:rPrChange w:id="854" w:author="瞿腊梅" w:date="2022-07-08T14:45:49Z">
              <w:rPr>
                <w:rFonts w:hint="eastAsia" w:ascii="方正仿宋简体" w:hAnsi="方正仿宋简体" w:eastAsia="方正仿宋简体" w:cs="方正仿宋简体"/>
                <w:sz w:val="32"/>
                <w:szCs w:val="32"/>
              </w:rPr>
            </w:rPrChange>
          </w:rPr>
          <w:delText>由成都职业培训网络学院平台运营方技术人员对课程拷贝是否符合网络学院上线技术要求进行审核。通过技术审核的，方可纳入内容评审。</w:delText>
        </w:r>
      </w:del>
    </w:p>
    <w:p>
      <w:pPr>
        <w:adjustRightInd/>
        <w:snapToGrid/>
        <w:spacing w:line="540" w:lineRule="exact"/>
        <w:ind w:firstLine="0" w:firstLineChars="0"/>
        <w:jc w:val="center"/>
        <w:rPr>
          <w:del w:id="857" w:author="user01" w:date="2022-07-11T11:42:55Z"/>
          <w:rFonts w:hint="eastAsia" w:ascii="Times New Roman" w:hAnsi="Times New Roman" w:eastAsia="方正仿宋简体" w:cs="方正仿宋简体"/>
          <w:sz w:val="32"/>
          <w:szCs w:val="32"/>
          <w:rPrChange w:id="858" w:author="瞿腊梅" w:date="2022-07-08T14:45:49Z">
            <w:rPr>
              <w:del w:id="859" w:author="user01" w:date="2022-07-11T11:42:55Z"/>
              <w:rFonts w:hint="eastAsia" w:ascii="方正仿宋简体" w:hAnsi="方正仿宋简体" w:eastAsia="方正仿宋简体" w:cs="方正仿宋简体"/>
              <w:sz w:val="32"/>
              <w:szCs w:val="32"/>
            </w:rPr>
          </w:rPrChange>
        </w:rPr>
        <w:pPrChange w:id="856" w:author="user01" w:date="2022-07-11T11:43:00Z">
          <w:pPr>
            <w:adjustRightInd w:val="0"/>
            <w:snapToGrid w:val="0"/>
            <w:spacing w:line="600" w:lineRule="exact"/>
            <w:ind w:firstLine="480" w:firstLineChars="150"/>
          </w:pPr>
        </w:pPrChange>
      </w:pPr>
      <w:del w:id="860" w:author="user01" w:date="2022-07-11T11:42:55Z">
        <w:r>
          <w:rPr>
            <w:rFonts w:hint="eastAsia" w:ascii="Times New Roman" w:hAnsi="Times New Roman" w:eastAsia="方正楷体简体" w:cs="方正楷体简体"/>
            <w:sz w:val="32"/>
            <w:szCs w:val="32"/>
            <w:rPrChange w:id="861" w:author="瞿腊梅" w:date="2022-07-08T14:45:49Z">
              <w:rPr>
                <w:rFonts w:hint="eastAsia" w:ascii="方正楷体简体" w:hAnsi="方正楷体简体" w:eastAsia="方正楷体简体" w:cs="方正楷体简体"/>
                <w:sz w:val="32"/>
                <w:szCs w:val="32"/>
              </w:rPr>
            </w:rPrChange>
          </w:rPr>
          <w:delText>（三）内容评审</w:delText>
        </w:r>
      </w:del>
      <w:del w:id="863" w:author="user01" w:date="2022-07-11T11:42:55Z">
        <w:r>
          <w:rPr>
            <w:rFonts w:hint="eastAsia" w:ascii="Times New Roman" w:hAnsi="Times New Roman" w:eastAsia="方正楷体简体" w:cs="方正楷体简体"/>
            <w:sz w:val="32"/>
            <w:szCs w:val="32"/>
            <w:lang w:eastAsia="zh-CN"/>
            <w:rPrChange w:id="864" w:author="瞿腊梅" w:date="2022-07-08T14:45:49Z">
              <w:rPr>
                <w:rFonts w:hint="eastAsia" w:ascii="方正楷体简体" w:hAnsi="方正楷体简体" w:eastAsia="方正楷体简体" w:cs="方正楷体简体"/>
                <w:sz w:val="32"/>
                <w:szCs w:val="32"/>
                <w:lang w:eastAsia="zh-CN"/>
              </w:rPr>
            </w:rPrChange>
          </w:rPr>
          <w:delText>。</w:delText>
        </w:r>
      </w:del>
      <w:del w:id="866" w:author="user01" w:date="2022-07-11T11:42:55Z">
        <w:r>
          <w:rPr>
            <w:rFonts w:hint="eastAsia" w:ascii="Times New Roman" w:hAnsi="Times New Roman" w:eastAsia="方正仿宋简体" w:cs="方正仿宋简体"/>
            <w:sz w:val="32"/>
            <w:szCs w:val="32"/>
            <w:rPrChange w:id="867" w:author="瞿腊梅" w:date="2022-07-08T14:45:49Z">
              <w:rPr>
                <w:rFonts w:hint="eastAsia" w:ascii="方正仿宋简体" w:hAnsi="方正仿宋简体" w:eastAsia="方正仿宋简体" w:cs="方正仿宋简体"/>
                <w:sz w:val="32"/>
                <w:szCs w:val="32"/>
              </w:rPr>
            </w:rPrChange>
          </w:rPr>
          <w:delText>成都市职业能力建设指导中心邀请行业专家、院校相关专业教师、资深从业人员，组成第三方独立评审小组开展独立评分。</w:delText>
        </w:r>
      </w:del>
    </w:p>
    <w:p>
      <w:pPr>
        <w:adjustRightInd/>
        <w:snapToGrid/>
        <w:spacing w:line="540" w:lineRule="exact"/>
        <w:ind w:firstLine="0" w:firstLineChars="0"/>
        <w:jc w:val="center"/>
        <w:rPr>
          <w:del w:id="870" w:author="user01" w:date="2022-07-11T11:42:55Z"/>
          <w:rFonts w:hint="eastAsia" w:ascii="Times New Roman" w:hAnsi="Times New Roman" w:eastAsia="方正仿宋简体" w:cs="方正仿宋简体"/>
          <w:sz w:val="32"/>
          <w:szCs w:val="32"/>
          <w:rPrChange w:id="871" w:author="瞿腊梅" w:date="2022-07-08T14:45:49Z">
            <w:rPr>
              <w:del w:id="872" w:author="user01" w:date="2022-07-11T11:42:55Z"/>
              <w:rFonts w:hint="eastAsia" w:ascii="方正仿宋简体" w:hAnsi="方正仿宋简体" w:eastAsia="方正仿宋简体" w:cs="方正仿宋简体"/>
              <w:sz w:val="32"/>
              <w:szCs w:val="32"/>
            </w:rPr>
          </w:rPrChange>
        </w:rPr>
        <w:pPrChange w:id="869" w:author="user01" w:date="2022-07-11T11:43:00Z">
          <w:pPr>
            <w:adjustRightInd w:val="0"/>
            <w:snapToGrid w:val="0"/>
            <w:spacing w:line="600" w:lineRule="exact"/>
            <w:ind w:firstLine="480" w:firstLineChars="150"/>
          </w:pPr>
        </w:pPrChange>
      </w:pPr>
      <w:del w:id="873" w:author="user01" w:date="2022-07-11T11:42:55Z">
        <w:r>
          <w:rPr>
            <w:rFonts w:hint="eastAsia" w:ascii="Times New Roman" w:hAnsi="Times New Roman" w:eastAsia="方正楷体简体" w:cs="方正楷体简体"/>
            <w:sz w:val="32"/>
            <w:szCs w:val="32"/>
            <w:rPrChange w:id="874" w:author="瞿腊梅" w:date="2022-07-08T14:45:49Z">
              <w:rPr>
                <w:rFonts w:hint="eastAsia" w:ascii="方正楷体简体" w:hAnsi="方正楷体简体" w:eastAsia="方正楷体简体" w:cs="方正楷体简体"/>
                <w:sz w:val="32"/>
                <w:szCs w:val="32"/>
              </w:rPr>
            </w:rPrChange>
          </w:rPr>
          <w:delText>（四）结果公示</w:delText>
        </w:r>
      </w:del>
      <w:del w:id="876" w:author="user01" w:date="2022-07-11T11:42:55Z">
        <w:r>
          <w:rPr>
            <w:rFonts w:hint="eastAsia" w:ascii="Times New Roman" w:hAnsi="Times New Roman" w:eastAsia="方正楷体简体" w:cs="方正楷体简体"/>
            <w:sz w:val="32"/>
            <w:szCs w:val="32"/>
            <w:lang w:eastAsia="zh-CN"/>
            <w:rPrChange w:id="877" w:author="瞿腊梅" w:date="2022-07-08T14:45:49Z">
              <w:rPr>
                <w:rFonts w:hint="eastAsia" w:ascii="方正楷体简体" w:hAnsi="方正楷体简体" w:eastAsia="方正楷体简体" w:cs="方正楷体简体"/>
                <w:sz w:val="32"/>
                <w:szCs w:val="32"/>
                <w:lang w:eastAsia="zh-CN"/>
              </w:rPr>
            </w:rPrChange>
          </w:rPr>
          <w:delText>。</w:delText>
        </w:r>
      </w:del>
      <w:del w:id="879" w:author="user01" w:date="2022-07-11T11:42:55Z">
        <w:r>
          <w:rPr>
            <w:rFonts w:hint="eastAsia" w:ascii="Times New Roman" w:hAnsi="Times New Roman" w:eastAsia="方正仿宋简体" w:cs="方正仿宋简体"/>
            <w:sz w:val="32"/>
            <w:szCs w:val="32"/>
            <w:rPrChange w:id="880" w:author="瞿腊梅" w:date="2022-07-08T14:45:49Z">
              <w:rPr>
                <w:rFonts w:hint="eastAsia" w:ascii="方正仿宋简体" w:hAnsi="方正仿宋简体" w:eastAsia="方正仿宋简体" w:cs="方正仿宋简体"/>
                <w:sz w:val="32"/>
                <w:szCs w:val="32"/>
              </w:rPr>
            </w:rPrChange>
          </w:rPr>
          <w:delText>评审结果通过成都市人社局官网、成都职业培训网络学院平台首页进行公示，公示期不少于5个工作日。</w:delText>
        </w:r>
      </w:del>
    </w:p>
    <w:p>
      <w:pPr>
        <w:adjustRightInd/>
        <w:snapToGrid/>
        <w:spacing w:line="540" w:lineRule="exact"/>
        <w:ind w:firstLine="0" w:firstLineChars="0"/>
        <w:jc w:val="center"/>
        <w:rPr>
          <w:del w:id="883" w:author="user01" w:date="2022-07-11T11:42:55Z"/>
          <w:rFonts w:hint="eastAsia" w:ascii="Times New Roman" w:hAnsi="Times New Roman" w:eastAsia="方正仿宋简体" w:cs="方正仿宋简体"/>
          <w:sz w:val="32"/>
          <w:szCs w:val="32"/>
          <w:rPrChange w:id="884" w:author="瞿腊梅" w:date="2022-07-08T14:45:49Z">
            <w:rPr>
              <w:del w:id="885" w:author="user01" w:date="2022-07-11T11:42:55Z"/>
              <w:rFonts w:hint="eastAsia" w:ascii="方正仿宋简体" w:hAnsi="方正仿宋简体" w:eastAsia="方正仿宋简体" w:cs="方正仿宋简体"/>
              <w:sz w:val="32"/>
              <w:szCs w:val="32"/>
            </w:rPr>
          </w:rPrChange>
        </w:rPr>
        <w:pPrChange w:id="882" w:author="user01" w:date="2022-07-11T11:43:00Z">
          <w:pPr>
            <w:adjustRightInd w:val="0"/>
            <w:snapToGrid w:val="0"/>
            <w:spacing w:line="600" w:lineRule="exact"/>
            <w:ind w:firstLine="480" w:firstLineChars="150"/>
          </w:pPr>
        </w:pPrChange>
      </w:pPr>
      <w:del w:id="886" w:author="user01" w:date="2022-07-11T11:42:55Z">
        <w:r>
          <w:rPr>
            <w:rFonts w:hint="eastAsia" w:ascii="Times New Roman" w:hAnsi="Times New Roman" w:eastAsia="方正楷体简体" w:cs="方正楷体简体"/>
            <w:sz w:val="32"/>
            <w:szCs w:val="32"/>
            <w:rPrChange w:id="887" w:author="瞿腊梅" w:date="2022-07-08T14:45:49Z">
              <w:rPr>
                <w:rFonts w:hint="eastAsia" w:ascii="方正楷体简体" w:hAnsi="方正楷体简体" w:eastAsia="方正楷体简体" w:cs="方正楷体简体"/>
                <w:sz w:val="32"/>
                <w:szCs w:val="32"/>
              </w:rPr>
            </w:rPrChange>
          </w:rPr>
          <w:delText>（五）课件采购</w:delText>
        </w:r>
      </w:del>
      <w:del w:id="889" w:author="user01" w:date="2022-07-11T11:42:55Z">
        <w:r>
          <w:rPr>
            <w:rFonts w:hint="eastAsia" w:ascii="Times New Roman" w:hAnsi="Times New Roman" w:eastAsia="方正楷体简体" w:cs="方正楷体简体"/>
            <w:sz w:val="32"/>
            <w:szCs w:val="32"/>
            <w:lang w:eastAsia="zh-CN"/>
            <w:rPrChange w:id="890" w:author="瞿腊梅" w:date="2022-07-08T14:45:49Z">
              <w:rPr>
                <w:rFonts w:hint="eastAsia" w:ascii="方正楷体简体" w:hAnsi="方正楷体简体" w:eastAsia="方正楷体简体" w:cs="方正楷体简体"/>
                <w:sz w:val="32"/>
                <w:szCs w:val="32"/>
                <w:lang w:eastAsia="zh-CN"/>
              </w:rPr>
            </w:rPrChange>
          </w:rPr>
          <w:delText>。</w:delText>
        </w:r>
      </w:del>
      <w:del w:id="892" w:author="user01" w:date="2022-07-11T11:42:55Z">
        <w:r>
          <w:rPr>
            <w:rFonts w:hint="eastAsia" w:ascii="Times New Roman" w:hAnsi="Times New Roman" w:eastAsia="方正仿宋简体" w:cs="方正仿宋简体"/>
            <w:sz w:val="32"/>
            <w:szCs w:val="32"/>
            <w:rPrChange w:id="893" w:author="瞿腊梅" w:date="2022-07-08T14:45:49Z">
              <w:rPr>
                <w:rFonts w:hint="eastAsia" w:ascii="方正仿宋简体" w:hAnsi="方正仿宋简体" w:eastAsia="方正仿宋简体" w:cs="方正仿宋简体"/>
                <w:sz w:val="32"/>
                <w:szCs w:val="32"/>
              </w:rPr>
            </w:rPrChange>
          </w:rPr>
          <w:delText>公示无异议的，签订有偿使用合同。同一专业（工种）或类别有多个课程且内容相近的，采购得分最高的课件。本批次暂未被采用的课程资源，经课程提供方同意，纳入下一批课程征集资源库。</w:delText>
        </w:r>
      </w:del>
    </w:p>
    <w:p>
      <w:pPr>
        <w:adjustRightInd/>
        <w:snapToGrid/>
        <w:spacing w:line="540" w:lineRule="exact"/>
        <w:ind w:firstLine="0" w:firstLineChars="0"/>
        <w:jc w:val="center"/>
        <w:rPr>
          <w:del w:id="896" w:author="user01" w:date="2022-07-11T11:42:55Z"/>
          <w:rFonts w:hint="eastAsia" w:ascii="Times New Roman" w:hAnsi="Times New Roman" w:eastAsia="方正黑体简体" w:cs="方正黑体简体"/>
          <w:sz w:val="32"/>
          <w:szCs w:val="32"/>
          <w:rPrChange w:id="897" w:author="瞿腊梅" w:date="2022-07-08T14:45:49Z">
            <w:rPr>
              <w:del w:id="898" w:author="user01" w:date="2022-07-11T11:42:55Z"/>
              <w:rFonts w:hint="eastAsia" w:ascii="方正黑体简体" w:hAnsi="方正黑体简体" w:eastAsia="方正黑体简体" w:cs="方正黑体简体"/>
              <w:sz w:val="32"/>
              <w:szCs w:val="32"/>
            </w:rPr>
          </w:rPrChange>
        </w:rPr>
        <w:pPrChange w:id="895" w:author="user01" w:date="2022-07-11T11:43:00Z">
          <w:pPr>
            <w:adjustRightInd w:val="0"/>
            <w:snapToGrid w:val="0"/>
            <w:spacing w:line="600" w:lineRule="exact"/>
            <w:ind w:firstLine="640" w:firstLineChars="200"/>
          </w:pPr>
        </w:pPrChange>
      </w:pPr>
      <w:del w:id="899" w:author="user01" w:date="2022-07-11T11:42:55Z">
        <w:r>
          <w:rPr>
            <w:rFonts w:hint="eastAsia" w:ascii="Times New Roman" w:hAnsi="Times New Roman" w:eastAsia="方正黑体简体" w:cs="方正黑体简体"/>
            <w:sz w:val="32"/>
            <w:szCs w:val="32"/>
            <w:rPrChange w:id="900" w:author="瞿腊梅" w:date="2022-07-08T14:45:49Z">
              <w:rPr>
                <w:rFonts w:hint="eastAsia" w:ascii="方正黑体简体" w:hAnsi="方正黑体简体" w:eastAsia="方正黑体简体" w:cs="方正黑体简体"/>
                <w:sz w:val="32"/>
                <w:szCs w:val="32"/>
              </w:rPr>
            </w:rPrChange>
          </w:rPr>
          <w:delText>六、支持政策</w:delText>
        </w:r>
      </w:del>
    </w:p>
    <w:p>
      <w:pPr>
        <w:adjustRightInd/>
        <w:snapToGrid/>
        <w:spacing w:line="540" w:lineRule="exact"/>
        <w:ind w:firstLine="0" w:firstLineChars="0"/>
        <w:jc w:val="center"/>
        <w:rPr>
          <w:del w:id="903" w:author="user01" w:date="2022-07-11T11:42:55Z"/>
          <w:rFonts w:hint="eastAsia" w:ascii="Times New Roman" w:hAnsi="Times New Roman" w:eastAsia="方正仿宋简体" w:cs="方正仿宋简体"/>
          <w:sz w:val="32"/>
          <w:szCs w:val="32"/>
          <w:rPrChange w:id="904" w:author="瞿腊梅" w:date="2022-07-08T14:45:49Z">
            <w:rPr>
              <w:del w:id="905" w:author="user01" w:date="2022-07-11T11:42:55Z"/>
              <w:rFonts w:hint="eastAsia" w:ascii="方正仿宋简体" w:hAnsi="方正仿宋简体" w:eastAsia="方正仿宋简体" w:cs="方正仿宋简体"/>
              <w:sz w:val="32"/>
              <w:szCs w:val="32"/>
            </w:rPr>
          </w:rPrChange>
        </w:rPr>
        <w:pPrChange w:id="902" w:author="user01" w:date="2022-07-11T11:43:00Z">
          <w:pPr>
            <w:adjustRightInd w:val="0"/>
            <w:snapToGrid w:val="0"/>
            <w:spacing w:line="600" w:lineRule="exact"/>
            <w:ind w:firstLine="480" w:firstLineChars="150"/>
          </w:pPr>
        </w:pPrChange>
      </w:pPr>
      <w:del w:id="906" w:author="user01" w:date="2022-07-11T11:42:55Z">
        <w:r>
          <w:rPr>
            <w:rFonts w:hint="eastAsia" w:ascii="Times New Roman" w:hAnsi="Times New Roman" w:eastAsia="方正楷体简体" w:cs="方正楷体简体"/>
            <w:sz w:val="32"/>
            <w:szCs w:val="32"/>
            <w:rPrChange w:id="907" w:author="瞿腊梅" w:date="2022-07-08T14:45:49Z">
              <w:rPr>
                <w:rFonts w:hint="eastAsia" w:ascii="方正楷体简体" w:hAnsi="方正楷体简体" w:eastAsia="方正楷体简体" w:cs="方正楷体简体"/>
                <w:sz w:val="32"/>
                <w:szCs w:val="32"/>
              </w:rPr>
            </w:rPrChange>
          </w:rPr>
          <w:delText>（一）课程补助标准。</w:delText>
        </w:r>
      </w:del>
      <w:del w:id="909" w:author="user01" w:date="2022-07-11T11:42:55Z">
        <w:r>
          <w:rPr>
            <w:rFonts w:hint="eastAsia" w:ascii="Times New Roman" w:hAnsi="Times New Roman" w:eastAsia="方正仿宋简体" w:cs="方正仿宋简体"/>
            <w:sz w:val="32"/>
            <w:szCs w:val="32"/>
            <w:rPrChange w:id="910" w:author="瞿腊梅" w:date="2022-07-08T14:45:49Z">
              <w:rPr>
                <w:rFonts w:hint="eastAsia" w:ascii="方正仿宋简体" w:hAnsi="方正仿宋简体" w:eastAsia="方正仿宋简体" w:cs="方正仿宋简体"/>
                <w:sz w:val="32"/>
                <w:szCs w:val="32"/>
              </w:rPr>
            </w:rPrChange>
          </w:rPr>
          <w:delText>课程补贴标准采用100分制，根据评审总分计算：500元/分，每门课程最高计价5万元。</w:delText>
        </w:r>
      </w:del>
    </w:p>
    <w:p>
      <w:pPr>
        <w:adjustRightInd/>
        <w:snapToGrid/>
        <w:spacing w:line="540" w:lineRule="exact"/>
        <w:ind w:firstLine="0" w:firstLineChars="0"/>
        <w:jc w:val="center"/>
        <w:rPr>
          <w:del w:id="913" w:author="user01" w:date="2022-07-11T11:42:55Z"/>
          <w:rFonts w:hint="eastAsia" w:ascii="Times New Roman" w:hAnsi="Times New Roman" w:eastAsia="方正仿宋简体" w:cs="方正仿宋简体"/>
          <w:sz w:val="32"/>
          <w:szCs w:val="32"/>
          <w:rPrChange w:id="914" w:author="瞿腊梅" w:date="2022-07-08T14:45:49Z">
            <w:rPr>
              <w:del w:id="915" w:author="user01" w:date="2022-07-11T11:42:55Z"/>
              <w:rFonts w:hint="eastAsia" w:ascii="方正仿宋简体" w:hAnsi="方正仿宋简体" w:eastAsia="方正仿宋简体" w:cs="方正仿宋简体"/>
              <w:sz w:val="32"/>
              <w:szCs w:val="32"/>
            </w:rPr>
          </w:rPrChange>
        </w:rPr>
        <w:pPrChange w:id="912" w:author="user01" w:date="2022-07-11T11:43:00Z">
          <w:pPr>
            <w:adjustRightInd w:val="0"/>
            <w:snapToGrid w:val="0"/>
            <w:spacing w:line="600" w:lineRule="exact"/>
            <w:ind w:firstLine="480" w:firstLineChars="150"/>
          </w:pPr>
        </w:pPrChange>
      </w:pPr>
      <w:del w:id="916" w:author="user01" w:date="2022-07-11T11:42:55Z">
        <w:r>
          <w:rPr>
            <w:rFonts w:hint="eastAsia" w:ascii="Times New Roman" w:hAnsi="Times New Roman" w:eastAsia="方正楷体简体" w:cs="方正楷体简体"/>
            <w:sz w:val="32"/>
            <w:szCs w:val="32"/>
            <w:rPrChange w:id="917" w:author="瞿腊梅" w:date="2022-07-08T14:45:49Z">
              <w:rPr>
                <w:rFonts w:hint="eastAsia" w:ascii="方正楷体简体" w:hAnsi="方正楷体简体" w:eastAsia="方正楷体简体" w:cs="方正楷体简体"/>
                <w:sz w:val="32"/>
                <w:szCs w:val="32"/>
              </w:rPr>
            </w:rPrChange>
          </w:rPr>
          <w:delText>（二）冠名。</w:delText>
        </w:r>
      </w:del>
      <w:del w:id="919" w:author="user01" w:date="2022-07-11T11:42:55Z">
        <w:r>
          <w:rPr>
            <w:rFonts w:hint="eastAsia" w:ascii="Times New Roman" w:hAnsi="Times New Roman" w:eastAsia="方正仿宋简体" w:cs="方正仿宋简体"/>
            <w:sz w:val="32"/>
            <w:szCs w:val="32"/>
            <w:rPrChange w:id="920" w:author="瞿腊梅" w:date="2022-07-08T14:45:49Z">
              <w:rPr>
                <w:rFonts w:hint="eastAsia" w:ascii="方正仿宋简体" w:hAnsi="方正仿宋简体" w:eastAsia="方正仿宋简体" w:cs="方正仿宋简体"/>
                <w:sz w:val="32"/>
                <w:szCs w:val="32"/>
              </w:rPr>
            </w:rPrChange>
          </w:rPr>
          <w:delText>课件一经采用，上线时可同时展示提供单位名称等信息。</w:delText>
        </w:r>
      </w:del>
    </w:p>
    <w:p>
      <w:pPr>
        <w:adjustRightInd/>
        <w:snapToGrid/>
        <w:spacing w:line="540" w:lineRule="exact"/>
        <w:ind w:firstLine="0" w:firstLineChars="0"/>
        <w:jc w:val="center"/>
        <w:rPr>
          <w:del w:id="923" w:author="user01" w:date="2022-07-11T11:42:55Z"/>
          <w:rFonts w:hint="eastAsia" w:ascii="Times New Roman" w:hAnsi="Times New Roman" w:eastAsia="方正黑体简体" w:cs="方正黑体简体"/>
          <w:sz w:val="32"/>
          <w:szCs w:val="32"/>
          <w:rPrChange w:id="924" w:author="瞿腊梅" w:date="2022-07-08T14:45:49Z">
            <w:rPr>
              <w:del w:id="925" w:author="user01" w:date="2022-07-11T11:42:55Z"/>
              <w:rFonts w:hint="eastAsia" w:ascii="方正黑体简体" w:hAnsi="方正黑体简体" w:eastAsia="方正黑体简体" w:cs="方正黑体简体"/>
              <w:sz w:val="32"/>
              <w:szCs w:val="32"/>
            </w:rPr>
          </w:rPrChange>
        </w:rPr>
        <w:pPrChange w:id="922" w:author="user01" w:date="2022-07-11T11:43:00Z">
          <w:pPr>
            <w:adjustRightInd w:val="0"/>
            <w:snapToGrid w:val="0"/>
            <w:spacing w:line="600" w:lineRule="exact"/>
            <w:ind w:firstLine="640" w:firstLineChars="200"/>
          </w:pPr>
        </w:pPrChange>
      </w:pPr>
      <w:del w:id="926" w:author="user01" w:date="2022-07-11T11:42:55Z">
        <w:r>
          <w:rPr>
            <w:rFonts w:hint="eastAsia" w:ascii="Times New Roman" w:hAnsi="Times New Roman" w:eastAsia="方正黑体简体" w:cs="方正黑体简体"/>
            <w:sz w:val="32"/>
            <w:szCs w:val="32"/>
            <w:rPrChange w:id="927" w:author="瞿腊梅" w:date="2022-07-08T14:45:49Z">
              <w:rPr>
                <w:rFonts w:hint="eastAsia" w:ascii="方正黑体简体" w:hAnsi="方正黑体简体" w:eastAsia="方正黑体简体" w:cs="方正黑体简体"/>
                <w:sz w:val="32"/>
                <w:szCs w:val="32"/>
              </w:rPr>
            </w:rPrChange>
          </w:rPr>
          <w:delText>七、其他</w:delText>
        </w:r>
      </w:del>
    </w:p>
    <w:p>
      <w:pPr>
        <w:adjustRightInd/>
        <w:snapToGrid/>
        <w:spacing w:line="540" w:lineRule="exact"/>
        <w:ind w:firstLine="0" w:firstLineChars="0"/>
        <w:jc w:val="center"/>
        <w:rPr>
          <w:del w:id="930" w:author="user01" w:date="2022-07-11T11:42:55Z"/>
          <w:rFonts w:hint="eastAsia" w:ascii="Times New Roman" w:hAnsi="Times New Roman" w:eastAsia="方正仿宋简体" w:cs="方正仿宋简体"/>
          <w:sz w:val="32"/>
          <w:szCs w:val="32"/>
          <w:rPrChange w:id="931" w:author="瞿腊梅" w:date="2022-07-08T14:45:49Z">
            <w:rPr>
              <w:del w:id="932" w:author="user01" w:date="2022-07-11T11:42:55Z"/>
              <w:rFonts w:hint="eastAsia" w:ascii="方正仿宋简体" w:hAnsi="方正仿宋简体" w:eastAsia="方正仿宋简体" w:cs="方正仿宋简体"/>
              <w:sz w:val="32"/>
              <w:szCs w:val="32"/>
            </w:rPr>
          </w:rPrChange>
        </w:rPr>
        <w:pPrChange w:id="929" w:author="user01" w:date="2022-07-11T11:43:00Z">
          <w:pPr>
            <w:adjustRightInd w:val="0"/>
            <w:snapToGrid w:val="0"/>
            <w:spacing w:line="600" w:lineRule="exact"/>
            <w:ind w:firstLine="640" w:firstLineChars="200"/>
          </w:pPr>
        </w:pPrChange>
      </w:pPr>
      <w:del w:id="933" w:author="user01" w:date="2022-07-11T11:42:55Z">
        <w:r>
          <w:rPr>
            <w:rFonts w:hint="eastAsia" w:ascii="Times New Roman" w:hAnsi="Times New Roman" w:eastAsia="方正仿宋简体" w:cs="方正仿宋简体"/>
            <w:sz w:val="32"/>
            <w:szCs w:val="32"/>
            <w:rPrChange w:id="934" w:author="瞿腊梅" w:date="2022-07-08T14:45:49Z">
              <w:rPr>
                <w:rFonts w:hint="eastAsia" w:ascii="方正仿宋简体" w:hAnsi="方正仿宋简体" w:eastAsia="方正仿宋简体" w:cs="方正仿宋简体"/>
                <w:sz w:val="32"/>
                <w:szCs w:val="32"/>
              </w:rPr>
            </w:rPrChange>
          </w:rPr>
          <w:delText>课程资源一经采用，成都职业能力建设指导中心即具有终身使用权和对内容的必要修改权，课程将用于成都职业培训网络学院、德阳市职业技能提升网络培训平台面向社会提供免费线上培训服务。</w:delText>
        </w:r>
      </w:del>
    </w:p>
    <w:p>
      <w:pPr>
        <w:adjustRightInd/>
        <w:snapToGrid/>
        <w:spacing w:line="540" w:lineRule="exact"/>
        <w:ind w:firstLine="0" w:firstLineChars="0"/>
        <w:jc w:val="center"/>
        <w:rPr>
          <w:del w:id="937" w:author="user01" w:date="2022-07-11T11:42:55Z"/>
          <w:rFonts w:hint="eastAsia" w:ascii="Times New Roman" w:hAnsi="Times New Roman" w:eastAsia="方正黑体简体" w:cs="方正黑体简体"/>
          <w:sz w:val="32"/>
          <w:szCs w:val="32"/>
          <w:lang w:eastAsia="zh-CN"/>
          <w:rPrChange w:id="938" w:author="瞿腊梅" w:date="2022-07-08T14:45:49Z">
            <w:rPr>
              <w:del w:id="939" w:author="user01" w:date="2022-07-11T11:42:55Z"/>
              <w:rFonts w:hint="eastAsia" w:ascii="方正黑体简体" w:hAnsi="方正黑体简体" w:eastAsia="方正黑体简体" w:cs="方正黑体简体"/>
              <w:sz w:val="32"/>
              <w:szCs w:val="32"/>
              <w:lang w:eastAsia="zh-CN"/>
            </w:rPr>
          </w:rPrChange>
        </w:rPr>
        <w:pPrChange w:id="936" w:author="user01" w:date="2022-07-11T11:43:00Z">
          <w:pPr>
            <w:adjustRightInd w:val="0"/>
            <w:snapToGrid w:val="0"/>
            <w:spacing w:line="600" w:lineRule="exact"/>
            <w:ind w:firstLine="640" w:firstLineChars="200"/>
          </w:pPr>
        </w:pPrChange>
      </w:pPr>
      <w:del w:id="940" w:author="user01" w:date="2022-07-11T11:42:55Z">
        <w:r>
          <w:rPr>
            <w:rFonts w:hint="eastAsia" w:ascii="Times New Roman" w:hAnsi="Times New Roman" w:eastAsia="方正黑体简体" w:cs="方正黑体简体"/>
            <w:sz w:val="32"/>
            <w:szCs w:val="32"/>
            <w:rPrChange w:id="941" w:author="瞿腊梅" w:date="2022-07-08T14:45:49Z">
              <w:rPr>
                <w:rFonts w:hint="eastAsia" w:ascii="方正黑体简体" w:hAnsi="方正黑体简体" w:eastAsia="方正黑体简体" w:cs="方正黑体简体"/>
                <w:sz w:val="32"/>
                <w:szCs w:val="32"/>
              </w:rPr>
            </w:rPrChange>
          </w:rPr>
          <w:delText>八、课程提交</w:delText>
        </w:r>
      </w:del>
      <w:del w:id="943" w:author="user01" w:date="2022-07-11T11:42:55Z">
        <w:r>
          <w:rPr>
            <w:rFonts w:hint="eastAsia" w:ascii="Times New Roman" w:hAnsi="Times New Roman" w:eastAsia="方正黑体简体" w:cs="方正黑体简体"/>
            <w:sz w:val="32"/>
            <w:szCs w:val="32"/>
            <w:lang w:eastAsia="zh-CN"/>
            <w:rPrChange w:id="944" w:author="瞿腊梅" w:date="2022-07-08T14:45:49Z">
              <w:rPr>
                <w:rFonts w:hint="eastAsia" w:ascii="方正黑体简体" w:hAnsi="方正黑体简体" w:eastAsia="方正黑体简体" w:cs="方正黑体简体"/>
                <w:sz w:val="32"/>
                <w:szCs w:val="32"/>
                <w:lang w:eastAsia="zh-CN"/>
              </w:rPr>
            </w:rPrChange>
          </w:rPr>
          <w:delText>事项</w:delText>
        </w:r>
      </w:del>
    </w:p>
    <w:p>
      <w:pPr>
        <w:adjustRightInd/>
        <w:snapToGrid/>
        <w:spacing w:line="540" w:lineRule="exact"/>
        <w:ind w:firstLine="0" w:firstLineChars="0"/>
        <w:jc w:val="center"/>
        <w:rPr>
          <w:del w:id="947" w:author="user01" w:date="2022-07-11T11:42:55Z"/>
          <w:rFonts w:hint="eastAsia" w:ascii="Times New Roman" w:hAnsi="Times New Roman" w:eastAsia="仿宋_GB2312" w:cs="仿宋_GB2312"/>
          <w:spacing w:val="15"/>
          <w:sz w:val="31"/>
          <w:szCs w:val="31"/>
          <w:shd w:val="clear" w:color="auto" w:fill="FFFFFF"/>
          <w:rPrChange w:id="948" w:author="瞿腊梅" w:date="2022-07-08T14:45:49Z">
            <w:rPr>
              <w:del w:id="949" w:author="user01" w:date="2022-07-11T11:42:55Z"/>
              <w:rFonts w:hint="eastAsia" w:ascii="仿宋_GB2312" w:hAnsi="宋体" w:eastAsia="仿宋_GB2312" w:cs="仿宋_GB2312"/>
              <w:spacing w:val="15"/>
              <w:sz w:val="31"/>
              <w:szCs w:val="31"/>
              <w:shd w:val="clear" w:color="auto" w:fill="FFFFFF"/>
            </w:rPr>
          </w:rPrChange>
        </w:rPr>
        <w:pPrChange w:id="946" w:author="user01" w:date="2022-07-11T11:43:00Z">
          <w:pPr>
            <w:adjustRightInd w:val="0"/>
            <w:snapToGrid w:val="0"/>
            <w:spacing w:line="600" w:lineRule="exact"/>
            <w:ind w:firstLine="640" w:firstLineChars="200"/>
          </w:pPr>
        </w:pPrChange>
      </w:pPr>
      <w:del w:id="950" w:author="user01" w:date="2022-07-11T11:42:55Z">
        <w:r>
          <w:rPr>
            <w:rFonts w:hint="eastAsia" w:ascii="Times New Roman" w:hAnsi="Times New Roman" w:eastAsia="方正仿宋简体" w:cs="方正仿宋简体"/>
            <w:sz w:val="32"/>
            <w:szCs w:val="32"/>
            <w:rPrChange w:id="951" w:author="瞿腊梅" w:date="2022-07-08T14:45:49Z">
              <w:rPr>
                <w:rFonts w:hint="eastAsia" w:ascii="方正仿宋简体" w:hAnsi="方正仿宋简体" w:eastAsia="方正仿宋简体" w:cs="方正仿宋简体"/>
                <w:sz w:val="32"/>
                <w:szCs w:val="32"/>
              </w:rPr>
            </w:rPrChange>
          </w:rPr>
          <w:delText>征集报名时间</w:delText>
        </w:r>
      </w:del>
      <w:del w:id="953" w:author="user01" w:date="2022-07-11T11:42:55Z">
        <w:r>
          <w:rPr>
            <w:rFonts w:hint="eastAsia" w:ascii="Times New Roman" w:hAnsi="Times New Roman" w:eastAsia="方正仿宋简体" w:cs="方正仿宋简体"/>
            <w:sz w:val="32"/>
            <w:szCs w:val="32"/>
            <w:lang w:eastAsia="zh-CN"/>
            <w:rPrChange w:id="954" w:author="瞿腊梅" w:date="2022-07-08T14:45:49Z">
              <w:rPr>
                <w:rFonts w:hint="eastAsia" w:ascii="方正仿宋简体" w:hAnsi="方正仿宋简体" w:eastAsia="方正仿宋简体" w:cs="方正仿宋简体"/>
                <w:sz w:val="32"/>
                <w:szCs w:val="32"/>
                <w:lang w:eastAsia="zh-CN"/>
              </w:rPr>
            </w:rPrChange>
          </w:rPr>
          <w:delText>为</w:delText>
        </w:r>
      </w:del>
      <w:del w:id="956" w:author="user01" w:date="2022-07-11T11:42:55Z">
        <w:r>
          <w:rPr>
            <w:rFonts w:hint="eastAsia" w:ascii="Times New Roman" w:hAnsi="Times New Roman" w:eastAsia="方正仿宋简体" w:cs="方正仿宋简体"/>
            <w:sz w:val="32"/>
            <w:szCs w:val="32"/>
            <w:rPrChange w:id="957" w:author="瞿腊梅" w:date="2022-07-08T14:45:49Z">
              <w:rPr>
                <w:rFonts w:hint="eastAsia" w:ascii="方正仿宋简体" w:hAnsi="方正仿宋简体" w:eastAsia="方正仿宋简体" w:cs="方正仿宋简体"/>
                <w:sz w:val="32"/>
                <w:szCs w:val="32"/>
              </w:rPr>
            </w:rPrChange>
          </w:rPr>
          <w:delText>2022年</w:delText>
        </w:r>
      </w:del>
      <w:del w:id="959" w:author="user01" w:date="2022-07-11T11:42:55Z">
        <w:r>
          <w:rPr>
            <w:rFonts w:hint="default" w:ascii="Times New Roman" w:hAnsi="Times New Roman" w:eastAsia="方正仿宋简体" w:cs="方正仿宋简体"/>
            <w:sz w:val="32"/>
            <w:szCs w:val="32"/>
            <w:lang w:val="en"/>
            <w:rPrChange w:id="960" w:author="瞿腊梅" w:date="2022-07-08T14:45:49Z">
              <w:rPr>
                <w:rFonts w:hint="default" w:ascii="方正仿宋简体" w:hAnsi="方正仿宋简体" w:eastAsia="方正仿宋简体" w:cs="方正仿宋简体"/>
                <w:sz w:val="32"/>
                <w:szCs w:val="32"/>
                <w:lang w:val="en"/>
              </w:rPr>
            </w:rPrChange>
          </w:rPr>
          <w:delText>7</w:delText>
        </w:r>
      </w:del>
      <w:del w:id="962" w:author="user01" w:date="2022-07-11T11:42:55Z">
        <w:r>
          <w:rPr>
            <w:rFonts w:hint="eastAsia" w:ascii="Times New Roman" w:hAnsi="Times New Roman" w:eastAsia="方正仿宋简体" w:cs="方正仿宋简体"/>
            <w:sz w:val="32"/>
            <w:szCs w:val="32"/>
            <w:rPrChange w:id="963" w:author="瞿腊梅" w:date="2022-07-08T14:45:49Z">
              <w:rPr>
                <w:rFonts w:hint="eastAsia" w:ascii="方正仿宋简体" w:hAnsi="方正仿宋简体" w:eastAsia="方正仿宋简体" w:cs="方正仿宋简体"/>
                <w:sz w:val="32"/>
                <w:szCs w:val="32"/>
              </w:rPr>
            </w:rPrChange>
          </w:rPr>
          <w:delText>月</w:delText>
        </w:r>
      </w:del>
      <w:del w:id="965" w:author="user01" w:date="2022-07-11T11:42:55Z">
        <w:r>
          <w:rPr>
            <w:rFonts w:hint="default" w:ascii="Times New Roman" w:hAnsi="Times New Roman" w:eastAsia="方正仿宋简体" w:cs="方正仿宋简体"/>
            <w:sz w:val="32"/>
            <w:szCs w:val="32"/>
            <w:lang w:val="en"/>
            <w:rPrChange w:id="966" w:author="瞿腊梅" w:date="2022-07-08T14:45:49Z">
              <w:rPr>
                <w:rFonts w:hint="default" w:ascii="方正仿宋简体" w:hAnsi="方正仿宋简体" w:eastAsia="方正仿宋简体" w:cs="方正仿宋简体"/>
                <w:sz w:val="32"/>
                <w:szCs w:val="32"/>
                <w:lang w:val="en"/>
              </w:rPr>
            </w:rPrChange>
          </w:rPr>
          <w:delText>6</w:delText>
        </w:r>
      </w:del>
      <w:del w:id="968" w:author="user01" w:date="2022-07-11T11:42:55Z">
        <w:r>
          <w:rPr>
            <w:rFonts w:hint="eastAsia" w:ascii="Times New Roman" w:hAnsi="Times New Roman" w:eastAsia="方正仿宋简体" w:cs="方正仿宋简体"/>
            <w:sz w:val="32"/>
            <w:szCs w:val="32"/>
            <w:rPrChange w:id="969" w:author="瞿腊梅" w:date="2022-07-08T14:45:49Z">
              <w:rPr>
                <w:rFonts w:hint="eastAsia" w:ascii="方正仿宋简体" w:hAnsi="方正仿宋简体" w:eastAsia="方正仿宋简体" w:cs="方正仿宋简体"/>
                <w:sz w:val="32"/>
                <w:szCs w:val="32"/>
              </w:rPr>
            </w:rPrChange>
          </w:rPr>
          <w:delText>日</w:delText>
        </w:r>
      </w:del>
      <w:del w:id="971" w:author="user01" w:date="2022-07-11T11:42:55Z">
        <w:r>
          <w:rPr>
            <w:rFonts w:hint="eastAsia" w:ascii="Times New Roman" w:hAnsi="Times New Roman" w:eastAsia="方正仿宋简体" w:cs="方正仿宋简体"/>
            <w:sz w:val="32"/>
            <w:szCs w:val="32"/>
            <w:lang w:eastAsia="zh-CN"/>
            <w:rPrChange w:id="972" w:author="瞿腊梅" w:date="2022-07-08T14:45:49Z">
              <w:rPr>
                <w:rFonts w:hint="eastAsia" w:ascii="方正仿宋简体" w:hAnsi="方正仿宋简体" w:eastAsia="方正仿宋简体" w:cs="方正仿宋简体"/>
                <w:sz w:val="32"/>
                <w:szCs w:val="32"/>
                <w:lang w:eastAsia="zh-CN"/>
              </w:rPr>
            </w:rPrChange>
          </w:rPr>
          <w:delText>至</w:delText>
        </w:r>
      </w:del>
      <w:del w:id="974" w:author="user01" w:date="2022-07-11T11:42:55Z">
        <w:r>
          <w:rPr>
            <w:rFonts w:hint="eastAsia" w:ascii="Times New Roman" w:hAnsi="Times New Roman" w:eastAsia="方正仿宋简体" w:cs="方正仿宋简体"/>
            <w:sz w:val="32"/>
            <w:szCs w:val="32"/>
            <w:rPrChange w:id="975" w:author="瞿腊梅" w:date="2022-07-08T14:45:49Z">
              <w:rPr>
                <w:rFonts w:hint="eastAsia" w:ascii="方正仿宋简体" w:hAnsi="方正仿宋简体" w:eastAsia="方正仿宋简体" w:cs="方正仿宋简体"/>
                <w:sz w:val="32"/>
                <w:szCs w:val="32"/>
              </w:rPr>
            </w:rPrChange>
          </w:rPr>
          <w:delText>7月28日，之后长期征集</w:delText>
        </w:r>
      </w:del>
      <w:del w:id="977" w:author="user01" w:date="2022-07-11T11:42:55Z">
        <w:r>
          <w:rPr>
            <w:rFonts w:hint="eastAsia" w:ascii="Times New Roman" w:hAnsi="Times New Roman" w:eastAsia="方正仿宋简体" w:cs="方正仿宋简体"/>
            <w:sz w:val="32"/>
            <w:szCs w:val="32"/>
            <w:lang w:eastAsia="zh-CN"/>
            <w:rPrChange w:id="978" w:author="瞿腊梅" w:date="2022-07-08T14:45:49Z">
              <w:rPr>
                <w:rFonts w:hint="eastAsia" w:ascii="方正仿宋简体" w:hAnsi="方正仿宋简体" w:eastAsia="方正仿宋简体" w:cs="方正仿宋简体"/>
                <w:sz w:val="32"/>
                <w:szCs w:val="32"/>
                <w:lang w:eastAsia="zh-CN"/>
              </w:rPr>
            </w:rPrChange>
          </w:rPr>
          <w:delText>；</w:delText>
        </w:r>
      </w:del>
      <w:del w:id="980" w:author="user01" w:date="2022-07-11T11:42:55Z">
        <w:r>
          <w:rPr>
            <w:rFonts w:hint="eastAsia" w:ascii="Times New Roman" w:hAnsi="Times New Roman" w:eastAsia="方正仿宋简体" w:cs="方正仿宋简体"/>
            <w:sz w:val="32"/>
            <w:szCs w:val="32"/>
            <w:rPrChange w:id="981" w:author="瞿腊梅" w:date="2022-07-08T14:45:49Z">
              <w:rPr>
                <w:rFonts w:hint="eastAsia" w:ascii="方正仿宋简体" w:hAnsi="方正仿宋简体" w:eastAsia="方正仿宋简体" w:cs="方正仿宋简体"/>
                <w:sz w:val="32"/>
                <w:szCs w:val="32"/>
              </w:rPr>
            </w:rPrChange>
          </w:rPr>
          <w:delText>纸质申请材料请报送至德阳市人社局职业能力建设科</w:delText>
        </w:r>
      </w:del>
      <w:del w:id="983" w:author="user01" w:date="2022-07-11T11:42:55Z">
        <w:r>
          <w:rPr>
            <w:rFonts w:hint="eastAsia" w:ascii="Times New Roman" w:hAnsi="Times New Roman" w:eastAsia="方正仿宋简体" w:cs="方正仿宋简体"/>
            <w:sz w:val="32"/>
            <w:szCs w:val="32"/>
            <w:lang w:eastAsia="zh-CN"/>
            <w:rPrChange w:id="984" w:author="瞿腊梅" w:date="2022-07-08T14:45:49Z">
              <w:rPr>
                <w:rFonts w:hint="eastAsia" w:ascii="方正仿宋简体" w:hAnsi="方正仿宋简体" w:eastAsia="方正仿宋简体" w:cs="方正仿宋简体"/>
                <w:sz w:val="32"/>
                <w:szCs w:val="32"/>
                <w:lang w:eastAsia="zh-CN"/>
              </w:rPr>
            </w:rPrChange>
          </w:rPr>
          <w:delText>（</w:delText>
        </w:r>
      </w:del>
      <w:del w:id="986" w:author="user01" w:date="2022-07-11T11:42:55Z">
        <w:r>
          <w:rPr>
            <w:rFonts w:hint="eastAsia" w:ascii="Times New Roman" w:hAnsi="Times New Roman" w:eastAsia="方正仿宋简体" w:cs="方正仿宋简体"/>
            <w:sz w:val="32"/>
            <w:szCs w:val="32"/>
            <w:rPrChange w:id="987" w:author="瞿腊梅" w:date="2022-07-08T14:45:49Z">
              <w:rPr>
                <w:rFonts w:hint="eastAsia" w:ascii="方正仿宋简体" w:hAnsi="方正仿宋简体" w:eastAsia="方正仿宋简体" w:cs="方正仿宋简体"/>
                <w:sz w:val="32"/>
                <w:szCs w:val="32"/>
              </w:rPr>
            </w:rPrChange>
          </w:rPr>
          <w:delText>地址：德阳市旌阳区天山南路劳动大厦六楼603办公室</w:delText>
        </w:r>
      </w:del>
      <w:del w:id="989" w:author="user01" w:date="2022-07-11T11:42:55Z">
        <w:r>
          <w:rPr>
            <w:rFonts w:hint="eastAsia" w:ascii="Times New Roman" w:hAnsi="Times New Roman" w:eastAsia="方正仿宋简体" w:cs="方正仿宋简体"/>
            <w:sz w:val="32"/>
            <w:szCs w:val="32"/>
            <w:lang w:eastAsia="zh-CN"/>
            <w:rPrChange w:id="990" w:author="瞿腊梅" w:date="2022-07-08T14:45:49Z">
              <w:rPr>
                <w:rFonts w:hint="eastAsia" w:ascii="方正仿宋简体" w:hAnsi="方正仿宋简体" w:eastAsia="方正仿宋简体" w:cs="方正仿宋简体"/>
                <w:sz w:val="32"/>
                <w:szCs w:val="32"/>
                <w:lang w:eastAsia="zh-CN"/>
              </w:rPr>
            </w:rPrChange>
          </w:rPr>
          <w:delText>）</w:delText>
        </w:r>
      </w:del>
      <w:del w:id="992" w:author="user01" w:date="2022-07-11T11:42:55Z">
        <w:r>
          <w:rPr>
            <w:rFonts w:hint="eastAsia" w:ascii="Times New Roman" w:hAnsi="Times New Roman" w:eastAsia="方正仿宋简体" w:cs="方正仿宋简体"/>
            <w:sz w:val="32"/>
            <w:szCs w:val="32"/>
            <w:rPrChange w:id="993" w:author="瞿腊梅" w:date="2022-07-08T14:45:49Z">
              <w:rPr>
                <w:rFonts w:hint="eastAsia" w:ascii="方正仿宋简体" w:hAnsi="方正仿宋简体" w:eastAsia="方正仿宋简体" w:cs="方正仿宋简体"/>
                <w:sz w:val="32"/>
                <w:szCs w:val="32"/>
              </w:rPr>
            </w:rPrChange>
          </w:rPr>
          <w:delText>，电子版材料使用移动硬盘或Ｕ盘同步提交</w:delText>
        </w:r>
      </w:del>
      <w:del w:id="995" w:author="user01" w:date="2022-07-11T11:42:55Z">
        <w:r>
          <w:rPr>
            <w:rFonts w:hint="eastAsia" w:ascii="Times New Roman" w:hAnsi="Times New Roman" w:eastAsia="方正仿宋简体" w:cs="方正仿宋简体"/>
            <w:sz w:val="32"/>
            <w:szCs w:val="32"/>
            <w:lang w:eastAsia="zh-CN"/>
            <w:rPrChange w:id="996" w:author="瞿腊梅" w:date="2022-07-08T14:45:49Z">
              <w:rPr>
                <w:rFonts w:hint="eastAsia" w:ascii="方正仿宋简体" w:hAnsi="方正仿宋简体" w:eastAsia="方正仿宋简体" w:cs="方正仿宋简体"/>
                <w:sz w:val="32"/>
                <w:szCs w:val="32"/>
                <w:lang w:eastAsia="zh-CN"/>
              </w:rPr>
            </w:rPrChange>
          </w:rPr>
          <w:delText>。</w:delText>
        </w:r>
      </w:del>
    </w:p>
    <w:p>
      <w:pPr>
        <w:adjustRightInd/>
        <w:snapToGrid/>
        <w:spacing w:line="540" w:lineRule="exact"/>
        <w:jc w:val="center"/>
        <w:rPr>
          <w:ins w:id="999" w:author="瞿腊梅" w:date="2022-07-08T14:50:37Z"/>
          <w:del w:id="1000" w:author="user01" w:date="2022-07-11T11:42:55Z"/>
          <w:rFonts w:hint="eastAsia" w:ascii="Times New Roman" w:hAnsi="Times New Roman" w:eastAsia="方正仿宋简体" w:cs="方正仿宋简体"/>
          <w:sz w:val="32"/>
          <w:szCs w:val="32"/>
          <w:lang w:eastAsia="zh-CN"/>
        </w:rPr>
        <w:pPrChange w:id="998" w:author="user01" w:date="2022-07-11T11:43:00Z">
          <w:pPr>
            <w:adjustRightInd w:val="0"/>
            <w:snapToGrid w:val="0"/>
            <w:spacing w:line="600" w:lineRule="exact"/>
          </w:pPr>
        </w:pPrChange>
      </w:pPr>
      <w:del w:id="1001" w:author="user01" w:date="2022-07-11T11:42:55Z">
        <w:r>
          <w:rPr>
            <w:rFonts w:hint="eastAsia" w:ascii="Times New Roman" w:hAnsi="Times New Roman" w:eastAsia="方正仿宋简体" w:cs="方正仿宋简体"/>
            <w:sz w:val="32"/>
            <w:szCs w:val="32"/>
            <w:lang w:eastAsia="zh-CN"/>
            <w:rPrChange w:id="1002" w:author="瞿腊梅" w:date="2022-07-08T14:45:49Z">
              <w:rPr>
                <w:rFonts w:hint="eastAsia" w:ascii="方正仿宋简体" w:hAnsi="方正仿宋简体" w:eastAsia="方正仿宋简体" w:cs="方正仿宋简体"/>
                <w:sz w:val="32"/>
                <w:szCs w:val="32"/>
                <w:lang w:eastAsia="zh-CN"/>
              </w:rPr>
            </w:rPrChange>
          </w:rPr>
          <w:delText>　</w:delText>
        </w:r>
      </w:del>
      <w:del w:id="1004" w:author="user01" w:date="2022-07-11T11:42:55Z">
        <w:r>
          <w:rPr>
            <w:rFonts w:hint="eastAsia" w:ascii="Times New Roman" w:hAnsi="Times New Roman" w:eastAsia="方正仿宋简体" w:cs="方正仿宋简体"/>
            <w:sz w:val="32"/>
            <w:szCs w:val="32"/>
            <w:lang w:eastAsia="zh-CN"/>
            <w:rPrChange w:id="1005" w:author="瞿腊梅" w:date="2022-07-08T14:45:49Z">
              <w:rPr>
                <w:rFonts w:hint="eastAsia" w:ascii="方正仿宋简体" w:hAnsi="方正仿宋简体" w:eastAsia="方正仿宋简体" w:cs="方正仿宋简体"/>
                <w:sz w:val="32"/>
                <w:szCs w:val="32"/>
                <w:lang w:eastAsia="zh-CN"/>
              </w:rPr>
            </w:rPrChange>
          </w:rPr>
          <w:delText>　</w:delText>
        </w:r>
      </w:del>
    </w:p>
    <w:p>
      <w:pPr>
        <w:adjustRightInd/>
        <w:snapToGrid/>
        <w:spacing w:line="540" w:lineRule="exact"/>
        <w:jc w:val="center"/>
        <w:rPr>
          <w:del w:id="1008" w:author="user01" w:date="2022-07-11T11:42:55Z"/>
          <w:rFonts w:hint="eastAsia" w:ascii="Times New Roman" w:hAnsi="Times New Roman" w:eastAsia="方正仿宋简体" w:cs="方正仿宋简体"/>
          <w:sz w:val="32"/>
          <w:szCs w:val="32"/>
          <w:rPrChange w:id="1009" w:author="瞿腊梅" w:date="2022-07-08T14:45:49Z">
            <w:rPr>
              <w:del w:id="1010" w:author="user01" w:date="2022-07-11T11:42:55Z"/>
              <w:rFonts w:hint="eastAsia" w:ascii="方正仿宋简体" w:hAnsi="方正仿宋简体" w:eastAsia="方正仿宋简体" w:cs="方正仿宋简体"/>
              <w:sz w:val="32"/>
              <w:szCs w:val="32"/>
            </w:rPr>
          </w:rPrChange>
        </w:rPr>
        <w:pPrChange w:id="1007" w:author="user01" w:date="2022-07-11T11:43:00Z">
          <w:pPr>
            <w:adjustRightInd w:val="0"/>
            <w:snapToGrid w:val="0"/>
            <w:spacing w:line="600" w:lineRule="exact"/>
          </w:pPr>
        </w:pPrChange>
      </w:pPr>
      <w:del w:id="1011" w:author="user01" w:date="2022-07-11T11:42:55Z">
        <w:r>
          <w:rPr>
            <w:rFonts w:hint="eastAsia" w:ascii="Times New Roman" w:hAnsi="Times New Roman" w:eastAsia="方正仿宋简体" w:cs="方正仿宋简体"/>
            <w:sz w:val="32"/>
            <w:szCs w:val="32"/>
            <w:rPrChange w:id="1012" w:author="瞿腊梅" w:date="2022-07-08T14:45:49Z">
              <w:rPr>
                <w:rFonts w:hint="eastAsia" w:ascii="方正仿宋简体" w:hAnsi="方正仿宋简体" w:eastAsia="方正仿宋简体" w:cs="方正仿宋简体"/>
                <w:sz w:val="32"/>
                <w:szCs w:val="32"/>
              </w:rPr>
            </w:rPrChange>
          </w:rPr>
          <w:delText>联系人：张毅</w:delText>
        </w:r>
      </w:del>
    </w:p>
    <w:p>
      <w:pPr>
        <w:adjustRightInd/>
        <w:snapToGrid/>
        <w:spacing w:line="540" w:lineRule="exact"/>
        <w:ind w:firstLine="0"/>
        <w:jc w:val="center"/>
        <w:rPr>
          <w:del w:id="1015" w:author="user01" w:date="2022-07-11T11:42:55Z"/>
          <w:rFonts w:hint="eastAsia" w:ascii="Times New Roman" w:hAnsi="Times New Roman"/>
          <w:rPrChange w:id="1016" w:author="瞿腊梅" w:date="2022-07-08T14:45:49Z">
            <w:rPr>
              <w:del w:id="1017" w:author="user01" w:date="2022-07-11T11:42:55Z"/>
              <w:rFonts w:hint="eastAsia"/>
            </w:rPr>
          </w:rPrChange>
        </w:rPr>
        <w:pPrChange w:id="1014" w:author="user01" w:date="2022-07-11T11:43:00Z">
          <w:pPr>
            <w:adjustRightInd w:val="0"/>
            <w:snapToGrid w:val="0"/>
            <w:spacing w:line="600" w:lineRule="exact"/>
            <w:ind w:firstLine="640"/>
          </w:pPr>
        </w:pPrChange>
      </w:pPr>
      <w:del w:id="1018" w:author="user01" w:date="2022-07-11T11:42:55Z">
        <w:r>
          <w:rPr>
            <w:rFonts w:hint="eastAsia" w:ascii="Times New Roman" w:hAnsi="Times New Roman" w:eastAsia="方正仿宋简体" w:cs="方正仿宋简体"/>
            <w:sz w:val="32"/>
            <w:szCs w:val="32"/>
            <w:rPrChange w:id="1019" w:author="瞿腊梅" w:date="2022-07-08T14:45:49Z">
              <w:rPr>
                <w:rFonts w:hint="eastAsia" w:ascii="方正仿宋简体" w:hAnsi="方正仿宋简体" w:eastAsia="方正仿宋简体" w:cs="方正仿宋简体"/>
                <w:sz w:val="32"/>
                <w:szCs w:val="32"/>
              </w:rPr>
            </w:rPrChange>
          </w:rPr>
          <w:delText>联系电话：0838-2505579</w:delText>
        </w:r>
      </w:del>
    </w:p>
    <w:p>
      <w:pPr>
        <w:adjustRightInd/>
        <w:snapToGrid/>
        <w:spacing w:line="540" w:lineRule="exact"/>
        <w:ind w:firstLine="0" w:firstLineChars="0"/>
        <w:jc w:val="center"/>
        <w:rPr>
          <w:del w:id="1022" w:author="user01" w:date="2022-07-11T11:42:55Z"/>
          <w:rFonts w:hint="eastAsia" w:ascii="Times New Roman" w:hAnsi="Times New Roman" w:eastAsia="方正仿宋简体" w:cs="方正仿宋简体"/>
          <w:sz w:val="32"/>
          <w:szCs w:val="32"/>
          <w:rPrChange w:id="1023" w:author="瞿腊梅" w:date="2022-07-08T14:45:49Z">
            <w:rPr>
              <w:del w:id="1024" w:author="user01" w:date="2022-07-11T11:42:55Z"/>
              <w:rFonts w:hint="eastAsia" w:ascii="方正仿宋简体" w:hAnsi="方正仿宋简体" w:eastAsia="方正仿宋简体" w:cs="方正仿宋简体"/>
              <w:sz w:val="32"/>
              <w:szCs w:val="32"/>
            </w:rPr>
          </w:rPrChange>
        </w:rPr>
        <w:pPrChange w:id="1021" w:author="user01" w:date="2022-07-11T11:43:00Z">
          <w:pPr>
            <w:adjustRightInd w:val="0"/>
            <w:snapToGrid w:val="0"/>
            <w:spacing w:line="600" w:lineRule="exact"/>
            <w:ind w:firstLine="640" w:firstLineChars="200"/>
          </w:pPr>
        </w:pPrChange>
      </w:pPr>
    </w:p>
    <w:p>
      <w:pPr>
        <w:adjustRightInd/>
        <w:snapToGrid/>
        <w:spacing w:line="540" w:lineRule="exact"/>
        <w:ind w:firstLine="0" w:firstLineChars="0"/>
        <w:jc w:val="center"/>
        <w:rPr>
          <w:del w:id="1026" w:author="user01" w:date="2022-07-11T11:42:55Z"/>
          <w:rFonts w:hint="eastAsia" w:ascii="Times New Roman" w:hAnsi="Times New Roman" w:eastAsia="方正仿宋简体" w:cs="方正仿宋简体"/>
          <w:sz w:val="32"/>
          <w:szCs w:val="32"/>
          <w:rPrChange w:id="1027" w:author="瞿腊梅" w:date="2022-07-08T14:45:49Z">
            <w:rPr>
              <w:del w:id="1028" w:author="user01" w:date="2022-07-11T11:42:55Z"/>
              <w:rFonts w:hint="eastAsia" w:ascii="方正仿宋简体" w:hAnsi="方正仿宋简体" w:eastAsia="方正仿宋简体" w:cs="方正仿宋简体"/>
              <w:sz w:val="32"/>
              <w:szCs w:val="32"/>
            </w:rPr>
          </w:rPrChange>
        </w:rPr>
        <w:pPrChange w:id="1025" w:author="user01" w:date="2022-07-11T11:43:00Z">
          <w:pPr>
            <w:adjustRightInd w:val="0"/>
            <w:snapToGrid w:val="0"/>
            <w:spacing w:line="600" w:lineRule="exact"/>
            <w:ind w:firstLine="640" w:firstLineChars="200"/>
          </w:pPr>
        </w:pPrChange>
      </w:pPr>
      <w:del w:id="1029" w:author="user01" w:date="2022-07-11T11:42:55Z">
        <w:r>
          <w:rPr>
            <w:rFonts w:hint="eastAsia" w:ascii="Times New Roman" w:hAnsi="Times New Roman" w:eastAsia="方正仿宋简体" w:cs="方正仿宋简体"/>
            <w:sz w:val="32"/>
            <w:szCs w:val="32"/>
            <w:rPrChange w:id="1030" w:author="瞿腊梅" w:date="2022-07-08T14:45:49Z">
              <w:rPr>
                <w:rFonts w:hint="eastAsia" w:ascii="方正仿宋简体" w:hAnsi="方正仿宋简体" w:eastAsia="方正仿宋简体" w:cs="方正仿宋简体"/>
                <w:sz w:val="32"/>
                <w:szCs w:val="32"/>
              </w:rPr>
            </w:rPrChange>
          </w:rPr>
          <w:delText>附件：1.线上职业技能培训课程资源申报表</w:delText>
        </w:r>
      </w:del>
    </w:p>
    <w:p>
      <w:pPr>
        <w:adjustRightInd/>
        <w:snapToGrid/>
        <w:spacing w:line="540" w:lineRule="exact"/>
        <w:ind w:firstLine="0" w:firstLineChars="0"/>
        <w:jc w:val="center"/>
        <w:rPr>
          <w:del w:id="1033" w:author="user01" w:date="2022-07-11T11:42:55Z"/>
          <w:rFonts w:hint="eastAsia" w:ascii="Times New Roman" w:hAnsi="Times New Roman" w:eastAsia="方正仿宋简体" w:cs="方正仿宋简体"/>
          <w:sz w:val="32"/>
          <w:szCs w:val="32"/>
          <w:rPrChange w:id="1034" w:author="瞿腊梅" w:date="2022-07-08T14:45:49Z">
            <w:rPr>
              <w:del w:id="1035" w:author="user01" w:date="2022-07-11T11:42:55Z"/>
              <w:rFonts w:hint="eastAsia" w:ascii="方正仿宋简体" w:hAnsi="方正仿宋简体" w:eastAsia="方正仿宋简体" w:cs="方正仿宋简体"/>
              <w:sz w:val="32"/>
              <w:szCs w:val="32"/>
            </w:rPr>
          </w:rPrChange>
        </w:rPr>
        <w:pPrChange w:id="1032" w:author="user01" w:date="2022-07-11T11:43:00Z">
          <w:pPr>
            <w:adjustRightInd w:val="0"/>
            <w:snapToGrid w:val="0"/>
            <w:spacing w:line="600" w:lineRule="exact"/>
            <w:ind w:firstLine="1600" w:firstLineChars="500"/>
          </w:pPr>
        </w:pPrChange>
      </w:pPr>
      <w:del w:id="1036" w:author="user01" w:date="2022-07-11T11:42:55Z">
        <w:r>
          <w:rPr>
            <w:rFonts w:hint="eastAsia" w:ascii="Times New Roman" w:hAnsi="Times New Roman" w:eastAsia="方正仿宋简体" w:cs="方正仿宋简体"/>
            <w:sz w:val="32"/>
            <w:szCs w:val="32"/>
            <w:rPrChange w:id="1037" w:author="瞿腊梅" w:date="2022-07-08T14:45:49Z">
              <w:rPr>
                <w:rFonts w:hint="eastAsia" w:ascii="方正仿宋简体" w:hAnsi="方正仿宋简体" w:eastAsia="方正仿宋简体" w:cs="方正仿宋简体"/>
                <w:sz w:val="32"/>
                <w:szCs w:val="32"/>
              </w:rPr>
            </w:rPrChange>
          </w:rPr>
          <w:delText>2.培训视频课程技术评分标准</w:delText>
        </w:r>
      </w:del>
    </w:p>
    <w:p>
      <w:pPr>
        <w:adjustRightInd/>
        <w:snapToGrid/>
        <w:spacing w:line="540" w:lineRule="exact"/>
        <w:ind w:firstLine="0" w:firstLineChars="0"/>
        <w:jc w:val="center"/>
        <w:rPr>
          <w:del w:id="1040" w:author="user01" w:date="2022-07-11T11:42:55Z"/>
          <w:rFonts w:hint="eastAsia" w:ascii="Times New Roman" w:hAnsi="Times New Roman" w:eastAsia="方正仿宋简体" w:cs="方正仿宋简体"/>
          <w:sz w:val="32"/>
          <w:szCs w:val="32"/>
          <w:rPrChange w:id="1041" w:author="瞿腊梅" w:date="2022-07-08T14:45:49Z">
            <w:rPr>
              <w:del w:id="1042" w:author="user01" w:date="2022-07-11T11:42:55Z"/>
              <w:rFonts w:hint="eastAsia" w:ascii="方正仿宋简体" w:hAnsi="方正仿宋简体" w:eastAsia="方正仿宋简体" w:cs="方正仿宋简体"/>
              <w:sz w:val="32"/>
              <w:szCs w:val="32"/>
            </w:rPr>
          </w:rPrChange>
        </w:rPr>
        <w:pPrChange w:id="1039" w:author="user01" w:date="2022-07-11T11:43:00Z">
          <w:pPr>
            <w:adjustRightInd w:val="0"/>
            <w:snapToGrid w:val="0"/>
            <w:spacing w:line="600" w:lineRule="exact"/>
            <w:ind w:firstLine="1600" w:firstLineChars="500"/>
          </w:pPr>
        </w:pPrChange>
      </w:pPr>
      <w:del w:id="1043" w:author="user01" w:date="2022-07-11T11:42:55Z">
        <w:r>
          <w:rPr>
            <w:rFonts w:hint="eastAsia" w:ascii="Times New Roman" w:hAnsi="Times New Roman" w:eastAsia="方正仿宋简体" w:cs="方正仿宋简体"/>
            <w:sz w:val="32"/>
            <w:szCs w:val="32"/>
            <w:rPrChange w:id="1044" w:author="瞿腊梅" w:date="2022-07-08T14:45:49Z">
              <w:rPr>
                <w:rFonts w:hint="eastAsia" w:ascii="方正仿宋简体" w:hAnsi="方正仿宋简体" w:eastAsia="方正仿宋简体" w:cs="方正仿宋简体"/>
                <w:sz w:val="32"/>
                <w:szCs w:val="32"/>
              </w:rPr>
            </w:rPrChange>
          </w:rPr>
          <w:delText>3.培训视频课程内容评分标准</w:delText>
        </w:r>
      </w:del>
    </w:p>
    <w:p>
      <w:pPr>
        <w:adjustRightInd/>
        <w:snapToGrid/>
        <w:spacing w:line="540" w:lineRule="exact"/>
        <w:jc w:val="center"/>
        <w:rPr>
          <w:del w:id="1047" w:author="user01" w:date="2022-07-11T11:42:55Z"/>
          <w:rFonts w:hint="eastAsia" w:ascii="Times New Roman" w:hAnsi="Times New Roman" w:eastAsia="方正仿宋简体" w:cs="方正仿宋简体"/>
          <w:sz w:val="32"/>
          <w:szCs w:val="32"/>
          <w:rPrChange w:id="1048" w:author="瞿腊梅" w:date="2022-07-08T14:45:49Z">
            <w:rPr>
              <w:del w:id="1049" w:author="user01" w:date="2022-07-11T11:42:55Z"/>
              <w:rFonts w:hint="eastAsia" w:ascii="方正仿宋简体" w:hAnsi="方正仿宋简体" w:eastAsia="方正仿宋简体" w:cs="方正仿宋简体"/>
              <w:sz w:val="32"/>
              <w:szCs w:val="32"/>
            </w:rPr>
          </w:rPrChange>
        </w:rPr>
        <w:pPrChange w:id="1046" w:author="user01" w:date="2022-07-11T11:43:00Z">
          <w:pPr>
            <w:adjustRightInd w:val="0"/>
            <w:snapToGrid w:val="0"/>
            <w:spacing w:line="600" w:lineRule="exact"/>
          </w:pPr>
        </w:pPrChange>
      </w:pPr>
      <w:del w:id="1050" w:author="user01" w:date="2022-07-11T11:42:55Z">
        <w:r>
          <w:rPr>
            <w:rFonts w:hint="eastAsia" w:ascii="Times New Roman" w:hAnsi="Times New Roman" w:eastAsia="方正仿宋简体" w:cs="方正仿宋简体"/>
            <w:sz w:val="32"/>
            <w:szCs w:val="32"/>
            <w:rPrChange w:id="1051" w:author="瞿腊梅" w:date="2022-07-08T14:45:49Z">
              <w:rPr>
                <w:rFonts w:hint="eastAsia" w:ascii="方正仿宋简体" w:hAnsi="方正仿宋简体" w:eastAsia="方正仿宋简体" w:cs="方正仿宋简体"/>
                <w:sz w:val="32"/>
                <w:szCs w:val="32"/>
              </w:rPr>
            </w:rPrChange>
          </w:rPr>
          <w:delText>　</w:delText>
        </w:r>
      </w:del>
    </w:p>
    <w:p>
      <w:pPr>
        <w:adjustRightInd/>
        <w:snapToGrid/>
        <w:spacing w:line="540" w:lineRule="exact"/>
        <w:jc w:val="center"/>
        <w:rPr>
          <w:del w:id="1054" w:author="user01" w:date="2022-07-11T11:42:55Z"/>
          <w:rFonts w:hint="eastAsia" w:ascii="Times New Roman" w:hAnsi="Times New Roman" w:eastAsia="方正仿宋简体" w:cs="方正仿宋简体"/>
          <w:sz w:val="32"/>
          <w:szCs w:val="32"/>
          <w:rPrChange w:id="1055" w:author="瞿腊梅" w:date="2022-07-08T14:45:49Z">
            <w:rPr>
              <w:del w:id="1056" w:author="user01" w:date="2022-07-11T11:42:55Z"/>
              <w:rFonts w:hint="eastAsia" w:ascii="方正仿宋简体" w:hAnsi="方正仿宋简体" w:eastAsia="方正仿宋简体" w:cs="方正仿宋简体"/>
              <w:sz w:val="32"/>
              <w:szCs w:val="32"/>
            </w:rPr>
          </w:rPrChange>
        </w:rPr>
        <w:pPrChange w:id="1053" w:author="user01" w:date="2022-07-11T11:43:00Z">
          <w:pPr>
            <w:adjustRightInd w:val="0"/>
            <w:snapToGrid w:val="0"/>
            <w:spacing w:line="600" w:lineRule="exact"/>
          </w:pPr>
        </w:pPrChange>
      </w:pPr>
      <w:del w:id="1057" w:author="user01" w:date="2022-07-11T11:42:55Z">
        <w:r>
          <w:rPr>
            <w:rFonts w:hint="eastAsia" w:ascii="Times New Roman" w:hAnsi="Times New Roman" w:eastAsia="方正仿宋简体" w:cs="方正仿宋简体"/>
            <w:sz w:val="32"/>
            <w:szCs w:val="32"/>
            <w:rPrChange w:id="1058" w:author="瞿腊梅" w:date="2022-07-08T14:45:49Z">
              <w:rPr>
                <w:rFonts w:hint="eastAsia" w:ascii="方正仿宋简体" w:hAnsi="方正仿宋简体" w:eastAsia="方正仿宋简体" w:cs="方正仿宋简体"/>
                <w:sz w:val="32"/>
                <w:szCs w:val="32"/>
              </w:rPr>
            </w:rPrChange>
          </w:rPr>
          <w:delText>　　　　　　　</w:delText>
        </w:r>
      </w:del>
    </w:p>
    <w:p>
      <w:pPr>
        <w:adjustRightInd/>
        <w:snapToGrid/>
        <w:spacing w:line="540" w:lineRule="exact"/>
        <w:jc w:val="center"/>
        <w:rPr>
          <w:del w:id="1061" w:author="user01" w:date="2022-07-11T11:42:55Z"/>
          <w:rFonts w:hint="eastAsia" w:ascii="Times New Roman" w:hAnsi="Times New Roman" w:eastAsia="方正仿宋简体" w:cs="方正仿宋简体"/>
          <w:sz w:val="32"/>
          <w:szCs w:val="32"/>
          <w:rPrChange w:id="1062" w:author="瞿腊梅" w:date="2022-07-08T14:45:49Z">
            <w:rPr>
              <w:del w:id="1063" w:author="user01" w:date="2022-07-11T11:42:55Z"/>
              <w:rFonts w:hint="eastAsia" w:ascii="方正仿宋简体" w:hAnsi="方正仿宋简体" w:eastAsia="方正仿宋简体" w:cs="方正仿宋简体"/>
              <w:sz w:val="32"/>
              <w:szCs w:val="32"/>
            </w:rPr>
          </w:rPrChange>
        </w:rPr>
        <w:pPrChange w:id="1060" w:author="user01" w:date="2022-07-11T11:43:00Z">
          <w:pPr>
            <w:adjustRightInd w:val="0"/>
            <w:snapToGrid w:val="0"/>
            <w:spacing w:line="600" w:lineRule="exact"/>
          </w:pPr>
        </w:pPrChange>
      </w:pPr>
      <w:del w:id="1064" w:author="user01" w:date="2022-07-11T11:42:55Z">
        <w:r>
          <w:rPr>
            <w:rFonts w:hint="eastAsia" w:ascii="Times New Roman" w:hAnsi="Times New Roman" w:eastAsia="方正仿宋简体" w:cs="方正仿宋简体"/>
            <w:sz w:val="32"/>
            <w:szCs w:val="32"/>
            <w:rPrChange w:id="1065" w:author="瞿腊梅" w:date="2022-07-08T14:45:49Z">
              <w:rPr>
                <w:rFonts w:hint="eastAsia" w:ascii="方正仿宋简体" w:hAnsi="方正仿宋简体" w:eastAsia="方正仿宋简体" w:cs="方正仿宋简体"/>
                <w:sz w:val="32"/>
                <w:szCs w:val="32"/>
              </w:rPr>
            </w:rPrChange>
          </w:rPr>
          <w:delText>　　　　　　　　　　　　德阳市人力资源和社会保障局</w:delText>
        </w:r>
      </w:del>
    </w:p>
    <w:p>
      <w:pPr>
        <w:adjustRightInd/>
        <w:snapToGrid/>
        <w:spacing w:line="540" w:lineRule="exact"/>
        <w:jc w:val="center"/>
        <w:rPr>
          <w:del w:id="1068" w:author="user01" w:date="2022-07-11T11:42:55Z"/>
          <w:rFonts w:hint="eastAsia" w:ascii="Times New Roman" w:hAnsi="Times New Roman" w:eastAsia="方正仿宋简体" w:cs="方正仿宋简体"/>
          <w:sz w:val="32"/>
          <w:szCs w:val="32"/>
          <w:rPrChange w:id="1069" w:author="瞿腊梅" w:date="2022-07-08T14:45:49Z">
            <w:rPr>
              <w:del w:id="1070" w:author="user01" w:date="2022-07-11T11:42:55Z"/>
              <w:rFonts w:hint="eastAsia" w:ascii="方正仿宋简体" w:hAnsi="方正仿宋简体" w:eastAsia="方正仿宋简体" w:cs="方正仿宋简体"/>
              <w:sz w:val="32"/>
              <w:szCs w:val="32"/>
            </w:rPr>
          </w:rPrChange>
        </w:rPr>
        <w:pPrChange w:id="1067" w:author="user01" w:date="2022-07-11T11:43:00Z">
          <w:pPr>
            <w:adjustRightInd w:val="0"/>
            <w:snapToGrid w:val="0"/>
            <w:spacing w:line="600" w:lineRule="exact"/>
          </w:pPr>
        </w:pPrChange>
      </w:pPr>
      <w:del w:id="1071" w:author="user01" w:date="2022-07-11T11:42:55Z">
        <w:r>
          <w:rPr>
            <w:rFonts w:hint="eastAsia" w:ascii="Times New Roman" w:hAnsi="Times New Roman" w:eastAsia="方正仿宋简体" w:cs="方正仿宋简体"/>
            <w:sz w:val="32"/>
            <w:szCs w:val="32"/>
            <w:rPrChange w:id="1072" w:author="瞿腊梅" w:date="2022-07-08T14:45:49Z">
              <w:rPr>
                <w:rFonts w:hint="eastAsia" w:ascii="方正仿宋简体" w:hAnsi="方正仿宋简体" w:eastAsia="方正仿宋简体" w:cs="方正仿宋简体"/>
                <w:sz w:val="32"/>
                <w:szCs w:val="32"/>
              </w:rPr>
            </w:rPrChange>
          </w:rPr>
          <w:delText>　　　　　　　　　　　　</w:delText>
        </w:r>
      </w:del>
      <w:del w:id="1074" w:author="user01" w:date="2022-07-11T11:42:55Z">
        <w:r>
          <w:rPr>
            <w:rFonts w:hint="default" w:ascii="Times New Roman" w:hAnsi="Times New Roman" w:eastAsia="方正仿宋简体" w:cs="方正仿宋简体"/>
            <w:sz w:val="32"/>
            <w:szCs w:val="32"/>
            <w:lang w:val="en"/>
            <w:rPrChange w:id="1075" w:author="瞿腊梅" w:date="2022-07-08T14:45:49Z">
              <w:rPr>
                <w:rFonts w:hint="default" w:ascii="方正仿宋简体" w:hAnsi="方正仿宋简体" w:eastAsia="方正仿宋简体" w:cs="方正仿宋简体"/>
                <w:sz w:val="32"/>
                <w:szCs w:val="32"/>
                <w:lang w:val="en"/>
              </w:rPr>
            </w:rPrChange>
          </w:rPr>
          <w:delText xml:space="preserve">   </w:delText>
        </w:r>
      </w:del>
      <w:del w:id="1077" w:author="user01" w:date="2022-07-11T11:42:55Z">
        <w:r>
          <w:rPr>
            <w:rFonts w:hint="eastAsia" w:ascii="Times New Roman" w:hAnsi="Times New Roman" w:eastAsia="方正仿宋简体" w:cs="方正仿宋简体"/>
            <w:sz w:val="32"/>
            <w:szCs w:val="32"/>
            <w:rPrChange w:id="1078" w:author="瞿腊梅" w:date="2022-07-08T14:45:49Z">
              <w:rPr>
                <w:rFonts w:hint="eastAsia" w:ascii="方正仿宋简体" w:hAnsi="方正仿宋简体" w:eastAsia="方正仿宋简体" w:cs="方正仿宋简体"/>
                <w:sz w:val="32"/>
                <w:szCs w:val="32"/>
              </w:rPr>
            </w:rPrChange>
          </w:rPr>
          <w:delText>　2022年</w:delText>
        </w:r>
      </w:del>
      <w:del w:id="1080" w:author="user01" w:date="2022-07-11T11:42:55Z">
        <w:r>
          <w:rPr>
            <w:rFonts w:hint="default" w:ascii="Times New Roman" w:hAnsi="Times New Roman" w:eastAsia="方正仿宋简体" w:cs="方正仿宋简体"/>
            <w:sz w:val="32"/>
            <w:szCs w:val="32"/>
            <w:lang w:val="en"/>
            <w:rPrChange w:id="1081" w:author="瞿腊梅" w:date="2022-07-08T14:45:49Z">
              <w:rPr>
                <w:rFonts w:hint="default" w:ascii="方正仿宋简体" w:hAnsi="方正仿宋简体" w:eastAsia="方正仿宋简体" w:cs="方正仿宋简体"/>
                <w:sz w:val="32"/>
                <w:szCs w:val="32"/>
                <w:lang w:val="en"/>
              </w:rPr>
            </w:rPrChange>
          </w:rPr>
          <w:delText>7</w:delText>
        </w:r>
      </w:del>
      <w:del w:id="1083" w:author="user01" w:date="2022-07-11T11:42:55Z">
        <w:r>
          <w:rPr>
            <w:rFonts w:hint="eastAsia" w:ascii="Times New Roman" w:hAnsi="Times New Roman" w:eastAsia="方正仿宋简体" w:cs="方正仿宋简体"/>
            <w:sz w:val="32"/>
            <w:szCs w:val="32"/>
            <w:rPrChange w:id="1084" w:author="瞿腊梅" w:date="2022-07-08T14:45:49Z">
              <w:rPr>
                <w:rFonts w:hint="eastAsia" w:ascii="方正仿宋简体" w:hAnsi="方正仿宋简体" w:eastAsia="方正仿宋简体" w:cs="方正仿宋简体"/>
                <w:sz w:val="32"/>
                <w:szCs w:val="32"/>
              </w:rPr>
            </w:rPrChange>
          </w:rPr>
          <w:delText>月</w:delText>
        </w:r>
      </w:del>
      <w:del w:id="1086" w:author="user01" w:date="2022-07-11T11:42:55Z">
        <w:r>
          <w:rPr>
            <w:rFonts w:hint="eastAsia" w:ascii="Times New Roman" w:hAnsi="Times New Roman" w:eastAsia="方正仿宋简体" w:cs="方正仿宋简体"/>
            <w:sz w:val="32"/>
            <w:szCs w:val="32"/>
            <w:rPrChange w:id="1087" w:author="瞿腊梅" w:date="2022-07-08T14:45:49Z">
              <w:rPr>
                <w:rFonts w:hint="eastAsia" w:ascii="方正仿宋简体" w:hAnsi="方正仿宋简体" w:eastAsia="方正仿宋简体" w:cs="方正仿宋简体"/>
                <w:sz w:val="32"/>
                <w:szCs w:val="32"/>
              </w:rPr>
            </w:rPrChange>
          </w:rPr>
          <w:delText xml:space="preserve">  </w:delText>
        </w:r>
      </w:del>
      <w:ins w:id="1089" w:author="瞿腊梅" w:date="2022-07-08T14:51:17Z">
        <w:del w:id="1090" w:author="user01" w:date="2022-07-11T11:42:55Z">
          <w:r>
            <w:rPr>
              <w:rFonts w:hint="eastAsia" w:ascii="Times New Roman" w:hAnsi="Times New Roman" w:eastAsia="方正仿宋简体" w:cs="方正仿宋简体"/>
              <w:sz w:val="32"/>
              <w:szCs w:val="32"/>
              <w:lang w:val="en-US" w:eastAsia="zh-CN"/>
            </w:rPr>
            <w:delText>7</w:delText>
          </w:r>
        </w:del>
      </w:ins>
      <w:del w:id="1091" w:author="user01" w:date="2022-07-11T11:42:55Z">
        <w:r>
          <w:rPr>
            <w:rFonts w:hint="eastAsia" w:ascii="Times New Roman" w:hAnsi="Times New Roman" w:eastAsia="方正仿宋简体" w:cs="方正仿宋简体"/>
            <w:sz w:val="32"/>
            <w:szCs w:val="32"/>
            <w:rPrChange w:id="1092" w:author="瞿腊梅" w:date="2022-07-08T14:45:49Z">
              <w:rPr>
                <w:rFonts w:hint="eastAsia" w:ascii="方正仿宋简体" w:hAnsi="方正仿宋简体" w:eastAsia="方正仿宋简体" w:cs="方正仿宋简体"/>
                <w:sz w:val="32"/>
                <w:szCs w:val="32"/>
              </w:rPr>
            </w:rPrChange>
          </w:rPr>
          <w:delText>日</w:delText>
        </w:r>
      </w:del>
    </w:p>
    <w:p>
      <w:pPr>
        <w:adjustRightInd/>
        <w:snapToGrid/>
        <w:spacing w:line="540" w:lineRule="exact"/>
        <w:jc w:val="center"/>
        <w:rPr>
          <w:del w:id="1095" w:author="user01" w:date="2022-07-11T11:42:55Z"/>
          <w:rFonts w:hint="eastAsia" w:ascii="黑体" w:hAnsi="黑体" w:eastAsia="黑体" w:cs="黑体"/>
          <w:sz w:val="32"/>
        </w:rPr>
        <w:pPrChange w:id="1094" w:author="user01" w:date="2022-07-11T11:43:00Z">
          <w:pPr>
            <w:adjustRightInd w:val="0"/>
            <w:snapToGrid w:val="0"/>
            <w:spacing w:line="600" w:lineRule="exact"/>
          </w:pPr>
        </w:pPrChange>
      </w:pPr>
    </w:p>
    <w:p>
      <w:pPr>
        <w:adjustRightInd/>
        <w:snapToGrid/>
        <w:spacing w:line="540" w:lineRule="exact"/>
        <w:jc w:val="center"/>
        <w:rPr>
          <w:del w:id="1097" w:author="user01" w:date="2022-07-11T11:42:55Z"/>
          <w:rFonts w:hint="eastAsia" w:ascii="黑体" w:hAnsi="黑体" w:eastAsia="黑体" w:cs="黑体"/>
          <w:sz w:val="32"/>
        </w:rPr>
        <w:pPrChange w:id="1096" w:author="user01" w:date="2022-07-11T11:43:00Z">
          <w:pPr>
            <w:adjustRightInd w:val="0"/>
            <w:snapToGrid w:val="0"/>
            <w:spacing w:line="600" w:lineRule="exact"/>
          </w:pPr>
        </w:pPrChange>
      </w:pPr>
    </w:p>
    <w:p>
      <w:pPr>
        <w:adjustRightInd/>
        <w:snapToGrid/>
        <w:spacing w:line="540" w:lineRule="exact"/>
        <w:jc w:val="center"/>
        <w:rPr>
          <w:del w:id="1099" w:author="user01" w:date="2022-07-11T11:42:55Z"/>
          <w:rFonts w:hint="eastAsia" w:ascii="方正黑体简体" w:hAnsi="方正黑体简体" w:eastAsia="方正黑体简体" w:cs="方正黑体简体"/>
          <w:sz w:val="32"/>
          <w:szCs w:val="32"/>
        </w:rPr>
        <w:pPrChange w:id="1098" w:author="user01" w:date="2022-07-11T11:43:00Z">
          <w:pPr>
            <w:adjustRightInd w:val="0"/>
            <w:snapToGrid w:val="0"/>
            <w:spacing w:line="600" w:lineRule="exact"/>
          </w:pPr>
        </w:pPrChange>
      </w:pPr>
    </w:p>
    <w:p>
      <w:pPr>
        <w:adjustRightInd/>
        <w:snapToGrid/>
        <w:spacing w:line="540" w:lineRule="exact"/>
        <w:jc w:val="center"/>
        <w:rPr>
          <w:del w:id="1101" w:author="user01" w:date="2022-07-11T11:42:55Z"/>
          <w:rFonts w:hint="eastAsia" w:ascii="方正黑体简体" w:hAnsi="方正黑体简体" w:eastAsia="方正黑体简体" w:cs="方正黑体简体"/>
          <w:sz w:val="32"/>
          <w:szCs w:val="32"/>
        </w:rPr>
        <w:pPrChange w:id="1100" w:author="user01" w:date="2022-07-11T11:43:00Z">
          <w:pPr>
            <w:adjustRightInd w:val="0"/>
            <w:snapToGrid w:val="0"/>
            <w:spacing w:line="600" w:lineRule="exact"/>
          </w:pPr>
        </w:pPrChange>
      </w:pPr>
    </w:p>
    <w:p>
      <w:pPr>
        <w:adjustRightInd/>
        <w:snapToGrid/>
        <w:spacing w:line="540" w:lineRule="exact"/>
        <w:jc w:val="center"/>
        <w:rPr>
          <w:del w:id="1103" w:author="user01" w:date="2022-07-11T11:42:55Z"/>
          <w:rFonts w:hint="eastAsia" w:ascii="方正黑体简体" w:hAnsi="方正黑体简体" w:eastAsia="方正黑体简体" w:cs="方正黑体简体"/>
          <w:sz w:val="32"/>
          <w:szCs w:val="32"/>
        </w:rPr>
        <w:pPrChange w:id="1102" w:author="user01" w:date="2022-07-11T11:43:00Z">
          <w:pPr>
            <w:adjustRightInd w:val="0"/>
            <w:snapToGrid w:val="0"/>
            <w:spacing w:line="600" w:lineRule="exact"/>
          </w:pPr>
        </w:pPrChange>
      </w:pPr>
    </w:p>
    <w:p>
      <w:pPr>
        <w:adjustRightInd w:val="0"/>
        <w:snapToGrid w:val="0"/>
        <w:spacing w:line="540" w:lineRule="exact"/>
        <w:jc w:val="center"/>
        <w:rPr>
          <w:ins w:id="1105" w:author="瞿腊梅" w:date="2022-07-08T14:46:27Z"/>
          <w:del w:id="1106" w:author="user01" w:date="2022-07-11T11:42:55Z"/>
          <w:rFonts w:hint="eastAsia" w:ascii="方正黑体简体" w:hAnsi="方正黑体简体" w:eastAsia="方正黑体简体" w:cs="方正黑体简体"/>
          <w:sz w:val="32"/>
          <w:szCs w:val="32"/>
        </w:rPr>
        <w:sectPr>
          <w:footerReference r:id="rId3" w:type="default"/>
          <w:footerReference r:id="rId4" w:type="even"/>
          <w:pgSz w:w="11906" w:h="16838"/>
          <w:pgMar w:top="1701" w:right="1587" w:bottom="1701" w:left="1587" w:header="851" w:footer="1134" w:gutter="0"/>
          <w:pgNumType w:fmt="decimal"/>
          <w:cols w:space="0" w:num="1"/>
          <w:titlePg/>
          <w:rtlGutter w:val="0"/>
          <w:docGrid w:type="lines" w:linePitch="312" w:charSpace="0"/>
        </w:sectPr>
        <w:pPrChange w:id="1104" w:author="user01" w:date="2022-07-11T11:42:58Z">
          <w:pPr>
            <w:adjustRightInd w:val="0"/>
            <w:snapToGrid w:val="0"/>
            <w:spacing w:line="600" w:lineRule="exact"/>
          </w:pPr>
        </w:pPrChange>
      </w:pPr>
    </w:p>
    <w:p>
      <w:pPr>
        <w:adjustRightInd/>
        <w:snapToGrid/>
        <w:spacing w:line="540" w:lineRule="exact"/>
        <w:jc w:val="both"/>
        <w:rPr>
          <w:ins w:id="1108" w:author="瞿腊梅" w:date="2022-07-08T14:53:21Z"/>
          <w:rFonts w:hint="eastAsia" w:ascii="方正黑体简体" w:hAnsi="方正黑体简体" w:eastAsia="方正黑体简体" w:cs="方正黑体简体"/>
          <w:sz w:val="32"/>
          <w:szCs w:val="32"/>
          <w:rPrChange w:id="1109" w:author="瞿腊梅" w:date="2022-07-08T14:53:28Z">
            <w:rPr>
              <w:ins w:id="1110" w:author="瞿腊梅" w:date="2022-07-08T14:53:21Z"/>
              <w:rFonts w:hint="eastAsia" w:ascii="方正黑体简体" w:hAnsi="方正黑体简体" w:eastAsia="方正黑体简体" w:cs="方正黑体简体"/>
              <w:szCs w:val="32"/>
            </w:rPr>
          </w:rPrChange>
        </w:rPr>
        <w:pPrChange w:id="1107" w:author="user01" w:date="2022-07-11T11:43:02Z">
          <w:pPr>
            <w:adjustRightInd w:val="0"/>
            <w:snapToGrid w:val="0"/>
            <w:spacing w:line="600" w:lineRule="exact"/>
          </w:pPr>
        </w:pPrChange>
      </w:pPr>
      <w:bookmarkStart w:id="6" w:name="_GoBack"/>
      <w:bookmarkEnd w:id="6"/>
      <w:r>
        <w:rPr>
          <w:rFonts w:hint="eastAsia" w:ascii="方正黑体简体" w:hAnsi="方正黑体简体" w:eastAsia="方正黑体简体" w:cs="方正黑体简体"/>
          <w:sz w:val="32"/>
          <w:szCs w:val="32"/>
          <w:rPrChange w:id="1111" w:author="瞿腊梅" w:date="2022-07-08T14:53:28Z">
            <w:rPr>
              <w:rFonts w:hint="eastAsia" w:ascii="方正黑体简体" w:hAnsi="方正黑体简体" w:eastAsia="方正黑体简体" w:cs="方正黑体简体"/>
              <w:szCs w:val="32"/>
            </w:rPr>
          </w:rPrChange>
        </w:rPr>
        <w:t>附件1</w:t>
      </w:r>
    </w:p>
    <w:p>
      <w:pPr>
        <w:adjustRightInd w:val="0"/>
        <w:snapToGrid w:val="0"/>
        <w:spacing w:line="240" w:lineRule="exact"/>
        <w:rPr>
          <w:ins w:id="1113" w:author="瞿腊梅" w:date="2022-07-08T14:53:00Z"/>
          <w:rFonts w:hint="eastAsia" w:ascii="方正黑体简体" w:hAnsi="方正黑体简体" w:eastAsia="方正黑体简体" w:cs="方正黑体简体"/>
          <w:szCs w:val="32"/>
        </w:rPr>
        <w:pPrChange w:id="1112" w:author="瞿腊梅" w:date="2022-07-08T14:54:04Z">
          <w:pPr>
            <w:adjustRightInd w:val="0"/>
            <w:snapToGrid w:val="0"/>
            <w:spacing w:line="600" w:lineRule="exact"/>
          </w:pPr>
        </w:pPrChange>
      </w:pPr>
    </w:p>
    <w:p>
      <w:pPr>
        <w:adjustRightInd w:val="0"/>
        <w:snapToGrid w:val="0"/>
        <w:spacing w:line="620" w:lineRule="exact"/>
        <w:rPr>
          <w:del w:id="1115" w:author="瞿腊梅" w:date="2022-07-08T14:52:57Z"/>
          <w:rFonts w:hint="eastAsia" w:ascii="方正黑体简体" w:hAnsi="方正黑体简体" w:eastAsia="方正黑体简体" w:cs="方正黑体简体"/>
          <w:szCs w:val="32"/>
        </w:rPr>
        <w:pPrChange w:id="1114" w:author="王晓林" w:date="2022-07-07T16:20:19Z">
          <w:pPr>
            <w:adjustRightInd w:val="0"/>
            <w:snapToGrid w:val="0"/>
            <w:spacing w:line="600" w:lineRule="exact"/>
          </w:pPr>
        </w:pPrChange>
      </w:pPr>
    </w:p>
    <w:p>
      <w:pPr>
        <w:autoSpaceDE w:val="0"/>
        <w:adjustRightInd w:val="0"/>
        <w:snapToGrid w:val="0"/>
        <w:spacing w:before="0" w:beforeAutospacing="0" w:after="0" w:afterAutospacing="0" w:line="600" w:lineRule="exact"/>
        <w:jc w:val="center"/>
        <w:rPr>
          <w:ins w:id="1117" w:author="瞿腊梅" w:date="2022-07-08T14:53:01Z"/>
          <w:rFonts w:hint="eastAsia" w:ascii="方正小标宋简体" w:hAnsi="方正小标宋简体" w:eastAsia="方正小标宋简体" w:cs="方正小标宋简体"/>
          <w:sz w:val="44"/>
          <w:szCs w:val="44"/>
          <w:rPrChange w:id="1118" w:author="瞿腊梅" w:date="2022-07-08T14:53:52Z">
            <w:rPr>
              <w:ins w:id="1119" w:author="瞿腊梅" w:date="2022-07-08T14:53:01Z"/>
              <w:rFonts w:hint="eastAsia"/>
            </w:rPr>
          </w:rPrChange>
        </w:rPr>
        <w:pPrChange w:id="1116" w:author="瞿腊梅" w:date="2022-07-08T14:53:46Z">
          <w:pPr>
            <w:pStyle w:val="5"/>
            <w:autoSpaceDE w:val="0"/>
            <w:adjustRightInd w:val="0"/>
            <w:snapToGrid w:val="0"/>
            <w:spacing w:before="0" w:beforeAutospacing="0" w:after="0" w:afterAutospacing="0" w:line="600" w:lineRule="exact"/>
            <w:jc w:val="center"/>
          </w:pPr>
        </w:pPrChange>
      </w:pPr>
      <w:r>
        <w:rPr>
          <w:rFonts w:hint="eastAsia" w:ascii="方正小标宋简体" w:hAnsi="方正小标宋简体" w:eastAsia="方正小标宋简体" w:cs="方正小标宋简体"/>
          <w:sz w:val="44"/>
          <w:szCs w:val="44"/>
          <w:rPrChange w:id="1120" w:author="瞿腊梅" w:date="2022-07-08T14:53:52Z">
            <w:rPr>
              <w:rFonts w:hint="eastAsia"/>
            </w:rPr>
          </w:rPrChange>
        </w:rPr>
        <w:t>线上职业技能培训课程资源申报表</w:t>
      </w:r>
    </w:p>
    <w:p>
      <w:pPr>
        <w:autoSpaceDE/>
        <w:adjustRightInd w:val="0"/>
        <w:snapToGrid w:val="0"/>
        <w:spacing w:before="0" w:beforeAutospacing="0" w:after="0" w:afterAutospacing="0" w:line="240" w:lineRule="exact"/>
        <w:jc w:val="center"/>
        <w:rPr>
          <w:rFonts w:hint="eastAsia"/>
        </w:rPr>
        <w:pPrChange w:id="1121" w:author="瞿腊梅" w:date="2022-07-08T14:54:04Z">
          <w:pPr>
            <w:pStyle w:val="5"/>
            <w:autoSpaceDE w:val="0"/>
            <w:adjustRightInd w:val="0"/>
            <w:snapToGrid w:val="0"/>
            <w:spacing w:before="0" w:beforeAutospacing="0" w:after="0" w:afterAutospacing="0" w:line="600" w:lineRule="exact"/>
            <w:jc w:val="center"/>
          </w:pPr>
        </w:pPrChange>
      </w:pPr>
    </w:p>
    <w:tbl>
      <w:tblPr>
        <w:tblStyle w:val="6"/>
        <w:tblpPr w:leftFromText="180" w:rightFromText="180" w:vertAnchor="text" w:horzAnchor="page" w:tblpX="1467" w:tblpY="1191"/>
        <w:tblOverlap w:val="never"/>
        <w:tblW w:w="910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Change w:id="1122" w:author="瞿腊梅" w:date="2022-07-08T14:51:55Z">
          <w:tblPr>
            <w:tblStyle w:val="6"/>
            <w:tblpPr w:leftFromText="180" w:rightFromText="180" w:vertAnchor="text" w:horzAnchor="page" w:tblpX="1467" w:tblpY="1191"/>
            <w:tblOverlap w:val="never"/>
            <w:tblW w:w="910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PrChange>
      </w:tblPr>
      <w:tblGrid>
        <w:gridCol w:w="660"/>
        <w:gridCol w:w="2564"/>
        <w:gridCol w:w="2052"/>
        <w:gridCol w:w="1452"/>
        <w:gridCol w:w="2377"/>
        <w:tblGridChange w:id="1123">
          <w:tblGrid>
            <w:gridCol w:w="660"/>
            <w:gridCol w:w="2564"/>
            <w:gridCol w:w="2052"/>
            <w:gridCol w:w="1452"/>
            <w:gridCol w:w="2377"/>
          </w:tblGrid>
        </w:tblGridChange>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Change w:id="1124" w:author="瞿腊梅" w:date="2022-07-08T14:51:55Z">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blPrExChange>
        </w:tblPrEx>
        <w:trPr>
          <w:trHeight w:val="397" w:hRule="atLeast"/>
        </w:trPr>
        <w:tc>
          <w:tcPr>
            <w:tcW w:w="660" w:type="dxa"/>
            <w:vMerge w:val="restart"/>
            <w:tcBorders>
              <w:top w:val="single" w:color="000000" w:sz="4" w:space="0"/>
              <w:left w:val="single" w:color="auto" w:sz="4" w:space="0"/>
              <w:right w:val="single" w:color="000000" w:sz="4" w:space="0"/>
            </w:tcBorders>
            <w:noWrap/>
            <w:vAlign w:val="center"/>
            <w:tcPrChange w:id="1125" w:author="瞿腊梅" w:date="2022-07-08T14:51:55Z">
              <w:tcPr>
                <w:tcW w:w="660" w:type="dxa"/>
                <w:vMerge w:val="restart"/>
                <w:tcBorders>
                  <w:top w:val="single" w:color="000000" w:sz="4" w:space="0"/>
                  <w:left w:val="single" w:color="auto" w:sz="4" w:space="0"/>
                  <w:right w:val="single" w:color="000000" w:sz="4" w:space="0"/>
                </w:tcBorders>
                <w:noWrap/>
                <w:vAlign w:val="center"/>
              </w:tcPr>
            </w:tcPrChange>
          </w:tcPr>
          <w:p>
            <w:pPr>
              <w:adjustRightInd w:val="0"/>
              <w:snapToGrid w:val="0"/>
              <w:spacing w:line="420" w:lineRule="exact"/>
              <w:jc w:val="center"/>
              <w:rPr>
                <w:rFonts w:hint="eastAsia" w:ascii="方正仿宋简体" w:hAnsi="方正仿宋简体" w:eastAsia="方正仿宋简体" w:cs="方正仿宋简体"/>
                <w:sz w:val="24"/>
                <w:szCs w:val="24"/>
                <w:rPrChange w:id="1127" w:author="瞿腊梅" w:date="2022-07-08T14:52:28Z">
                  <w:rPr>
                    <w:rFonts w:hint="eastAsia" w:ascii="方正仿宋简体" w:hAnsi="方正仿宋简体" w:eastAsia="方正仿宋简体" w:cs="方正仿宋简体"/>
                    <w:sz w:val="28"/>
                    <w:szCs w:val="28"/>
                  </w:rPr>
                </w:rPrChange>
              </w:rPr>
              <w:pPrChange w:id="1126" w:author="瞿腊梅" w:date="2022-07-08T14:52:39Z">
                <w:pPr>
                  <w:adjustRightInd w:val="0"/>
                  <w:snapToGrid w:val="0"/>
                  <w:spacing w:line="620" w:lineRule="exact"/>
                  <w:jc w:val="center"/>
                </w:pPr>
              </w:pPrChange>
            </w:pPr>
            <w:r>
              <w:rPr>
                <w:rFonts w:hint="eastAsia" w:ascii="方正仿宋简体" w:hAnsi="方正仿宋简体" w:eastAsia="方正仿宋简体" w:cs="方正仿宋简体"/>
                <w:kern w:val="0"/>
                <w:sz w:val="24"/>
                <w:szCs w:val="24"/>
                <w:rPrChange w:id="1128" w:author="瞿腊梅" w:date="2022-07-08T14:52:28Z">
                  <w:rPr>
                    <w:rFonts w:hint="eastAsia" w:ascii="方正仿宋简体" w:hAnsi="方正仿宋简体" w:eastAsia="方正仿宋简体" w:cs="方正仿宋简体"/>
                    <w:kern w:val="0"/>
                    <w:sz w:val="28"/>
                    <w:szCs w:val="28"/>
                  </w:rPr>
                </w:rPrChange>
              </w:rPr>
              <w:t>基</w:t>
            </w:r>
          </w:p>
          <w:p>
            <w:pPr>
              <w:adjustRightInd w:val="0"/>
              <w:snapToGrid w:val="0"/>
              <w:spacing w:line="420" w:lineRule="exact"/>
              <w:jc w:val="center"/>
              <w:rPr>
                <w:rFonts w:hint="eastAsia" w:ascii="方正仿宋简体" w:hAnsi="方正仿宋简体" w:eastAsia="方正仿宋简体" w:cs="方正仿宋简体"/>
                <w:kern w:val="0"/>
                <w:sz w:val="24"/>
                <w:szCs w:val="24"/>
                <w:rPrChange w:id="1130" w:author="瞿腊梅" w:date="2022-07-08T14:52:28Z">
                  <w:rPr>
                    <w:rFonts w:hint="eastAsia" w:ascii="方正仿宋简体" w:hAnsi="方正仿宋简体" w:eastAsia="方正仿宋简体" w:cs="方正仿宋简体"/>
                    <w:kern w:val="0"/>
                    <w:sz w:val="28"/>
                    <w:szCs w:val="28"/>
                  </w:rPr>
                </w:rPrChange>
              </w:rPr>
              <w:pPrChange w:id="1129" w:author="瞿腊梅" w:date="2022-07-08T14:52:39Z">
                <w:pPr>
                  <w:adjustRightInd w:val="0"/>
                  <w:snapToGrid w:val="0"/>
                  <w:spacing w:line="620" w:lineRule="exact"/>
                  <w:jc w:val="center"/>
                </w:pPr>
              </w:pPrChange>
            </w:pPr>
            <w:r>
              <w:rPr>
                <w:rFonts w:hint="eastAsia" w:ascii="方正仿宋简体" w:hAnsi="方正仿宋简体" w:eastAsia="方正仿宋简体" w:cs="方正仿宋简体"/>
                <w:kern w:val="0"/>
                <w:sz w:val="24"/>
                <w:szCs w:val="24"/>
                <w:rPrChange w:id="1131" w:author="瞿腊梅" w:date="2022-07-08T14:52:28Z">
                  <w:rPr>
                    <w:rFonts w:hint="eastAsia" w:ascii="方正仿宋简体" w:hAnsi="方正仿宋简体" w:eastAsia="方正仿宋简体" w:cs="方正仿宋简体"/>
                    <w:kern w:val="0"/>
                    <w:sz w:val="28"/>
                    <w:szCs w:val="28"/>
                  </w:rPr>
                </w:rPrChange>
              </w:rPr>
              <w:t>本</w:t>
            </w:r>
          </w:p>
          <w:p>
            <w:pPr>
              <w:adjustRightInd w:val="0"/>
              <w:snapToGrid w:val="0"/>
              <w:spacing w:line="420" w:lineRule="exact"/>
              <w:jc w:val="center"/>
              <w:rPr>
                <w:rFonts w:hint="eastAsia" w:ascii="方正仿宋简体" w:hAnsi="方正仿宋简体" w:eastAsia="方正仿宋简体" w:cs="方正仿宋简体"/>
                <w:kern w:val="0"/>
                <w:sz w:val="24"/>
                <w:szCs w:val="24"/>
                <w:rPrChange w:id="1133" w:author="瞿腊梅" w:date="2022-07-08T14:52:28Z">
                  <w:rPr>
                    <w:rFonts w:hint="eastAsia" w:ascii="方正仿宋简体" w:hAnsi="方正仿宋简体" w:eastAsia="方正仿宋简体" w:cs="方正仿宋简体"/>
                    <w:kern w:val="0"/>
                    <w:sz w:val="28"/>
                    <w:szCs w:val="28"/>
                  </w:rPr>
                </w:rPrChange>
              </w:rPr>
              <w:pPrChange w:id="1132" w:author="瞿腊梅" w:date="2022-07-08T14:52:39Z">
                <w:pPr>
                  <w:adjustRightInd w:val="0"/>
                  <w:snapToGrid w:val="0"/>
                  <w:spacing w:line="620" w:lineRule="exact"/>
                  <w:jc w:val="center"/>
                </w:pPr>
              </w:pPrChange>
            </w:pPr>
            <w:r>
              <w:rPr>
                <w:rFonts w:hint="eastAsia" w:ascii="方正仿宋简体" w:hAnsi="方正仿宋简体" w:eastAsia="方正仿宋简体" w:cs="方正仿宋简体"/>
                <w:kern w:val="0"/>
                <w:sz w:val="24"/>
                <w:szCs w:val="24"/>
                <w:rPrChange w:id="1134" w:author="瞿腊梅" w:date="2022-07-08T14:52:28Z">
                  <w:rPr>
                    <w:rFonts w:hint="eastAsia" w:ascii="方正仿宋简体" w:hAnsi="方正仿宋简体" w:eastAsia="方正仿宋简体" w:cs="方正仿宋简体"/>
                    <w:kern w:val="0"/>
                    <w:sz w:val="28"/>
                    <w:szCs w:val="28"/>
                  </w:rPr>
                </w:rPrChange>
              </w:rPr>
              <w:t>信</w:t>
            </w:r>
          </w:p>
          <w:p>
            <w:pPr>
              <w:adjustRightInd w:val="0"/>
              <w:snapToGrid w:val="0"/>
              <w:spacing w:line="420" w:lineRule="exact"/>
              <w:jc w:val="center"/>
              <w:rPr>
                <w:rFonts w:hint="eastAsia" w:ascii="方正仿宋简体" w:hAnsi="方正仿宋简体" w:eastAsia="方正仿宋简体" w:cs="方正仿宋简体"/>
                <w:sz w:val="24"/>
                <w:szCs w:val="24"/>
                <w:rPrChange w:id="1136" w:author="瞿腊梅" w:date="2022-07-08T14:52:28Z">
                  <w:rPr>
                    <w:rFonts w:hint="eastAsia" w:ascii="方正仿宋简体" w:hAnsi="方正仿宋简体" w:eastAsia="方正仿宋简体" w:cs="方正仿宋简体"/>
                    <w:sz w:val="28"/>
                    <w:szCs w:val="28"/>
                  </w:rPr>
                </w:rPrChange>
              </w:rPr>
              <w:pPrChange w:id="1135" w:author="瞿腊梅" w:date="2022-07-08T14:52:39Z">
                <w:pPr>
                  <w:adjustRightInd w:val="0"/>
                  <w:snapToGrid w:val="0"/>
                  <w:spacing w:line="620" w:lineRule="exact"/>
                  <w:jc w:val="center"/>
                </w:pPr>
              </w:pPrChange>
            </w:pPr>
            <w:r>
              <w:rPr>
                <w:rFonts w:hint="eastAsia" w:ascii="方正仿宋简体" w:hAnsi="方正仿宋简体" w:eastAsia="方正仿宋简体" w:cs="方正仿宋简体"/>
                <w:kern w:val="0"/>
                <w:sz w:val="24"/>
                <w:szCs w:val="24"/>
                <w:rPrChange w:id="1137" w:author="瞿腊梅" w:date="2022-07-08T14:52:28Z">
                  <w:rPr>
                    <w:rFonts w:hint="eastAsia" w:ascii="方正仿宋简体" w:hAnsi="方正仿宋简体" w:eastAsia="方正仿宋简体" w:cs="方正仿宋简体"/>
                    <w:kern w:val="0"/>
                    <w:sz w:val="28"/>
                    <w:szCs w:val="28"/>
                  </w:rPr>
                </w:rPrChange>
              </w:rPr>
              <w:t>息</w:t>
            </w:r>
          </w:p>
        </w:tc>
        <w:tc>
          <w:tcPr>
            <w:tcW w:w="2564" w:type="dxa"/>
            <w:tcBorders>
              <w:top w:val="single" w:color="000000" w:sz="4" w:space="0"/>
              <w:left w:val="single" w:color="000000" w:sz="4" w:space="0"/>
              <w:bottom w:val="single" w:color="000000" w:sz="4" w:space="0"/>
              <w:right w:val="single" w:color="auto" w:sz="4" w:space="0"/>
            </w:tcBorders>
            <w:noWrap/>
            <w:vAlign w:val="center"/>
            <w:tcPrChange w:id="1138" w:author="瞿腊梅" w:date="2022-07-08T14:51:55Z">
              <w:tcPr>
                <w:tcW w:w="2564" w:type="dxa"/>
                <w:tcBorders>
                  <w:top w:val="single" w:color="000000" w:sz="4" w:space="0"/>
                  <w:left w:val="single" w:color="000000" w:sz="4" w:space="0"/>
                  <w:bottom w:val="single" w:color="000000" w:sz="4" w:space="0"/>
                  <w:right w:val="single" w:color="auto" w:sz="4" w:space="0"/>
                </w:tcBorders>
                <w:noWrap/>
                <w:vAlign w:val="center"/>
              </w:tcPr>
            </w:tcPrChange>
          </w:tcPr>
          <w:p>
            <w:pPr>
              <w:adjustRightInd w:val="0"/>
              <w:snapToGrid w:val="0"/>
              <w:spacing w:line="420" w:lineRule="exact"/>
              <w:jc w:val="center"/>
              <w:rPr>
                <w:rFonts w:hint="eastAsia" w:ascii="方正仿宋简体" w:hAnsi="方正仿宋简体" w:eastAsia="方正仿宋简体" w:cs="方正仿宋简体"/>
                <w:sz w:val="24"/>
                <w:szCs w:val="24"/>
                <w:rPrChange w:id="1140" w:author="瞿腊梅" w:date="2022-07-08T14:52:28Z">
                  <w:rPr>
                    <w:rFonts w:hint="eastAsia" w:ascii="方正仿宋简体" w:hAnsi="方正仿宋简体" w:eastAsia="方正仿宋简体" w:cs="方正仿宋简体"/>
                    <w:sz w:val="28"/>
                    <w:szCs w:val="28"/>
                  </w:rPr>
                </w:rPrChange>
              </w:rPr>
              <w:pPrChange w:id="1139" w:author="瞿腊梅" w:date="2022-07-08T14:52:39Z">
                <w:pPr>
                  <w:adjustRightInd w:val="0"/>
                  <w:snapToGrid w:val="0"/>
                  <w:spacing w:line="620" w:lineRule="exact"/>
                  <w:jc w:val="center"/>
                </w:pPr>
              </w:pPrChange>
            </w:pPr>
            <w:r>
              <w:rPr>
                <w:rFonts w:hint="eastAsia" w:ascii="方正仿宋简体" w:hAnsi="方正仿宋简体" w:eastAsia="方正仿宋简体" w:cs="方正仿宋简体"/>
                <w:kern w:val="0"/>
                <w:sz w:val="24"/>
                <w:szCs w:val="24"/>
                <w:rPrChange w:id="1141" w:author="瞿腊梅" w:date="2022-07-08T14:52:28Z">
                  <w:rPr>
                    <w:rFonts w:hint="eastAsia" w:ascii="方正仿宋简体" w:hAnsi="方正仿宋简体" w:eastAsia="方正仿宋简体" w:cs="方正仿宋简体"/>
                    <w:kern w:val="0"/>
                    <w:sz w:val="28"/>
                    <w:szCs w:val="28"/>
                  </w:rPr>
                </w:rPrChange>
              </w:rPr>
              <w:t>申报单位（盖章）</w:t>
            </w:r>
          </w:p>
        </w:tc>
        <w:tc>
          <w:tcPr>
            <w:tcW w:w="5881" w:type="dxa"/>
            <w:gridSpan w:val="3"/>
            <w:tcBorders>
              <w:top w:val="single" w:color="000000" w:sz="4" w:space="0"/>
              <w:left w:val="single" w:color="auto" w:sz="4" w:space="0"/>
              <w:bottom w:val="single" w:color="000000" w:sz="4" w:space="0"/>
              <w:right w:val="single" w:color="000000" w:sz="4" w:space="0"/>
            </w:tcBorders>
            <w:noWrap/>
            <w:vAlign w:val="center"/>
            <w:tcPrChange w:id="1142" w:author="瞿腊梅" w:date="2022-07-08T14:51:55Z">
              <w:tcPr>
                <w:tcW w:w="5881" w:type="dxa"/>
                <w:gridSpan w:val="3"/>
                <w:tcBorders>
                  <w:top w:val="single" w:color="000000" w:sz="4" w:space="0"/>
                  <w:left w:val="single" w:color="auto" w:sz="4" w:space="0"/>
                  <w:bottom w:val="single" w:color="000000" w:sz="4" w:space="0"/>
                  <w:right w:val="single" w:color="000000" w:sz="4" w:space="0"/>
                </w:tcBorders>
                <w:noWrap/>
                <w:vAlign w:val="center"/>
              </w:tcPr>
            </w:tcPrChange>
          </w:tcPr>
          <w:p>
            <w:pPr>
              <w:adjustRightInd w:val="0"/>
              <w:snapToGrid w:val="0"/>
              <w:spacing w:line="420" w:lineRule="exact"/>
              <w:jc w:val="center"/>
              <w:rPr>
                <w:rFonts w:hint="eastAsia" w:ascii="方正仿宋简体" w:hAnsi="方正仿宋简体" w:eastAsia="方正仿宋简体" w:cs="方正仿宋简体"/>
                <w:sz w:val="24"/>
                <w:szCs w:val="24"/>
                <w:rPrChange w:id="1144" w:author="瞿腊梅" w:date="2022-07-08T14:52:28Z">
                  <w:rPr>
                    <w:rFonts w:hint="eastAsia" w:ascii="方正仿宋简体" w:hAnsi="方正仿宋简体" w:eastAsia="方正仿宋简体" w:cs="方正仿宋简体"/>
                    <w:sz w:val="28"/>
                    <w:szCs w:val="28"/>
                  </w:rPr>
                </w:rPrChange>
              </w:rPr>
              <w:pPrChange w:id="1143" w:author="瞿腊梅" w:date="2022-07-08T14:52:39Z">
                <w:pPr>
                  <w:adjustRightInd w:val="0"/>
                  <w:snapToGrid w:val="0"/>
                  <w:spacing w:line="620" w:lineRule="exact"/>
                  <w:jc w:val="center"/>
                </w:pPr>
              </w:pPrChange>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Change w:id="1145" w:author="瞿腊梅" w:date="2022-07-08T14:51:55Z">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blPrExChange>
        </w:tblPrEx>
        <w:trPr>
          <w:trHeight w:val="397" w:hRule="atLeast"/>
        </w:trPr>
        <w:tc>
          <w:tcPr>
            <w:tcW w:w="660" w:type="dxa"/>
            <w:vMerge w:val="continue"/>
            <w:tcBorders>
              <w:left w:val="single" w:color="auto" w:sz="4" w:space="0"/>
              <w:right w:val="single" w:color="000000" w:sz="4" w:space="0"/>
            </w:tcBorders>
            <w:noWrap/>
            <w:vAlign w:val="center"/>
            <w:tcPrChange w:id="1146" w:author="瞿腊梅" w:date="2022-07-08T14:51:55Z">
              <w:tcPr>
                <w:tcW w:w="660" w:type="dxa"/>
                <w:vMerge w:val="continue"/>
                <w:tcBorders>
                  <w:left w:val="single" w:color="auto" w:sz="4" w:space="0"/>
                  <w:right w:val="single" w:color="000000" w:sz="4" w:space="0"/>
                </w:tcBorders>
                <w:noWrap/>
                <w:vAlign w:val="center"/>
              </w:tcPr>
            </w:tcPrChange>
          </w:tcPr>
          <w:p>
            <w:pPr>
              <w:adjustRightInd w:val="0"/>
              <w:snapToGrid w:val="0"/>
              <w:spacing w:line="420" w:lineRule="exact"/>
              <w:jc w:val="center"/>
              <w:rPr>
                <w:rFonts w:hint="eastAsia" w:ascii="方正仿宋简体" w:hAnsi="方正仿宋简体" w:eastAsia="方正仿宋简体" w:cs="方正仿宋简体"/>
                <w:kern w:val="0"/>
                <w:sz w:val="24"/>
                <w:szCs w:val="24"/>
                <w:rPrChange w:id="1148" w:author="瞿腊梅" w:date="2022-07-08T14:52:28Z">
                  <w:rPr>
                    <w:rFonts w:hint="eastAsia" w:ascii="方正仿宋简体" w:hAnsi="方正仿宋简体" w:eastAsia="方正仿宋简体" w:cs="方正仿宋简体"/>
                    <w:kern w:val="0"/>
                    <w:sz w:val="28"/>
                    <w:szCs w:val="28"/>
                  </w:rPr>
                </w:rPrChange>
              </w:rPr>
              <w:pPrChange w:id="1147" w:author="瞿腊梅" w:date="2022-07-08T14:52:39Z">
                <w:pPr>
                  <w:adjustRightInd w:val="0"/>
                  <w:snapToGrid w:val="0"/>
                  <w:spacing w:line="620" w:lineRule="exact"/>
                  <w:jc w:val="center"/>
                </w:pPr>
              </w:pPrChange>
            </w:pPr>
          </w:p>
        </w:tc>
        <w:tc>
          <w:tcPr>
            <w:tcW w:w="2564" w:type="dxa"/>
            <w:tcBorders>
              <w:top w:val="single" w:color="000000" w:sz="4" w:space="0"/>
              <w:left w:val="single" w:color="000000" w:sz="4" w:space="0"/>
              <w:bottom w:val="single" w:color="000000" w:sz="4" w:space="0"/>
              <w:right w:val="single" w:color="auto" w:sz="4" w:space="0"/>
            </w:tcBorders>
            <w:noWrap/>
            <w:vAlign w:val="center"/>
            <w:tcPrChange w:id="1149" w:author="瞿腊梅" w:date="2022-07-08T14:51:55Z">
              <w:tcPr>
                <w:tcW w:w="2564" w:type="dxa"/>
                <w:tcBorders>
                  <w:top w:val="single" w:color="000000" w:sz="4" w:space="0"/>
                  <w:left w:val="single" w:color="000000" w:sz="4" w:space="0"/>
                  <w:bottom w:val="single" w:color="000000" w:sz="4" w:space="0"/>
                  <w:right w:val="single" w:color="auto" w:sz="4" w:space="0"/>
                </w:tcBorders>
                <w:noWrap/>
                <w:vAlign w:val="center"/>
              </w:tcPr>
            </w:tcPrChange>
          </w:tcPr>
          <w:p>
            <w:pPr>
              <w:adjustRightInd w:val="0"/>
              <w:snapToGrid w:val="0"/>
              <w:spacing w:line="420" w:lineRule="exact"/>
              <w:jc w:val="center"/>
              <w:rPr>
                <w:rFonts w:hint="eastAsia" w:ascii="方正仿宋简体" w:hAnsi="方正仿宋简体" w:eastAsia="方正仿宋简体" w:cs="方正仿宋简体"/>
                <w:kern w:val="0"/>
                <w:sz w:val="24"/>
                <w:szCs w:val="24"/>
                <w:rPrChange w:id="1151" w:author="瞿腊梅" w:date="2022-07-08T14:52:28Z">
                  <w:rPr>
                    <w:rFonts w:hint="eastAsia" w:ascii="方正仿宋简体" w:hAnsi="方正仿宋简体" w:eastAsia="方正仿宋简体" w:cs="方正仿宋简体"/>
                    <w:kern w:val="0"/>
                    <w:sz w:val="28"/>
                    <w:szCs w:val="28"/>
                  </w:rPr>
                </w:rPrChange>
              </w:rPr>
              <w:pPrChange w:id="1150" w:author="瞿腊梅" w:date="2022-07-08T14:52:39Z">
                <w:pPr>
                  <w:adjustRightInd w:val="0"/>
                  <w:snapToGrid w:val="0"/>
                  <w:spacing w:line="620" w:lineRule="exact"/>
                  <w:jc w:val="center"/>
                </w:pPr>
              </w:pPrChange>
            </w:pPr>
            <w:r>
              <w:rPr>
                <w:rFonts w:hint="eastAsia" w:ascii="方正仿宋简体" w:hAnsi="方正仿宋简体" w:eastAsia="方正仿宋简体" w:cs="方正仿宋简体"/>
                <w:kern w:val="0"/>
                <w:sz w:val="24"/>
                <w:szCs w:val="24"/>
                <w:rPrChange w:id="1152" w:author="瞿腊梅" w:date="2022-07-08T14:52:28Z">
                  <w:rPr>
                    <w:rFonts w:hint="eastAsia" w:ascii="方正仿宋简体" w:hAnsi="方正仿宋简体" w:eastAsia="方正仿宋简体" w:cs="方正仿宋简体"/>
                    <w:kern w:val="0"/>
                    <w:sz w:val="28"/>
                    <w:szCs w:val="28"/>
                  </w:rPr>
                </w:rPrChange>
              </w:rPr>
              <w:t>统一社会信用代码</w:t>
            </w:r>
          </w:p>
        </w:tc>
        <w:tc>
          <w:tcPr>
            <w:tcW w:w="5881" w:type="dxa"/>
            <w:gridSpan w:val="3"/>
            <w:tcBorders>
              <w:top w:val="single" w:color="000000" w:sz="4" w:space="0"/>
              <w:left w:val="single" w:color="auto" w:sz="4" w:space="0"/>
              <w:bottom w:val="single" w:color="000000" w:sz="4" w:space="0"/>
              <w:right w:val="single" w:color="000000" w:sz="4" w:space="0"/>
            </w:tcBorders>
            <w:noWrap/>
            <w:vAlign w:val="center"/>
            <w:tcPrChange w:id="1153" w:author="瞿腊梅" w:date="2022-07-08T14:51:55Z">
              <w:tcPr>
                <w:tcW w:w="5881" w:type="dxa"/>
                <w:gridSpan w:val="3"/>
                <w:tcBorders>
                  <w:top w:val="single" w:color="000000" w:sz="4" w:space="0"/>
                  <w:left w:val="single" w:color="auto" w:sz="4" w:space="0"/>
                  <w:bottom w:val="single" w:color="000000" w:sz="4" w:space="0"/>
                  <w:right w:val="single" w:color="000000" w:sz="4" w:space="0"/>
                </w:tcBorders>
                <w:noWrap/>
                <w:vAlign w:val="center"/>
              </w:tcPr>
            </w:tcPrChange>
          </w:tcPr>
          <w:p>
            <w:pPr>
              <w:adjustRightInd w:val="0"/>
              <w:snapToGrid w:val="0"/>
              <w:spacing w:line="420" w:lineRule="exact"/>
              <w:jc w:val="center"/>
              <w:rPr>
                <w:rFonts w:hint="eastAsia" w:ascii="方正仿宋简体" w:hAnsi="方正仿宋简体" w:eastAsia="方正仿宋简体" w:cs="方正仿宋简体"/>
                <w:sz w:val="24"/>
                <w:szCs w:val="24"/>
                <w:rPrChange w:id="1155" w:author="瞿腊梅" w:date="2022-07-08T14:52:28Z">
                  <w:rPr>
                    <w:rFonts w:hint="eastAsia" w:ascii="方正仿宋简体" w:hAnsi="方正仿宋简体" w:eastAsia="方正仿宋简体" w:cs="方正仿宋简体"/>
                    <w:sz w:val="28"/>
                    <w:szCs w:val="28"/>
                  </w:rPr>
                </w:rPrChange>
              </w:rPr>
              <w:pPrChange w:id="1154" w:author="瞿腊梅" w:date="2022-07-08T14:52:39Z">
                <w:pPr>
                  <w:adjustRightInd w:val="0"/>
                  <w:snapToGrid w:val="0"/>
                  <w:spacing w:line="620" w:lineRule="exact"/>
                  <w:jc w:val="center"/>
                </w:pPr>
              </w:pPrChange>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Change w:id="1156" w:author="瞿腊梅" w:date="2022-07-08T14:51:55Z">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blPrExChange>
        </w:tblPrEx>
        <w:trPr>
          <w:trHeight w:val="397" w:hRule="atLeast"/>
        </w:trPr>
        <w:tc>
          <w:tcPr>
            <w:tcW w:w="660" w:type="dxa"/>
            <w:vMerge w:val="continue"/>
            <w:tcBorders>
              <w:left w:val="single" w:color="auto" w:sz="4" w:space="0"/>
              <w:right w:val="single" w:color="000000" w:sz="4" w:space="0"/>
            </w:tcBorders>
            <w:noWrap/>
            <w:vAlign w:val="center"/>
            <w:tcPrChange w:id="1157" w:author="瞿腊梅" w:date="2022-07-08T14:51:55Z">
              <w:tcPr>
                <w:tcW w:w="660" w:type="dxa"/>
                <w:vMerge w:val="continue"/>
                <w:tcBorders>
                  <w:left w:val="single" w:color="auto" w:sz="4" w:space="0"/>
                  <w:right w:val="single" w:color="000000" w:sz="4" w:space="0"/>
                </w:tcBorders>
                <w:noWrap/>
                <w:vAlign w:val="center"/>
              </w:tcPr>
            </w:tcPrChange>
          </w:tcPr>
          <w:p>
            <w:pPr>
              <w:adjustRightInd w:val="0"/>
              <w:snapToGrid w:val="0"/>
              <w:spacing w:line="420" w:lineRule="exact"/>
              <w:jc w:val="center"/>
              <w:rPr>
                <w:rFonts w:hint="eastAsia" w:ascii="方正仿宋简体" w:hAnsi="方正仿宋简体" w:eastAsia="方正仿宋简体" w:cs="方正仿宋简体"/>
                <w:kern w:val="0"/>
                <w:sz w:val="24"/>
                <w:szCs w:val="24"/>
                <w:rPrChange w:id="1159" w:author="瞿腊梅" w:date="2022-07-08T14:52:28Z">
                  <w:rPr>
                    <w:rFonts w:hint="eastAsia" w:ascii="方正仿宋简体" w:hAnsi="方正仿宋简体" w:eastAsia="方正仿宋简体" w:cs="方正仿宋简体"/>
                    <w:kern w:val="0"/>
                    <w:sz w:val="28"/>
                    <w:szCs w:val="28"/>
                  </w:rPr>
                </w:rPrChange>
              </w:rPr>
              <w:pPrChange w:id="1158" w:author="瞿腊梅" w:date="2022-07-08T14:52:39Z">
                <w:pPr>
                  <w:adjustRightInd w:val="0"/>
                  <w:snapToGrid w:val="0"/>
                  <w:spacing w:line="620" w:lineRule="exact"/>
                  <w:jc w:val="center"/>
                </w:pPr>
              </w:pPrChange>
            </w:pPr>
          </w:p>
        </w:tc>
        <w:tc>
          <w:tcPr>
            <w:tcW w:w="2564" w:type="dxa"/>
            <w:tcBorders>
              <w:top w:val="single" w:color="000000" w:sz="4" w:space="0"/>
              <w:left w:val="single" w:color="000000" w:sz="4" w:space="0"/>
              <w:bottom w:val="single" w:color="000000" w:sz="4" w:space="0"/>
              <w:right w:val="single" w:color="auto" w:sz="4" w:space="0"/>
            </w:tcBorders>
            <w:noWrap/>
            <w:vAlign w:val="center"/>
            <w:tcPrChange w:id="1160" w:author="瞿腊梅" w:date="2022-07-08T14:51:55Z">
              <w:tcPr>
                <w:tcW w:w="2564" w:type="dxa"/>
                <w:tcBorders>
                  <w:top w:val="single" w:color="000000" w:sz="4" w:space="0"/>
                  <w:left w:val="single" w:color="000000" w:sz="4" w:space="0"/>
                  <w:bottom w:val="single" w:color="000000" w:sz="4" w:space="0"/>
                  <w:right w:val="single" w:color="auto" w:sz="4" w:space="0"/>
                </w:tcBorders>
                <w:noWrap/>
                <w:vAlign w:val="center"/>
              </w:tcPr>
            </w:tcPrChange>
          </w:tcPr>
          <w:p>
            <w:pPr>
              <w:adjustRightInd w:val="0"/>
              <w:snapToGrid w:val="0"/>
              <w:spacing w:line="420" w:lineRule="exact"/>
              <w:jc w:val="center"/>
              <w:rPr>
                <w:rFonts w:hint="eastAsia" w:ascii="方正仿宋简体" w:hAnsi="方正仿宋简体" w:eastAsia="方正仿宋简体" w:cs="方正仿宋简体"/>
                <w:sz w:val="24"/>
                <w:szCs w:val="24"/>
                <w:rPrChange w:id="1162" w:author="瞿腊梅" w:date="2022-07-08T14:52:28Z">
                  <w:rPr>
                    <w:rFonts w:hint="eastAsia" w:ascii="方正仿宋简体" w:hAnsi="方正仿宋简体" w:eastAsia="方正仿宋简体" w:cs="方正仿宋简体"/>
                    <w:sz w:val="28"/>
                    <w:szCs w:val="28"/>
                  </w:rPr>
                </w:rPrChange>
              </w:rPr>
              <w:pPrChange w:id="1161" w:author="瞿腊梅" w:date="2022-07-08T14:52:39Z">
                <w:pPr>
                  <w:adjustRightInd w:val="0"/>
                  <w:snapToGrid w:val="0"/>
                  <w:spacing w:line="620" w:lineRule="exact"/>
                  <w:jc w:val="center"/>
                </w:pPr>
              </w:pPrChange>
            </w:pPr>
            <w:r>
              <w:rPr>
                <w:rFonts w:hint="eastAsia" w:ascii="方正仿宋简体" w:hAnsi="方正仿宋简体" w:eastAsia="方正仿宋简体" w:cs="方正仿宋简体"/>
                <w:sz w:val="24"/>
                <w:szCs w:val="24"/>
                <w:rPrChange w:id="1163" w:author="瞿腊梅" w:date="2022-07-08T14:52:28Z">
                  <w:rPr>
                    <w:rFonts w:hint="eastAsia" w:ascii="方正仿宋简体" w:hAnsi="方正仿宋简体" w:eastAsia="方正仿宋简体" w:cs="方正仿宋简体"/>
                    <w:sz w:val="28"/>
                    <w:szCs w:val="28"/>
                  </w:rPr>
                </w:rPrChange>
              </w:rPr>
              <w:t>课程（视频）名称</w:t>
            </w:r>
          </w:p>
        </w:tc>
        <w:tc>
          <w:tcPr>
            <w:tcW w:w="5881" w:type="dxa"/>
            <w:gridSpan w:val="3"/>
            <w:tcBorders>
              <w:top w:val="single" w:color="000000" w:sz="4" w:space="0"/>
              <w:left w:val="single" w:color="auto" w:sz="4" w:space="0"/>
              <w:bottom w:val="single" w:color="000000" w:sz="4" w:space="0"/>
              <w:right w:val="single" w:color="000000" w:sz="4" w:space="0"/>
            </w:tcBorders>
            <w:noWrap/>
            <w:vAlign w:val="center"/>
            <w:tcPrChange w:id="1164" w:author="瞿腊梅" w:date="2022-07-08T14:51:55Z">
              <w:tcPr>
                <w:tcW w:w="5881" w:type="dxa"/>
                <w:gridSpan w:val="3"/>
                <w:tcBorders>
                  <w:top w:val="single" w:color="000000" w:sz="4" w:space="0"/>
                  <w:left w:val="single" w:color="auto" w:sz="4" w:space="0"/>
                  <w:bottom w:val="single" w:color="000000" w:sz="4" w:space="0"/>
                  <w:right w:val="single" w:color="000000" w:sz="4" w:space="0"/>
                </w:tcBorders>
                <w:noWrap/>
                <w:vAlign w:val="center"/>
              </w:tcPr>
            </w:tcPrChange>
          </w:tcPr>
          <w:p>
            <w:pPr>
              <w:adjustRightInd w:val="0"/>
              <w:snapToGrid w:val="0"/>
              <w:spacing w:line="420" w:lineRule="exact"/>
              <w:jc w:val="center"/>
              <w:rPr>
                <w:rFonts w:hint="eastAsia" w:ascii="方正仿宋简体" w:hAnsi="方正仿宋简体" w:eastAsia="方正仿宋简体" w:cs="方正仿宋简体"/>
                <w:sz w:val="24"/>
                <w:szCs w:val="24"/>
                <w:rPrChange w:id="1166" w:author="瞿腊梅" w:date="2022-07-08T14:52:28Z">
                  <w:rPr>
                    <w:rFonts w:hint="eastAsia" w:ascii="方正仿宋简体" w:hAnsi="方正仿宋简体" w:eastAsia="方正仿宋简体" w:cs="方正仿宋简体"/>
                    <w:sz w:val="28"/>
                    <w:szCs w:val="28"/>
                  </w:rPr>
                </w:rPrChange>
              </w:rPr>
              <w:pPrChange w:id="1165" w:author="瞿腊梅" w:date="2022-07-08T14:52:39Z">
                <w:pPr>
                  <w:adjustRightInd w:val="0"/>
                  <w:snapToGrid w:val="0"/>
                  <w:spacing w:line="620" w:lineRule="exact"/>
                  <w:jc w:val="center"/>
                </w:pPr>
              </w:pPrChange>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Change w:id="1167" w:author="瞿腊梅" w:date="2022-07-08T14:51:55Z">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blPrExChange>
        </w:tblPrEx>
        <w:trPr>
          <w:trHeight w:val="397" w:hRule="atLeast"/>
        </w:trPr>
        <w:tc>
          <w:tcPr>
            <w:tcW w:w="660" w:type="dxa"/>
            <w:vMerge w:val="continue"/>
            <w:tcBorders>
              <w:left w:val="single" w:color="auto" w:sz="4" w:space="0"/>
              <w:right w:val="single" w:color="000000" w:sz="4" w:space="0"/>
            </w:tcBorders>
            <w:noWrap/>
            <w:vAlign w:val="center"/>
            <w:tcPrChange w:id="1168" w:author="瞿腊梅" w:date="2022-07-08T14:51:55Z">
              <w:tcPr>
                <w:tcW w:w="660" w:type="dxa"/>
                <w:vMerge w:val="continue"/>
                <w:tcBorders>
                  <w:left w:val="single" w:color="auto" w:sz="4" w:space="0"/>
                  <w:right w:val="single" w:color="000000" w:sz="4" w:space="0"/>
                </w:tcBorders>
                <w:noWrap/>
                <w:vAlign w:val="center"/>
              </w:tcPr>
            </w:tcPrChange>
          </w:tcPr>
          <w:p>
            <w:pPr>
              <w:widowControl/>
              <w:adjustRightInd w:val="0"/>
              <w:snapToGrid w:val="0"/>
              <w:spacing w:line="420" w:lineRule="exact"/>
              <w:jc w:val="left"/>
              <w:rPr>
                <w:rFonts w:hint="eastAsia" w:ascii="方正仿宋简体" w:hAnsi="方正仿宋简体" w:eastAsia="方正仿宋简体" w:cs="方正仿宋简体"/>
                <w:sz w:val="24"/>
                <w:szCs w:val="24"/>
                <w:rPrChange w:id="1170" w:author="瞿腊梅" w:date="2022-07-08T14:52:28Z">
                  <w:rPr>
                    <w:rFonts w:hint="eastAsia" w:ascii="方正仿宋简体" w:hAnsi="方正仿宋简体" w:eastAsia="方正仿宋简体" w:cs="方正仿宋简体"/>
                    <w:sz w:val="28"/>
                    <w:szCs w:val="28"/>
                  </w:rPr>
                </w:rPrChange>
              </w:rPr>
              <w:pPrChange w:id="1169" w:author="瞿腊梅" w:date="2022-07-08T14:52:39Z">
                <w:pPr>
                  <w:widowControl/>
                  <w:adjustRightInd w:val="0"/>
                  <w:snapToGrid w:val="0"/>
                  <w:spacing w:line="620" w:lineRule="exact"/>
                  <w:jc w:val="left"/>
                </w:pPr>
              </w:pPrChange>
            </w:pPr>
          </w:p>
        </w:tc>
        <w:tc>
          <w:tcPr>
            <w:tcW w:w="2564" w:type="dxa"/>
            <w:tcBorders>
              <w:top w:val="single" w:color="000000" w:sz="4" w:space="0"/>
              <w:left w:val="single" w:color="000000" w:sz="4" w:space="0"/>
              <w:bottom w:val="single" w:color="000000" w:sz="4" w:space="0"/>
              <w:right w:val="single" w:color="auto" w:sz="4" w:space="0"/>
            </w:tcBorders>
            <w:noWrap/>
            <w:vAlign w:val="center"/>
            <w:tcPrChange w:id="1171" w:author="瞿腊梅" w:date="2022-07-08T14:51:55Z">
              <w:tcPr>
                <w:tcW w:w="2564" w:type="dxa"/>
                <w:tcBorders>
                  <w:top w:val="single" w:color="000000" w:sz="4" w:space="0"/>
                  <w:left w:val="single" w:color="000000" w:sz="4" w:space="0"/>
                  <w:bottom w:val="single" w:color="000000" w:sz="4" w:space="0"/>
                  <w:right w:val="single" w:color="auto" w:sz="4" w:space="0"/>
                </w:tcBorders>
                <w:noWrap/>
                <w:vAlign w:val="center"/>
              </w:tcPr>
            </w:tcPrChange>
          </w:tcPr>
          <w:p>
            <w:pPr>
              <w:adjustRightInd w:val="0"/>
              <w:snapToGrid w:val="0"/>
              <w:spacing w:line="420" w:lineRule="exact"/>
              <w:jc w:val="center"/>
              <w:rPr>
                <w:rFonts w:hint="eastAsia" w:ascii="方正仿宋简体" w:hAnsi="方正仿宋简体" w:eastAsia="方正仿宋简体" w:cs="方正仿宋简体"/>
                <w:sz w:val="24"/>
                <w:szCs w:val="24"/>
                <w:rPrChange w:id="1173" w:author="瞿腊梅" w:date="2022-07-08T14:52:28Z">
                  <w:rPr>
                    <w:rFonts w:hint="eastAsia" w:ascii="方正仿宋简体" w:hAnsi="方正仿宋简体" w:eastAsia="方正仿宋简体" w:cs="方正仿宋简体"/>
                    <w:sz w:val="28"/>
                    <w:szCs w:val="28"/>
                  </w:rPr>
                </w:rPrChange>
              </w:rPr>
              <w:pPrChange w:id="1172" w:author="瞿腊梅" w:date="2022-07-08T14:52:39Z">
                <w:pPr>
                  <w:adjustRightInd w:val="0"/>
                  <w:snapToGrid w:val="0"/>
                  <w:spacing w:line="620" w:lineRule="exact"/>
                  <w:jc w:val="center"/>
                </w:pPr>
              </w:pPrChange>
            </w:pPr>
            <w:r>
              <w:rPr>
                <w:rFonts w:hint="eastAsia" w:ascii="方正仿宋简体" w:hAnsi="方正仿宋简体" w:eastAsia="方正仿宋简体" w:cs="方正仿宋简体"/>
                <w:kern w:val="0"/>
                <w:sz w:val="24"/>
                <w:szCs w:val="24"/>
                <w:rPrChange w:id="1174" w:author="瞿腊梅" w:date="2022-07-08T14:52:28Z">
                  <w:rPr>
                    <w:rFonts w:hint="eastAsia" w:ascii="方正仿宋简体" w:hAnsi="方正仿宋简体" w:eastAsia="方正仿宋简体" w:cs="方正仿宋简体"/>
                    <w:kern w:val="0"/>
                    <w:sz w:val="28"/>
                    <w:szCs w:val="28"/>
                  </w:rPr>
                </w:rPrChange>
              </w:rPr>
              <w:t>版权所属</w:t>
            </w:r>
          </w:p>
        </w:tc>
        <w:tc>
          <w:tcPr>
            <w:tcW w:w="5881" w:type="dxa"/>
            <w:gridSpan w:val="3"/>
            <w:tcBorders>
              <w:top w:val="single" w:color="000000" w:sz="4" w:space="0"/>
              <w:left w:val="single" w:color="auto" w:sz="4" w:space="0"/>
              <w:bottom w:val="single" w:color="000000" w:sz="4" w:space="0"/>
              <w:right w:val="single" w:color="000000" w:sz="4" w:space="0"/>
            </w:tcBorders>
            <w:noWrap/>
            <w:vAlign w:val="center"/>
            <w:tcPrChange w:id="1175" w:author="瞿腊梅" w:date="2022-07-08T14:51:55Z">
              <w:tcPr>
                <w:tcW w:w="5881" w:type="dxa"/>
                <w:gridSpan w:val="3"/>
                <w:tcBorders>
                  <w:top w:val="single" w:color="000000" w:sz="4" w:space="0"/>
                  <w:left w:val="single" w:color="auto" w:sz="4" w:space="0"/>
                  <w:bottom w:val="single" w:color="000000" w:sz="4" w:space="0"/>
                  <w:right w:val="single" w:color="000000" w:sz="4" w:space="0"/>
                </w:tcBorders>
                <w:noWrap/>
                <w:vAlign w:val="center"/>
              </w:tcPr>
            </w:tcPrChange>
          </w:tcPr>
          <w:p>
            <w:pPr>
              <w:adjustRightInd w:val="0"/>
              <w:snapToGrid w:val="0"/>
              <w:spacing w:line="420" w:lineRule="exact"/>
              <w:jc w:val="center"/>
              <w:rPr>
                <w:rFonts w:hint="eastAsia" w:ascii="方正仿宋简体" w:hAnsi="方正仿宋简体" w:eastAsia="方正仿宋简体" w:cs="方正仿宋简体"/>
                <w:sz w:val="24"/>
                <w:szCs w:val="24"/>
                <w:rPrChange w:id="1177" w:author="瞿腊梅" w:date="2022-07-08T14:52:28Z">
                  <w:rPr>
                    <w:rFonts w:hint="eastAsia" w:ascii="方正仿宋简体" w:hAnsi="方正仿宋简体" w:eastAsia="方正仿宋简体" w:cs="方正仿宋简体"/>
                    <w:sz w:val="28"/>
                    <w:szCs w:val="28"/>
                  </w:rPr>
                </w:rPrChange>
              </w:rPr>
              <w:pPrChange w:id="1176" w:author="瞿腊梅" w:date="2022-07-08T14:52:39Z">
                <w:pPr>
                  <w:adjustRightInd w:val="0"/>
                  <w:snapToGrid w:val="0"/>
                  <w:spacing w:line="620" w:lineRule="exact"/>
                  <w:jc w:val="center"/>
                </w:pPr>
              </w:pPrChange>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Change w:id="1178" w:author="瞿腊梅" w:date="2022-07-08T14:51:55Z">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blPrExChange>
        </w:tblPrEx>
        <w:trPr>
          <w:trHeight w:val="397" w:hRule="atLeast"/>
        </w:trPr>
        <w:tc>
          <w:tcPr>
            <w:tcW w:w="660" w:type="dxa"/>
            <w:vMerge w:val="continue"/>
            <w:tcBorders>
              <w:left w:val="single" w:color="auto" w:sz="4" w:space="0"/>
              <w:right w:val="single" w:color="000000" w:sz="4" w:space="0"/>
            </w:tcBorders>
            <w:noWrap/>
            <w:vAlign w:val="center"/>
            <w:tcPrChange w:id="1179" w:author="瞿腊梅" w:date="2022-07-08T14:51:55Z">
              <w:tcPr>
                <w:tcW w:w="660" w:type="dxa"/>
                <w:vMerge w:val="continue"/>
                <w:tcBorders>
                  <w:left w:val="single" w:color="auto" w:sz="4" w:space="0"/>
                  <w:right w:val="single" w:color="000000" w:sz="4" w:space="0"/>
                </w:tcBorders>
                <w:noWrap/>
                <w:vAlign w:val="center"/>
              </w:tcPr>
            </w:tcPrChange>
          </w:tcPr>
          <w:p>
            <w:pPr>
              <w:widowControl/>
              <w:adjustRightInd w:val="0"/>
              <w:snapToGrid w:val="0"/>
              <w:spacing w:line="420" w:lineRule="exact"/>
              <w:jc w:val="left"/>
              <w:rPr>
                <w:rFonts w:hint="eastAsia" w:ascii="方正仿宋简体" w:hAnsi="方正仿宋简体" w:eastAsia="方正仿宋简体" w:cs="方正仿宋简体"/>
                <w:sz w:val="24"/>
                <w:szCs w:val="24"/>
                <w:rPrChange w:id="1181" w:author="瞿腊梅" w:date="2022-07-08T14:52:28Z">
                  <w:rPr>
                    <w:rFonts w:hint="eastAsia" w:ascii="方正仿宋简体" w:hAnsi="方正仿宋简体" w:eastAsia="方正仿宋简体" w:cs="方正仿宋简体"/>
                    <w:sz w:val="28"/>
                    <w:szCs w:val="28"/>
                  </w:rPr>
                </w:rPrChange>
              </w:rPr>
              <w:pPrChange w:id="1180" w:author="瞿腊梅" w:date="2022-07-08T14:52:39Z">
                <w:pPr>
                  <w:widowControl/>
                  <w:adjustRightInd w:val="0"/>
                  <w:snapToGrid w:val="0"/>
                  <w:spacing w:line="620" w:lineRule="exact"/>
                  <w:jc w:val="left"/>
                </w:pPr>
              </w:pPrChange>
            </w:pPr>
          </w:p>
        </w:tc>
        <w:tc>
          <w:tcPr>
            <w:tcW w:w="2564" w:type="dxa"/>
            <w:tcBorders>
              <w:top w:val="single" w:color="000000" w:sz="4" w:space="0"/>
              <w:left w:val="single" w:color="000000" w:sz="4" w:space="0"/>
              <w:bottom w:val="single" w:color="000000" w:sz="4" w:space="0"/>
              <w:right w:val="single" w:color="auto" w:sz="4" w:space="0"/>
            </w:tcBorders>
            <w:noWrap/>
            <w:vAlign w:val="center"/>
            <w:tcPrChange w:id="1182" w:author="瞿腊梅" w:date="2022-07-08T14:51:55Z">
              <w:tcPr>
                <w:tcW w:w="2564" w:type="dxa"/>
                <w:tcBorders>
                  <w:top w:val="single" w:color="000000" w:sz="4" w:space="0"/>
                  <w:left w:val="single" w:color="000000" w:sz="4" w:space="0"/>
                  <w:bottom w:val="single" w:color="000000" w:sz="4" w:space="0"/>
                  <w:right w:val="single" w:color="auto" w:sz="4" w:space="0"/>
                </w:tcBorders>
                <w:noWrap/>
                <w:vAlign w:val="center"/>
              </w:tcPr>
            </w:tcPrChange>
          </w:tcPr>
          <w:p>
            <w:pPr>
              <w:adjustRightInd w:val="0"/>
              <w:snapToGrid w:val="0"/>
              <w:spacing w:line="420" w:lineRule="exact"/>
              <w:jc w:val="center"/>
              <w:rPr>
                <w:rFonts w:hint="eastAsia" w:ascii="方正仿宋简体" w:hAnsi="方正仿宋简体" w:eastAsia="方正仿宋简体" w:cs="方正仿宋简体"/>
                <w:sz w:val="24"/>
                <w:szCs w:val="24"/>
                <w:rPrChange w:id="1184" w:author="瞿腊梅" w:date="2022-07-08T14:52:28Z">
                  <w:rPr>
                    <w:rFonts w:hint="eastAsia" w:ascii="方正仿宋简体" w:hAnsi="方正仿宋简体" w:eastAsia="方正仿宋简体" w:cs="方正仿宋简体"/>
                    <w:sz w:val="28"/>
                    <w:szCs w:val="28"/>
                  </w:rPr>
                </w:rPrChange>
              </w:rPr>
              <w:pPrChange w:id="1183" w:author="瞿腊梅" w:date="2022-07-08T14:52:39Z">
                <w:pPr>
                  <w:adjustRightInd w:val="0"/>
                  <w:snapToGrid w:val="0"/>
                  <w:spacing w:line="620" w:lineRule="exact"/>
                  <w:jc w:val="center"/>
                </w:pPr>
              </w:pPrChange>
            </w:pPr>
            <w:r>
              <w:rPr>
                <w:rFonts w:hint="eastAsia" w:ascii="方正仿宋简体" w:hAnsi="方正仿宋简体" w:eastAsia="方正仿宋简体" w:cs="方正仿宋简体"/>
                <w:sz w:val="24"/>
                <w:szCs w:val="24"/>
                <w:rPrChange w:id="1185" w:author="瞿腊梅" w:date="2022-07-08T14:52:28Z">
                  <w:rPr>
                    <w:rFonts w:hint="eastAsia" w:ascii="方正仿宋简体" w:hAnsi="方正仿宋简体" w:eastAsia="方正仿宋简体" w:cs="方正仿宋简体"/>
                    <w:sz w:val="28"/>
                    <w:szCs w:val="28"/>
                  </w:rPr>
                </w:rPrChange>
              </w:rPr>
              <w:t>课时总数</w:t>
            </w:r>
          </w:p>
        </w:tc>
        <w:tc>
          <w:tcPr>
            <w:tcW w:w="5881" w:type="dxa"/>
            <w:gridSpan w:val="3"/>
            <w:tcBorders>
              <w:top w:val="single" w:color="000000" w:sz="4" w:space="0"/>
              <w:left w:val="single" w:color="auto" w:sz="4" w:space="0"/>
              <w:bottom w:val="single" w:color="000000" w:sz="4" w:space="0"/>
              <w:right w:val="single" w:color="000000" w:sz="4" w:space="0"/>
            </w:tcBorders>
            <w:noWrap/>
            <w:vAlign w:val="center"/>
            <w:tcPrChange w:id="1186" w:author="瞿腊梅" w:date="2022-07-08T14:51:55Z">
              <w:tcPr>
                <w:tcW w:w="5881" w:type="dxa"/>
                <w:gridSpan w:val="3"/>
                <w:tcBorders>
                  <w:top w:val="single" w:color="000000" w:sz="4" w:space="0"/>
                  <w:left w:val="single" w:color="auto" w:sz="4" w:space="0"/>
                  <w:bottom w:val="single" w:color="000000" w:sz="4" w:space="0"/>
                  <w:right w:val="single" w:color="000000" w:sz="4" w:space="0"/>
                </w:tcBorders>
                <w:noWrap/>
                <w:vAlign w:val="center"/>
              </w:tcPr>
            </w:tcPrChange>
          </w:tcPr>
          <w:p>
            <w:pPr>
              <w:adjustRightInd w:val="0"/>
              <w:snapToGrid w:val="0"/>
              <w:spacing w:line="420" w:lineRule="exact"/>
              <w:jc w:val="right"/>
              <w:rPr>
                <w:rFonts w:hint="eastAsia" w:ascii="方正仿宋简体" w:hAnsi="方正仿宋简体" w:eastAsia="方正仿宋简体" w:cs="方正仿宋简体"/>
                <w:sz w:val="24"/>
                <w:szCs w:val="24"/>
                <w:rPrChange w:id="1188" w:author="瞿腊梅" w:date="2022-07-08T14:52:28Z">
                  <w:rPr>
                    <w:rFonts w:hint="eastAsia" w:ascii="方正仿宋简体" w:hAnsi="方正仿宋简体" w:eastAsia="方正仿宋简体" w:cs="方正仿宋简体"/>
                    <w:sz w:val="28"/>
                    <w:szCs w:val="28"/>
                  </w:rPr>
                </w:rPrChange>
              </w:rPr>
              <w:pPrChange w:id="1187" w:author="瞿腊梅" w:date="2022-07-08T14:52:39Z">
                <w:pPr>
                  <w:adjustRightInd w:val="0"/>
                  <w:snapToGrid w:val="0"/>
                  <w:spacing w:line="620" w:lineRule="exact"/>
                  <w:jc w:val="right"/>
                </w:pPr>
              </w:pPrChange>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Change w:id="1189" w:author="瞿腊梅" w:date="2022-07-08T14:51:55Z">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blPrExChange>
        </w:tblPrEx>
        <w:trPr>
          <w:trHeight w:val="397" w:hRule="atLeast"/>
        </w:trPr>
        <w:tc>
          <w:tcPr>
            <w:tcW w:w="660" w:type="dxa"/>
            <w:vMerge w:val="continue"/>
            <w:tcBorders>
              <w:left w:val="single" w:color="auto" w:sz="4" w:space="0"/>
              <w:right w:val="single" w:color="000000" w:sz="4" w:space="0"/>
            </w:tcBorders>
            <w:noWrap/>
            <w:vAlign w:val="center"/>
            <w:tcPrChange w:id="1190" w:author="瞿腊梅" w:date="2022-07-08T14:51:55Z">
              <w:tcPr>
                <w:tcW w:w="660" w:type="dxa"/>
                <w:vMerge w:val="continue"/>
                <w:tcBorders>
                  <w:left w:val="single" w:color="auto" w:sz="4" w:space="0"/>
                  <w:right w:val="single" w:color="000000" w:sz="4" w:space="0"/>
                </w:tcBorders>
                <w:noWrap/>
                <w:vAlign w:val="center"/>
              </w:tcPr>
            </w:tcPrChange>
          </w:tcPr>
          <w:p>
            <w:pPr>
              <w:widowControl/>
              <w:adjustRightInd w:val="0"/>
              <w:snapToGrid w:val="0"/>
              <w:spacing w:line="420" w:lineRule="exact"/>
              <w:jc w:val="left"/>
              <w:rPr>
                <w:rFonts w:hint="eastAsia" w:ascii="方正仿宋简体" w:hAnsi="方正仿宋简体" w:eastAsia="方正仿宋简体" w:cs="方正仿宋简体"/>
                <w:sz w:val="24"/>
                <w:szCs w:val="24"/>
                <w:rPrChange w:id="1192" w:author="瞿腊梅" w:date="2022-07-08T14:52:28Z">
                  <w:rPr>
                    <w:rFonts w:hint="eastAsia" w:ascii="方正仿宋简体" w:hAnsi="方正仿宋简体" w:eastAsia="方正仿宋简体" w:cs="方正仿宋简体"/>
                    <w:sz w:val="28"/>
                    <w:szCs w:val="28"/>
                  </w:rPr>
                </w:rPrChange>
              </w:rPr>
              <w:pPrChange w:id="1191" w:author="瞿腊梅" w:date="2022-07-08T14:52:39Z">
                <w:pPr>
                  <w:widowControl/>
                  <w:adjustRightInd w:val="0"/>
                  <w:snapToGrid w:val="0"/>
                  <w:spacing w:line="620" w:lineRule="exact"/>
                  <w:jc w:val="left"/>
                </w:pPr>
              </w:pPrChange>
            </w:pPr>
          </w:p>
        </w:tc>
        <w:tc>
          <w:tcPr>
            <w:tcW w:w="2564" w:type="dxa"/>
            <w:tcBorders>
              <w:top w:val="single" w:color="000000" w:sz="4" w:space="0"/>
              <w:left w:val="single" w:color="000000" w:sz="4" w:space="0"/>
              <w:bottom w:val="single" w:color="000000" w:sz="4" w:space="0"/>
              <w:right w:val="single" w:color="auto" w:sz="4" w:space="0"/>
            </w:tcBorders>
            <w:noWrap/>
            <w:vAlign w:val="center"/>
            <w:tcPrChange w:id="1193" w:author="瞿腊梅" w:date="2022-07-08T14:51:55Z">
              <w:tcPr>
                <w:tcW w:w="2564" w:type="dxa"/>
                <w:tcBorders>
                  <w:top w:val="single" w:color="000000" w:sz="4" w:space="0"/>
                  <w:left w:val="single" w:color="000000" w:sz="4" w:space="0"/>
                  <w:bottom w:val="single" w:color="000000" w:sz="4" w:space="0"/>
                  <w:right w:val="single" w:color="auto" w:sz="4" w:space="0"/>
                </w:tcBorders>
                <w:noWrap/>
                <w:vAlign w:val="center"/>
              </w:tcPr>
            </w:tcPrChange>
          </w:tcPr>
          <w:p>
            <w:pPr>
              <w:adjustRightInd w:val="0"/>
              <w:snapToGrid w:val="0"/>
              <w:spacing w:line="420" w:lineRule="exact"/>
              <w:jc w:val="center"/>
              <w:rPr>
                <w:rFonts w:hint="eastAsia" w:ascii="方正仿宋简体" w:hAnsi="方正仿宋简体" w:eastAsia="方正仿宋简体" w:cs="方正仿宋简体"/>
                <w:sz w:val="24"/>
                <w:szCs w:val="24"/>
                <w:rPrChange w:id="1195" w:author="瞿腊梅" w:date="2022-07-08T14:52:28Z">
                  <w:rPr>
                    <w:rFonts w:hint="eastAsia" w:ascii="方正仿宋简体" w:hAnsi="方正仿宋简体" w:eastAsia="方正仿宋简体" w:cs="方正仿宋简体"/>
                    <w:sz w:val="28"/>
                    <w:szCs w:val="28"/>
                  </w:rPr>
                </w:rPrChange>
              </w:rPr>
              <w:pPrChange w:id="1194" w:author="瞿腊梅" w:date="2022-07-08T14:52:39Z">
                <w:pPr>
                  <w:adjustRightInd w:val="0"/>
                  <w:snapToGrid w:val="0"/>
                  <w:spacing w:line="620" w:lineRule="exact"/>
                  <w:jc w:val="center"/>
                </w:pPr>
              </w:pPrChange>
            </w:pPr>
            <w:r>
              <w:rPr>
                <w:rFonts w:hint="eastAsia" w:ascii="方正仿宋简体" w:hAnsi="方正仿宋简体" w:eastAsia="方正仿宋简体" w:cs="方正仿宋简体"/>
                <w:sz w:val="24"/>
                <w:szCs w:val="24"/>
                <w:rPrChange w:id="1196" w:author="瞿腊梅" w:date="2022-07-08T14:52:28Z">
                  <w:rPr>
                    <w:rFonts w:hint="eastAsia" w:ascii="方正仿宋简体" w:hAnsi="方正仿宋简体" w:eastAsia="方正仿宋简体" w:cs="方正仿宋简体"/>
                    <w:sz w:val="28"/>
                    <w:szCs w:val="28"/>
                  </w:rPr>
                </w:rPrChange>
              </w:rPr>
              <w:t>视频总时长</w:t>
            </w:r>
          </w:p>
        </w:tc>
        <w:tc>
          <w:tcPr>
            <w:tcW w:w="2052" w:type="dxa"/>
            <w:tcBorders>
              <w:top w:val="single" w:color="000000" w:sz="4" w:space="0"/>
              <w:left w:val="single" w:color="auto" w:sz="4" w:space="0"/>
              <w:bottom w:val="single" w:color="000000" w:sz="4" w:space="0"/>
              <w:right w:val="single" w:color="auto" w:sz="4" w:space="0"/>
            </w:tcBorders>
            <w:noWrap/>
            <w:vAlign w:val="center"/>
            <w:tcPrChange w:id="1197" w:author="瞿腊梅" w:date="2022-07-08T14:51:55Z">
              <w:tcPr>
                <w:tcW w:w="2052" w:type="dxa"/>
                <w:tcBorders>
                  <w:top w:val="single" w:color="000000" w:sz="4" w:space="0"/>
                  <w:left w:val="single" w:color="auto" w:sz="4" w:space="0"/>
                  <w:bottom w:val="single" w:color="000000" w:sz="4" w:space="0"/>
                  <w:right w:val="single" w:color="auto" w:sz="4" w:space="0"/>
                </w:tcBorders>
                <w:noWrap/>
                <w:vAlign w:val="center"/>
              </w:tcPr>
            </w:tcPrChange>
          </w:tcPr>
          <w:p>
            <w:pPr>
              <w:adjustRightInd w:val="0"/>
              <w:snapToGrid w:val="0"/>
              <w:spacing w:line="420" w:lineRule="exact"/>
              <w:jc w:val="center"/>
              <w:rPr>
                <w:rFonts w:hint="eastAsia" w:ascii="方正仿宋简体" w:hAnsi="方正仿宋简体" w:eastAsia="方正仿宋简体" w:cs="方正仿宋简体"/>
                <w:sz w:val="24"/>
                <w:szCs w:val="24"/>
                <w:rPrChange w:id="1199" w:author="瞿腊梅" w:date="2022-07-08T14:52:28Z">
                  <w:rPr>
                    <w:rFonts w:hint="eastAsia" w:ascii="方正仿宋简体" w:hAnsi="方正仿宋简体" w:eastAsia="方正仿宋简体" w:cs="方正仿宋简体"/>
                    <w:sz w:val="28"/>
                    <w:szCs w:val="28"/>
                  </w:rPr>
                </w:rPrChange>
              </w:rPr>
              <w:pPrChange w:id="1198" w:author="瞿腊梅" w:date="2022-07-08T14:52:39Z">
                <w:pPr>
                  <w:adjustRightInd w:val="0"/>
                  <w:snapToGrid w:val="0"/>
                  <w:spacing w:line="620" w:lineRule="exact"/>
                  <w:jc w:val="center"/>
                </w:pPr>
              </w:pPrChange>
            </w:pPr>
          </w:p>
        </w:tc>
        <w:tc>
          <w:tcPr>
            <w:tcW w:w="1452" w:type="dxa"/>
            <w:tcBorders>
              <w:top w:val="single" w:color="000000" w:sz="4" w:space="0"/>
              <w:left w:val="single" w:color="auto" w:sz="4" w:space="0"/>
              <w:bottom w:val="single" w:color="000000" w:sz="4" w:space="0"/>
              <w:right w:val="single" w:color="auto" w:sz="4" w:space="0"/>
            </w:tcBorders>
            <w:noWrap/>
            <w:vAlign w:val="center"/>
            <w:tcPrChange w:id="1200" w:author="瞿腊梅" w:date="2022-07-08T14:51:55Z">
              <w:tcPr>
                <w:tcW w:w="1452" w:type="dxa"/>
                <w:tcBorders>
                  <w:top w:val="single" w:color="000000" w:sz="4" w:space="0"/>
                  <w:left w:val="single" w:color="auto" w:sz="4" w:space="0"/>
                  <w:bottom w:val="single" w:color="000000" w:sz="4" w:space="0"/>
                  <w:right w:val="single" w:color="auto" w:sz="4" w:space="0"/>
                </w:tcBorders>
                <w:noWrap/>
                <w:vAlign w:val="center"/>
              </w:tcPr>
            </w:tcPrChange>
          </w:tcPr>
          <w:p>
            <w:pPr>
              <w:adjustRightInd w:val="0"/>
              <w:snapToGrid w:val="0"/>
              <w:spacing w:line="420" w:lineRule="exact"/>
              <w:rPr>
                <w:rFonts w:hint="eastAsia" w:ascii="方正仿宋简体" w:hAnsi="方正仿宋简体" w:eastAsia="方正仿宋简体" w:cs="方正仿宋简体"/>
                <w:sz w:val="24"/>
                <w:szCs w:val="24"/>
                <w:rPrChange w:id="1202" w:author="瞿腊梅" w:date="2022-07-08T14:52:28Z">
                  <w:rPr>
                    <w:rFonts w:hint="eastAsia" w:ascii="方正仿宋简体" w:hAnsi="方正仿宋简体" w:eastAsia="方正仿宋简体" w:cs="方正仿宋简体"/>
                    <w:sz w:val="28"/>
                    <w:szCs w:val="28"/>
                  </w:rPr>
                </w:rPrChange>
              </w:rPr>
              <w:pPrChange w:id="1201" w:author="瞿腊梅" w:date="2022-07-08T14:52:39Z">
                <w:pPr>
                  <w:adjustRightInd w:val="0"/>
                  <w:snapToGrid w:val="0"/>
                  <w:spacing w:line="620" w:lineRule="exact"/>
                </w:pPr>
              </w:pPrChange>
            </w:pPr>
            <w:r>
              <w:rPr>
                <w:rFonts w:hint="eastAsia" w:ascii="方正仿宋简体" w:hAnsi="方正仿宋简体" w:eastAsia="方正仿宋简体" w:cs="方正仿宋简体"/>
                <w:kern w:val="0"/>
                <w:sz w:val="24"/>
                <w:szCs w:val="24"/>
                <w:rPrChange w:id="1203" w:author="瞿腊梅" w:date="2022-07-08T14:52:28Z">
                  <w:rPr>
                    <w:rFonts w:hint="eastAsia" w:ascii="方正仿宋简体" w:hAnsi="方正仿宋简体" w:eastAsia="方正仿宋简体" w:cs="方正仿宋简体"/>
                    <w:kern w:val="0"/>
                    <w:sz w:val="28"/>
                    <w:szCs w:val="28"/>
                  </w:rPr>
                </w:rPrChange>
              </w:rPr>
              <w:t>视频格式</w:t>
            </w:r>
          </w:p>
        </w:tc>
        <w:tc>
          <w:tcPr>
            <w:tcW w:w="2377" w:type="dxa"/>
            <w:tcBorders>
              <w:top w:val="single" w:color="000000" w:sz="4" w:space="0"/>
              <w:left w:val="single" w:color="auto" w:sz="4" w:space="0"/>
              <w:bottom w:val="single" w:color="000000" w:sz="4" w:space="0"/>
              <w:right w:val="single" w:color="000000" w:sz="4" w:space="0"/>
            </w:tcBorders>
            <w:noWrap/>
            <w:vAlign w:val="center"/>
            <w:tcPrChange w:id="1204" w:author="瞿腊梅" w:date="2022-07-08T14:51:55Z">
              <w:tcPr>
                <w:tcW w:w="2377" w:type="dxa"/>
                <w:tcBorders>
                  <w:top w:val="single" w:color="000000" w:sz="4" w:space="0"/>
                  <w:left w:val="single" w:color="auto" w:sz="4" w:space="0"/>
                  <w:bottom w:val="single" w:color="000000" w:sz="4" w:space="0"/>
                  <w:right w:val="single" w:color="000000" w:sz="4" w:space="0"/>
                </w:tcBorders>
                <w:noWrap/>
                <w:vAlign w:val="center"/>
              </w:tcPr>
            </w:tcPrChange>
          </w:tcPr>
          <w:p>
            <w:pPr>
              <w:adjustRightInd w:val="0"/>
              <w:snapToGrid w:val="0"/>
              <w:spacing w:line="420" w:lineRule="exact"/>
              <w:jc w:val="right"/>
              <w:rPr>
                <w:rFonts w:hint="eastAsia" w:ascii="方正仿宋简体" w:hAnsi="方正仿宋简体" w:eastAsia="方正仿宋简体" w:cs="方正仿宋简体"/>
                <w:sz w:val="24"/>
                <w:szCs w:val="24"/>
                <w:rPrChange w:id="1206" w:author="瞿腊梅" w:date="2022-07-08T14:52:28Z">
                  <w:rPr>
                    <w:rFonts w:hint="eastAsia" w:ascii="方正仿宋简体" w:hAnsi="方正仿宋简体" w:eastAsia="方正仿宋简体" w:cs="方正仿宋简体"/>
                    <w:sz w:val="28"/>
                    <w:szCs w:val="28"/>
                  </w:rPr>
                </w:rPrChange>
              </w:rPr>
              <w:pPrChange w:id="1205" w:author="瞿腊梅" w:date="2022-07-08T14:52:39Z">
                <w:pPr>
                  <w:adjustRightInd w:val="0"/>
                  <w:snapToGrid w:val="0"/>
                  <w:spacing w:line="620" w:lineRule="exact"/>
                  <w:jc w:val="right"/>
                </w:pPr>
              </w:pPrChange>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Change w:id="1207" w:author="瞿腊梅" w:date="2022-07-08T14:51:55Z">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blPrExChange>
        </w:tblPrEx>
        <w:trPr>
          <w:trHeight w:val="397" w:hRule="atLeast"/>
        </w:trPr>
        <w:tc>
          <w:tcPr>
            <w:tcW w:w="660" w:type="dxa"/>
            <w:vMerge w:val="continue"/>
            <w:tcBorders>
              <w:left w:val="single" w:color="auto" w:sz="4" w:space="0"/>
              <w:right w:val="single" w:color="000000" w:sz="4" w:space="0"/>
            </w:tcBorders>
            <w:noWrap/>
            <w:vAlign w:val="center"/>
            <w:tcPrChange w:id="1208" w:author="瞿腊梅" w:date="2022-07-08T14:51:55Z">
              <w:tcPr>
                <w:tcW w:w="660" w:type="dxa"/>
                <w:vMerge w:val="continue"/>
                <w:tcBorders>
                  <w:left w:val="single" w:color="auto" w:sz="4" w:space="0"/>
                  <w:right w:val="single" w:color="000000" w:sz="4" w:space="0"/>
                </w:tcBorders>
                <w:noWrap/>
                <w:vAlign w:val="center"/>
              </w:tcPr>
            </w:tcPrChange>
          </w:tcPr>
          <w:p>
            <w:pPr>
              <w:widowControl/>
              <w:adjustRightInd w:val="0"/>
              <w:snapToGrid w:val="0"/>
              <w:spacing w:line="420" w:lineRule="exact"/>
              <w:jc w:val="left"/>
              <w:rPr>
                <w:rFonts w:hint="eastAsia" w:ascii="方正仿宋简体" w:hAnsi="方正仿宋简体" w:eastAsia="方正仿宋简体" w:cs="方正仿宋简体"/>
                <w:sz w:val="24"/>
                <w:szCs w:val="24"/>
                <w:rPrChange w:id="1210" w:author="瞿腊梅" w:date="2022-07-08T14:52:28Z">
                  <w:rPr>
                    <w:rFonts w:hint="eastAsia" w:ascii="方正仿宋简体" w:hAnsi="方正仿宋简体" w:eastAsia="方正仿宋简体" w:cs="方正仿宋简体"/>
                    <w:sz w:val="28"/>
                    <w:szCs w:val="28"/>
                  </w:rPr>
                </w:rPrChange>
              </w:rPr>
              <w:pPrChange w:id="1209" w:author="瞿腊梅" w:date="2022-07-08T14:52:39Z">
                <w:pPr>
                  <w:widowControl/>
                  <w:adjustRightInd w:val="0"/>
                  <w:snapToGrid w:val="0"/>
                  <w:spacing w:line="620" w:lineRule="exact"/>
                  <w:jc w:val="left"/>
                </w:pPr>
              </w:pPrChange>
            </w:pPr>
          </w:p>
        </w:tc>
        <w:tc>
          <w:tcPr>
            <w:tcW w:w="2564" w:type="dxa"/>
            <w:tcBorders>
              <w:top w:val="single" w:color="000000" w:sz="4" w:space="0"/>
              <w:left w:val="single" w:color="000000" w:sz="4" w:space="0"/>
              <w:bottom w:val="single" w:color="000000" w:sz="4" w:space="0"/>
              <w:right w:val="single" w:color="auto" w:sz="4" w:space="0"/>
            </w:tcBorders>
            <w:noWrap/>
            <w:vAlign w:val="center"/>
            <w:tcPrChange w:id="1211" w:author="瞿腊梅" w:date="2022-07-08T14:51:55Z">
              <w:tcPr>
                <w:tcW w:w="2564" w:type="dxa"/>
                <w:tcBorders>
                  <w:top w:val="single" w:color="000000" w:sz="4" w:space="0"/>
                  <w:left w:val="single" w:color="000000" w:sz="4" w:space="0"/>
                  <w:bottom w:val="single" w:color="000000" w:sz="4" w:space="0"/>
                  <w:right w:val="single" w:color="auto" w:sz="4" w:space="0"/>
                </w:tcBorders>
                <w:noWrap/>
                <w:vAlign w:val="center"/>
              </w:tcPr>
            </w:tcPrChange>
          </w:tcPr>
          <w:p>
            <w:pPr>
              <w:adjustRightInd w:val="0"/>
              <w:snapToGrid w:val="0"/>
              <w:spacing w:line="420" w:lineRule="exact"/>
              <w:jc w:val="center"/>
              <w:rPr>
                <w:rFonts w:hint="eastAsia" w:ascii="方正仿宋简体" w:hAnsi="方正仿宋简体" w:eastAsia="方正仿宋简体" w:cs="方正仿宋简体"/>
                <w:sz w:val="24"/>
                <w:szCs w:val="24"/>
                <w:rPrChange w:id="1213" w:author="瞿腊梅" w:date="2022-07-08T14:52:28Z">
                  <w:rPr>
                    <w:rFonts w:hint="eastAsia" w:ascii="方正仿宋简体" w:hAnsi="方正仿宋简体" w:eastAsia="方正仿宋简体" w:cs="方正仿宋简体"/>
                    <w:sz w:val="28"/>
                    <w:szCs w:val="28"/>
                  </w:rPr>
                </w:rPrChange>
              </w:rPr>
              <w:pPrChange w:id="1212" w:author="瞿腊梅" w:date="2022-07-08T14:52:39Z">
                <w:pPr>
                  <w:adjustRightInd w:val="0"/>
                  <w:snapToGrid w:val="0"/>
                  <w:spacing w:line="620" w:lineRule="exact"/>
                  <w:jc w:val="center"/>
                </w:pPr>
              </w:pPrChange>
            </w:pPr>
            <w:r>
              <w:rPr>
                <w:rFonts w:hint="eastAsia" w:ascii="方正仿宋简体" w:hAnsi="方正仿宋简体" w:eastAsia="方正仿宋简体" w:cs="方正仿宋简体"/>
                <w:kern w:val="0"/>
                <w:sz w:val="24"/>
                <w:szCs w:val="24"/>
                <w:rPrChange w:id="1214" w:author="瞿腊梅" w:date="2022-07-08T14:52:28Z">
                  <w:rPr>
                    <w:rFonts w:hint="eastAsia" w:ascii="方正仿宋简体" w:hAnsi="方正仿宋简体" w:eastAsia="方正仿宋简体" w:cs="方正仿宋简体"/>
                    <w:kern w:val="0"/>
                    <w:sz w:val="28"/>
                    <w:szCs w:val="28"/>
                  </w:rPr>
                </w:rPrChange>
              </w:rPr>
              <w:t>联系人</w:t>
            </w:r>
          </w:p>
        </w:tc>
        <w:tc>
          <w:tcPr>
            <w:tcW w:w="2052" w:type="dxa"/>
            <w:tcBorders>
              <w:top w:val="single" w:color="000000" w:sz="4" w:space="0"/>
              <w:left w:val="single" w:color="auto" w:sz="4" w:space="0"/>
              <w:bottom w:val="single" w:color="000000" w:sz="4" w:space="0"/>
              <w:right w:val="single" w:color="000000" w:sz="4" w:space="0"/>
            </w:tcBorders>
            <w:noWrap/>
            <w:vAlign w:val="center"/>
            <w:tcPrChange w:id="1215" w:author="瞿腊梅" w:date="2022-07-08T14:51:55Z">
              <w:tcPr>
                <w:tcW w:w="2052" w:type="dxa"/>
                <w:tcBorders>
                  <w:top w:val="single" w:color="000000" w:sz="4" w:space="0"/>
                  <w:left w:val="single" w:color="auto" w:sz="4" w:space="0"/>
                  <w:bottom w:val="single" w:color="000000" w:sz="4" w:space="0"/>
                  <w:right w:val="single" w:color="000000" w:sz="4" w:space="0"/>
                </w:tcBorders>
                <w:noWrap/>
                <w:vAlign w:val="center"/>
              </w:tcPr>
            </w:tcPrChange>
          </w:tcPr>
          <w:p>
            <w:pPr>
              <w:adjustRightInd w:val="0"/>
              <w:snapToGrid w:val="0"/>
              <w:spacing w:line="420" w:lineRule="exact"/>
              <w:jc w:val="center"/>
              <w:rPr>
                <w:rFonts w:hint="eastAsia" w:ascii="方正仿宋简体" w:hAnsi="方正仿宋简体" w:eastAsia="方正仿宋简体" w:cs="方正仿宋简体"/>
                <w:sz w:val="24"/>
                <w:szCs w:val="24"/>
                <w:rPrChange w:id="1217" w:author="瞿腊梅" w:date="2022-07-08T14:52:28Z">
                  <w:rPr>
                    <w:rFonts w:hint="eastAsia" w:ascii="方正仿宋简体" w:hAnsi="方正仿宋简体" w:eastAsia="方正仿宋简体" w:cs="方正仿宋简体"/>
                    <w:sz w:val="28"/>
                    <w:szCs w:val="28"/>
                  </w:rPr>
                </w:rPrChange>
              </w:rPr>
              <w:pPrChange w:id="1216" w:author="瞿腊梅" w:date="2022-07-08T14:52:39Z">
                <w:pPr>
                  <w:adjustRightInd w:val="0"/>
                  <w:snapToGrid w:val="0"/>
                  <w:spacing w:line="620" w:lineRule="exact"/>
                  <w:jc w:val="center"/>
                </w:pPr>
              </w:pPrChange>
            </w:pPr>
          </w:p>
        </w:tc>
        <w:tc>
          <w:tcPr>
            <w:tcW w:w="1452" w:type="dxa"/>
            <w:tcBorders>
              <w:top w:val="single" w:color="000000" w:sz="4" w:space="0"/>
              <w:left w:val="single" w:color="000000" w:sz="4" w:space="0"/>
              <w:bottom w:val="single" w:color="000000" w:sz="4" w:space="0"/>
              <w:right w:val="single" w:color="000000" w:sz="4" w:space="0"/>
            </w:tcBorders>
            <w:noWrap/>
            <w:vAlign w:val="center"/>
            <w:tcPrChange w:id="1218" w:author="瞿腊梅" w:date="2022-07-08T14:51:55Z">
              <w:tcPr>
                <w:tcW w:w="1452" w:type="dxa"/>
                <w:tcBorders>
                  <w:top w:val="single" w:color="000000" w:sz="4" w:space="0"/>
                  <w:left w:val="single" w:color="000000" w:sz="4" w:space="0"/>
                  <w:bottom w:val="single" w:color="000000" w:sz="4" w:space="0"/>
                  <w:right w:val="single" w:color="000000" w:sz="4" w:space="0"/>
                </w:tcBorders>
                <w:noWrap/>
                <w:vAlign w:val="center"/>
              </w:tcPr>
            </w:tcPrChange>
          </w:tcPr>
          <w:p>
            <w:pPr>
              <w:adjustRightInd w:val="0"/>
              <w:snapToGrid w:val="0"/>
              <w:spacing w:line="420" w:lineRule="exact"/>
              <w:jc w:val="center"/>
              <w:rPr>
                <w:rFonts w:hint="eastAsia" w:ascii="方正仿宋简体" w:hAnsi="方正仿宋简体" w:eastAsia="方正仿宋简体" w:cs="方正仿宋简体"/>
                <w:sz w:val="24"/>
                <w:szCs w:val="24"/>
                <w:rPrChange w:id="1220" w:author="瞿腊梅" w:date="2022-07-08T14:52:28Z">
                  <w:rPr>
                    <w:rFonts w:hint="eastAsia" w:ascii="方正仿宋简体" w:hAnsi="方正仿宋简体" w:eastAsia="方正仿宋简体" w:cs="方正仿宋简体"/>
                    <w:sz w:val="28"/>
                    <w:szCs w:val="28"/>
                  </w:rPr>
                </w:rPrChange>
              </w:rPr>
              <w:pPrChange w:id="1219" w:author="瞿腊梅" w:date="2022-07-08T14:52:39Z">
                <w:pPr>
                  <w:adjustRightInd w:val="0"/>
                  <w:snapToGrid w:val="0"/>
                  <w:spacing w:line="620" w:lineRule="exact"/>
                  <w:jc w:val="center"/>
                </w:pPr>
              </w:pPrChange>
            </w:pPr>
            <w:r>
              <w:rPr>
                <w:rFonts w:hint="eastAsia" w:ascii="方正仿宋简体" w:hAnsi="方正仿宋简体" w:eastAsia="方正仿宋简体" w:cs="方正仿宋简体"/>
                <w:kern w:val="0"/>
                <w:sz w:val="24"/>
                <w:szCs w:val="24"/>
                <w:rPrChange w:id="1221" w:author="瞿腊梅" w:date="2022-07-08T14:52:28Z">
                  <w:rPr>
                    <w:rFonts w:hint="eastAsia" w:ascii="方正仿宋简体" w:hAnsi="方正仿宋简体" w:eastAsia="方正仿宋简体" w:cs="方正仿宋简体"/>
                    <w:kern w:val="0"/>
                    <w:sz w:val="28"/>
                    <w:szCs w:val="28"/>
                  </w:rPr>
                </w:rPrChange>
              </w:rPr>
              <w:t>职务</w:t>
            </w:r>
          </w:p>
        </w:tc>
        <w:tc>
          <w:tcPr>
            <w:tcW w:w="2377" w:type="dxa"/>
            <w:tcBorders>
              <w:top w:val="single" w:color="000000" w:sz="4" w:space="0"/>
              <w:left w:val="single" w:color="000000" w:sz="4" w:space="0"/>
              <w:bottom w:val="single" w:color="000000" w:sz="4" w:space="0"/>
              <w:right w:val="single" w:color="000000" w:sz="4" w:space="0"/>
            </w:tcBorders>
            <w:noWrap/>
            <w:vAlign w:val="center"/>
            <w:tcPrChange w:id="1222" w:author="瞿腊梅" w:date="2022-07-08T14:51:55Z">
              <w:tcPr>
                <w:tcW w:w="2377" w:type="dxa"/>
                <w:tcBorders>
                  <w:top w:val="single" w:color="000000" w:sz="4" w:space="0"/>
                  <w:left w:val="single" w:color="000000" w:sz="4" w:space="0"/>
                  <w:bottom w:val="single" w:color="000000" w:sz="4" w:space="0"/>
                  <w:right w:val="single" w:color="000000" w:sz="4" w:space="0"/>
                </w:tcBorders>
                <w:noWrap/>
                <w:vAlign w:val="center"/>
              </w:tcPr>
            </w:tcPrChange>
          </w:tcPr>
          <w:p>
            <w:pPr>
              <w:adjustRightInd w:val="0"/>
              <w:snapToGrid w:val="0"/>
              <w:spacing w:line="420" w:lineRule="exact"/>
              <w:jc w:val="center"/>
              <w:rPr>
                <w:rFonts w:hint="eastAsia" w:ascii="方正仿宋简体" w:hAnsi="方正仿宋简体" w:eastAsia="方正仿宋简体" w:cs="方正仿宋简体"/>
                <w:sz w:val="24"/>
                <w:szCs w:val="24"/>
                <w:rPrChange w:id="1224" w:author="瞿腊梅" w:date="2022-07-08T14:52:28Z">
                  <w:rPr>
                    <w:rFonts w:hint="eastAsia" w:ascii="方正仿宋简体" w:hAnsi="方正仿宋简体" w:eastAsia="方正仿宋简体" w:cs="方正仿宋简体"/>
                    <w:sz w:val="28"/>
                    <w:szCs w:val="28"/>
                  </w:rPr>
                </w:rPrChange>
              </w:rPr>
              <w:pPrChange w:id="1223" w:author="瞿腊梅" w:date="2022-07-08T14:52:39Z">
                <w:pPr>
                  <w:adjustRightInd w:val="0"/>
                  <w:snapToGrid w:val="0"/>
                  <w:spacing w:line="620" w:lineRule="exact"/>
                  <w:jc w:val="center"/>
                </w:pPr>
              </w:pPrChange>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Change w:id="1225" w:author="瞿腊梅" w:date="2022-07-08T14:51:55Z">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blPrExChange>
        </w:tblPrEx>
        <w:trPr>
          <w:trHeight w:val="397" w:hRule="atLeast"/>
        </w:trPr>
        <w:tc>
          <w:tcPr>
            <w:tcW w:w="660" w:type="dxa"/>
            <w:vMerge w:val="continue"/>
            <w:tcBorders>
              <w:left w:val="single" w:color="auto" w:sz="4" w:space="0"/>
              <w:right w:val="single" w:color="000000" w:sz="4" w:space="0"/>
            </w:tcBorders>
            <w:noWrap/>
            <w:vAlign w:val="center"/>
            <w:tcPrChange w:id="1226" w:author="瞿腊梅" w:date="2022-07-08T14:51:55Z">
              <w:tcPr>
                <w:tcW w:w="660" w:type="dxa"/>
                <w:vMerge w:val="continue"/>
                <w:tcBorders>
                  <w:left w:val="single" w:color="auto" w:sz="4" w:space="0"/>
                  <w:right w:val="single" w:color="000000" w:sz="4" w:space="0"/>
                </w:tcBorders>
                <w:noWrap/>
                <w:vAlign w:val="center"/>
              </w:tcPr>
            </w:tcPrChange>
          </w:tcPr>
          <w:p>
            <w:pPr>
              <w:widowControl/>
              <w:adjustRightInd w:val="0"/>
              <w:snapToGrid w:val="0"/>
              <w:spacing w:line="420" w:lineRule="exact"/>
              <w:jc w:val="left"/>
              <w:rPr>
                <w:rFonts w:hint="eastAsia" w:ascii="方正仿宋简体" w:hAnsi="方正仿宋简体" w:eastAsia="方正仿宋简体" w:cs="方正仿宋简体"/>
                <w:sz w:val="24"/>
                <w:szCs w:val="24"/>
                <w:rPrChange w:id="1228" w:author="瞿腊梅" w:date="2022-07-08T14:52:28Z">
                  <w:rPr>
                    <w:rFonts w:hint="eastAsia" w:ascii="方正仿宋简体" w:hAnsi="方正仿宋简体" w:eastAsia="方正仿宋简体" w:cs="方正仿宋简体"/>
                    <w:sz w:val="28"/>
                    <w:szCs w:val="28"/>
                  </w:rPr>
                </w:rPrChange>
              </w:rPr>
              <w:pPrChange w:id="1227" w:author="瞿腊梅" w:date="2022-07-08T14:52:39Z">
                <w:pPr>
                  <w:widowControl/>
                  <w:adjustRightInd w:val="0"/>
                  <w:snapToGrid w:val="0"/>
                  <w:spacing w:line="620" w:lineRule="exact"/>
                  <w:jc w:val="left"/>
                </w:pPr>
              </w:pPrChange>
            </w:pPr>
          </w:p>
        </w:tc>
        <w:tc>
          <w:tcPr>
            <w:tcW w:w="2564" w:type="dxa"/>
            <w:tcBorders>
              <w:top w:val="single" w:color="000000" w:sz="4" w:space="0"/>
              <w:left w:val="single" w:color="000000" w:sz="4" w:space="0"/>
              <w:bottom w:val="single" w:color="000000" w:sz="4" w:space="0"/>
              <w:right w:val="single" w:color="auto" w:sz="4" w:space="0"/>
            </w:tcBorders>
            <w:noWrap/>
            <w:vAlign w:val="center"/>
            <w:tcPrChange w:id="1229" w:author="瞿腊梅" w:date="2022-07-08T14:51:55Z">
              <w:tcPr>
                <w:tcW w:w="2564" w:type="dxa"/>
                <w:tcBorders>
                  <w:top w:val="single" w:color="000000" w:sz="4" w:space="0"/>
                  <w:left w:val="single" w:color="000000" w:sz="4" w:space="0"/>
                  <w:bottom w:val="single" w:color="000000" w:sz="4" w:space="0"/>
                  <w:right w:val="single" w:color="auto" w:sz="4" w:space="0"/>
                </w:tcBorders>
                <w:noWrap/>
                <w:vAlign w:val="center"/>
              </w:tcPr>
            </w:tcPrChange>
          </w:tcPr>
          <w:p>
            <w:pPr>
              <w:adjustRightInd w:val="0"/>
              <w:snapToGrid w:val="0"/>
              <w:spacing w:line="420" w:lineRule="exact"/>
              <w:jc w:val="center"/>
              <w:rPr>
                <w:rFonts w:hint="eastAsia" w:ascii="方正仿宋简体" w:hAnsi="方正仿宋简体" w:eastAsia="方正仿宋简体" w:cs="方正仿宋简体"/>
                <w:sz w:val="24"/>
                <w:szCs w:val="24"/>
                <w:rPrChange w:id="1231" w:author="瞿腊梅" w:date="2022-07-08T14:52:28Z">
                  <w:rPr>
                    <w:rFonts w:hint="eastAsia" w:ascii="方正仿宋简体" w:hAnsi="方正仿宋简体" w:eastAsia="方正仿宋简体" w:cs="方正仿宋简体"/>
                    <w:sz w:val="28"/>
                    <w:szCs w:val="28"/>
                  </w:rPr>
                </w:rPrChange>
              </w:rPr>
              <w:pPrChange w:id="1230" w:author="瞿腊梅" w:date="2022-07-08T14:52:39Z">
                <w:pPr>
                  <w:adjustRightInd w:val="0"/>
                  <w:snapToGrid w:val="0"/>
                  <w:spacing w:line="620" w:lineRule="exact"/>
                  <w:jc w:val="center"/>
                </w:pPr>
              </w:pPrChange>
            </w:pPr>
            <w:r>
              <w:rPr>
                <w:rFonts w:hint="eastAsia" w:ascii="方正仿宋简体" w:hAnsi="方正仿宋简体" w:eastAsia="方正仿宋简体" w:cs="方正仿宋简体"/>
                <w:kern w:val="0"/>
                <w:sz w:val="24"/>
                <w:szCs w:val="24"/>
                <w:rPrChange w:id="1232" w:author="瞿腊梅" w:date="2022-07-08T14:52:28Z">
                  <w:rPr>
                    <w:rFonts w:hint="eastAsia" w:ascii="方正仿宋简体" w:hAnsi="方正仿宋简体" w:eastAsia="方正仿宋简体" w:cs="方正仿宋简体"/>
                    <w:kern w:val="0"/>
                    <w:sz w:val="28"/>
                    <w:szCs w:val="28"/>
                  </w:rPr>
                </w:rPrChange>
              </w:rPr>
              <w:t>联系电话</w:t>
            </w:r>
          </w:p>
        </w:tc>
        <w:tc>
          <w:tcPr>
            <w:tcW w:w="2052" w:type="dxa"/>
            <w:tcBorders>
              <w:top w:val="single" w:color="000000" w:sz="4" w:space="0"/>
              <w:left w:val="single" w:color="auto" w:sz="4" w:space="0"/>
              <w:bottom w:val="single" w:color="000000" w:sz="4" w:space="0"/>
              <w:right w:val="single" w:color="000000" w:sz="4" w:space="0"/>
            </w:tcBorders>
            <w:noWrap/>
            <w:vAlign w:val="center"/>
            <w:tcPrChange w:id="1233" w:author="瞿腊梅" w:date="2022-07-08T14:51:55Z">
              <w:tcPr>
                <w:tcW w:w="2052" w:type="dxa"/>
                <w:tcBorders>
                  <w:top w:val="single" w:color="000000" w:sz="4" w:space="0"/>
                  <w:left w:val="single" w:color="auto" w:sz="4" w:space="0"/>
                  <w:bottom w:val="single" w:color="000000" w:sz="4" w:space="0"/>
                  <w:right w:val="single" w:color="000000" w:sz="4" w:space="0"/>
                </w:tcBorders>
                <w:noWrap/>
                <w:vAlign w:val="center"/>
              </w:tcPr>
            </w:tcPrChange>
          </w:tcPr>
          <w:p>
            <w:pPr>
              <w:adjustRightInd w:val="0"/>
              <w:snapToGrid w:val="0"/>
              <w:spacing w:line="420" w:lineRule="exact"/>
              <w:jc w:val="center"/>
              <w:rPr>
                <w:rFonts w:hint="eastAsia" w:ascii="方正仿宋简体" w:hAnsi="方正仿宋简体" w:eastAsia="方正仿宋简体" w:cs="方正仿宋简体"/>
                <w:sz w:val="24"/>
                <w:szCs w:val="24"/>
                <w:rPrChange w:id="1235" w:author="瞿腊梅" w:date="2022-07-08T14:52:28Z">
                  <w:rPr>
                    <w:rFonts w:hint="eastAsia" w:ascii="方正仿宋简体" w:hAnsi="方正仿宋简体" w:eastAsia="方正仿宋简体" w:cs="方正仿宋简体"/>
                    <w:sz w:val="28"/>
                    <w:szCs w:val="28"/>
                  </w:rPr>
                </w:rPrChange>
              </w:rPr>
              <w:pPrChange w:id="1234" w:author="瞿腊梅" w:date="2022-07-08T14:52:39Z">
                <w:pPr>
                  <w:adjustRightInd w:val="0"/>
                  <w:snapToGrid w:val="0"/>
                  <w:spacing w:line="620" w:lineRule="exact"/>
                  <w:jc w:val="center"/>
                </w:pPr>
              </w:pPrChange>
            </w:pPr>
          </w:p>
        </w:tc>
        <w:tc>
          <w:tcPr>
            <w:tcW w:w="1452" w:type="dxa"/>
            <w:tcBorders>
              <w:top w:val="single" w:color="000000" w:sz="4" w:space="0"/>
              <w:left w:val="single" w:color="000000" w:sz="4" w:space="0"/>
              <w:bottom w:val="single" w:color="000000" w:sz="4" w:space="0"/>
              <w:right w:val="single" w:color="000000" w:sz="4" w:space="0"/>
            </w:tcBorders>
            <w:noWrap/>
            <w:vAlign w:val="center"/>
            <w:tcPrChange w:id="1236" w:author="瞿腊梅" w:date="2022-07-08T14:51:55Z">
              <w:tcPr>
                <w:tcW w:w="1452" w:type="dxa"/>
                <w:tcBorders>
                  <w:top w:val="single" w:color="000000" w:sz="4" w:space="0"/>
                  <w:left w:val="single" w:color="000000" w:sz="4" w:space="0"/>
                  <w:bottom w:val="single" w:color="000000" w:sz="4" w:space="0"/>
                  <w:right w:val="single" w:color="000000" w:sz="4" w:space="0"/>
                </w:tcBorders>
                <w:noWrap/>
                <w:vAlign w:val="center"/>
              </w:tcPr>
            </w:tcPrChange>
          </w:tcPr>
          <w:p>
            <w:pPr>
              <w:adjustRightInd w:val="0"/>
              <w:snapToGrid w:val="0"/>
              <w:spacing w:line="420" w:lineRule="exact"/>
              <w:jc w:val="center"/>
              <w:rPr>
                <w:rFonts w:hint="eastAsia" w:ascii="方正仿宋简体" w:hAnsi="方正仿宋简体" w:eastAsia="方正仿宋简体" w:cs="方正仿宋简体"/>
                <w:sz w:val="24"/>
                <w:szCs w:val="24"/>
                <w:rPrChange w:id="1238" w:author="瞿腊梅" w:date="2022-07-08T14:52:28Z">
                  <w:rPr>
                    <w:rFonts w:hint="eastAsia" w:ascii="方正仿宋简体" w:hAnsi="方正仿宋简体" w:eastAsia="方正仿宋简体" w:cs="方正仿宋简体"/>
                    <w:sz w:val="28"/>
                    <w:szCs w:val="28"/>
                  </w:rPr>
                </w:rPrChange>
              </w:rPr>
              <w:pPrChange w:id="1237" w:author="瞿腊梅" w:date="2022-07-08T14:52:39Z">
                <w:pPr>
                  <w:adjustRightInd w:val="0"/>
                  <w:snapToGrid w:val="0"/>
                  <w:spacing w:line="620" w:lineRule="exact"/>
                  <w:jc w:val="center"/>
                </w:pPr>
              </w:pPrChange>
            </w:pPr>
            <w:r>
              <w:rPr>
                <w:rFonts w:hint="eastAsia" w:ascii="方正仿宋简体" w:hAnsi="方正仿宋简体" w:eastAsia="方正仿宋简体" w:cs="方正仿宋简体"/>
                <w:kern w:val="0"/>
                <w:sz w:val="24"/>
                <w:szCs w:val="24"/>
                <w:rPrChange w:id="1239" w:author="瞿腊梅" w:date="2022-07-08T14:52:28Z">
                  <w:rPr>
                    <w:rFonts w:hint="eastAsia" w:ascii="方正仿宋简体" w:hAnsi="方正仿宋简体" w:eastAsia="方正仿宋简体" w:cs="方正仿宋简体"/>
                    <w:kern w:val="0"/>
                    <w:sz w:val="28"/>
                    <w:szCs w:val="28"/>
                  </w:rPr>
                </w:rPrChange>
              </w:rPr>
              <w:t>电子邮箱</w:t>
            </w:r>
          </w:p>
        </w:tc>
        <w:tc>
          <w:tcPr>
            <w:tcW w:w="2377" w:type="dxa"/>
            <w:tcBorders>
              <w:top w:val="single" w:color="000000" w:sz="4" w:space="0"/>
              <w:left w:val="single" w:color="000000" w:sz="4" w:space="0"/>
              <w:bottom w:val="single" w:color="000000" w:sz="4" w:space="0"/>
              <w:right w:val="single" w:color="000000" w:sz="4" w:space="0"/>
            </w:tcBorders>
            <w:noWrap/>
            <w:vAlign w:val="center"/>
            <w:tcPrChange w:id="1240" w:author="瞿腊梅" w:date="2022-07-08T14:51:55Z">
              <w:tcPr>
                <w:tcW w:w="2377" w:type="dxa"/>
                <w:tcBorders>
                  <w:top w:val="single" w:color="000000" w:sz="4" w:space="0"/>
                  <w:left w:val="single" w:color="000000" w:sz="4" w:space="0"/>
                  <w:bottom w:val="single" w:color="000000" w:sz="4" w:space="0"/>
                  <w:right w:val="single" w:color="000000" w:sz="4" w:space="0"/>
                </w:tcBorders>
                <w:noWrap/>
                <w:vAlign w:val="center"/>
              </w:tcPr>
            </w:tcPrChange>
          </w:tcPr>
          <w:p>
            <w:pPr>
              <w:adjustRightInd w:val="0"/>
              <w:snapToGrid w:val="0"/>
              <w:spacing w:line="420" w:lineRule="exact"/>
              <w:jc w:val="center"/>
              <w:rPr>
                <w:rFonts w:hint="eastAsia" w:ascii="方正仿宋简体" w:hAnsi="方正仿宋简体" w:eastAsia="方正仿宋简体" w:cs="方正仿宋简体"/>
                <w:sz w:val="24"/>
                <w:szCs w:val="24"/>
                <w:rPrChange w:id="1242" w:author="瞿腊梅" w:date="2022-07-08T14:52:28Z">
                  <w:rPr>
                    <w:rFonts w:hint="eastAsia" w:ascii="方正仿宋简体" w:hAnsi="方正仿宋简体" w:eastAsia="方正仿宋简体" w:cs="方正仿宋简体"/>
                    <w:sz w:val="28"/>
                    <w:szCs w:val="28"/>
                  </w:rPr>
                </w:rPrChange>
              </w:rPr>
              <w:pPrChange w:id="1241" w:author="瞿腊梅" w:date="2022-07-08T14:52:39Z">
                <w:pPr>
                  <w:adjustRightInd w:val="0"/>
                  <w:snapToGrid w:val="0"/>
                  <w:spacing w:line="620" w:lineRule="exact"/>
                  <w:jc w:val="center"/>
                </w:pPr>
              </w:pPrChange>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Change w:id="1243" w:author="瞿腊梅" w:date="2022-07-08T14:51:55Z">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blPrExChange>
        </w:tblPrEx>
        <w:trPr>
          <w:trHeight w:val="397" w:hRule="atLeast"/>
        </w:trPr>
        <w:tc>
          <w:tcPr>
            <w:tcW w:w="660" w:type="dxa"/>
            <w:vMerge w:val="continue"/>
            <w:tcBorders>
              <w:left w:val="single" w:color="auto" w:sz="4" w:space="0"/>
              <w:right w:val="single" w:color="000000" w:sz="4" w:space="0"/>
            </w:tcBorders>
            <w:noWrap/>
            <w:vAlign w:val="center"/>
            <w:tcPrChange w:id="1244" w:author="瞿腊梅" w:date="2022-07-08T14:51:55Z">
              <w:tcPr>
                <w:tcW w:w="660" w:type="dxa"/>
                <w:vMerge w:val="continue"/>
                <w:tcBorders>
                  <w:left w:val="single" w:color="auto" w:sz="4" w:space="0"/>
                  <w:right w:val="single" w:color="000000" w:sz="4" w:space="0"/>
                </w:tcBorders>
                <w:noWrap/>
                <w:vAlign w:val="center"/>
              </w:tcPr>
            </w:tcPrChange>
          </w:tcPr>
          <w:p>
            <w:pPr>
              <w:widowControl/>
              <w:adjustRightInd w:val="0"/>
              <w:snapToGrid w:val="0"/>
              <w:spacing w:line="420" w:lineRule="exact"/>
              <w:jc w:val="left"/>
              <w:rPr>
                <w:rFonts w:hint="eastAsia" w:ascii="方正仿宋简体" w:hAnsi="方正仿宋简体" w:eastAsia="方正仿宋简体" w:cs="方正仿宋简体"/>
                <w:sz w:val="24"/>
                <w:szCs w:val="24"/>
                <w:rPrChange w:id="1246" w:author="瞿腊梅" w:date="2022-07-08T14:52:28Z">
                  <w:rPr>
                    <w:rFonts w:hint="eastAsia" w:ascii="方正仿宋简体" w:hAnsi="方正仿宋简体" w:eastAsia="方正仿宋简体" w:cs="方正仿宋简体"/>
                    <w:sz w:val="28"/>
                    <w:szCs w:val="28"/>
                  </w:rPr>
                </w:rPrChange>
              </w:rPr>
              <w:pPrChange w:id="1245" w:author="瞿腊梅" w:date="2022-07-08T14:52:39Z">
                <w:pPr>
                  <w:widowControl/>
                  <w:adjustRightInd w:val="0"/>
                  <w:snapToGrid w:val="0"/>
                  <w:spacing w:line="620" w:lineRule="exact"/>
                  <w:jc w:val="left"/>
                </w:pPr>
              </w:pPrChange>
            </w:pPr>
          </w:p>
        </w:tc>
        <w:tc>
          <w:tcPr>
            <w:tcW w:w="2564" w:type="dxa"/>
            <w:tcBorders>
              <w:top w:val="single" w:color="000000" w:sz="4" w:space="0"/>
              <w:left w:val="single" w:color="000000" w:sz="4" w:space="0"/>
              <w:bottom w:val="single" w:color="000000" w:sz="4" w:space="0"/>
              <w:right w:val="single" w:color="auto" w:sz="4" w:space="0"/>
            </w:tcBorders>
            <w:noWrap/>
            <w:vAlign w:val="center"/>
            <w:tcPrChange w:id="1247" w:author="瞿腊梅" w:date="2022-07-08T14:51:55Z">
              <w:tcPr>
                <w:tcW w:w="2564" w:type="dxa"/>
                <w:tcBorders>
                  <w:top w:val="single" w:color="000000" w:sz="4" w:space="0"/>
                  <w:left w:val="single" w:color="000000" w:sz="4" w:space="0"/>
                  <w:bottom w:val="single" w:color="000000" w:sz="4" w:space="0"/>
                  <w:right w:val="single" w:color="auto" w:sz="4" w:space="0"/>
                </w:tcBorders>
                <w:noWrap/>
                <w:vAlign w:val="center"/>
              </w:tcPr>
            </w:tcPrChange>
          </w:tcPr>
          <w:p>
            <w:pPr>
              <w:adjustRightInd w:val="0"/>
              <w:snapToGrid w:val="0"/>
              <w:spacing w:line="420" w:lineRule="exact"/>
              <w:jc w:val="center"/>
              <w:rPr>
                <w:rFonts w:hint="eastAsia" w:ascii="方正仿宋简体" w:hAnsi="方正仿宋简体" w:eastAsia="方正仿宋简体" w:cs="方正仿宋简体"/>
                <w:sz w:val="24"/>
                <w:szCs w:val="24"/>
                <w:rPrChange w:id="1249" w:author="瞿腊梅" w:date="2022-07-08T14:52:28Z">
                  <w:rPr>
                    <w:rFonts w:hint="eastAsia" w:ascii="方正仿宋简体" w:hAnsi="方正仿宋简体" w:eastAsia="方正仿宋简体" w:cs="方正仿宋简体"/>
                    <w:sz w:val="28"/>
                    <w:szCs w:val="28"/>
                  </w:rPr>
                </w:rPrChange>
              </w:rPr>
              <w:pPrChange w:id="1248" w:author="瞿腊梅" w:date="2022-07-08T14:52:39Z">
                <w:pPr>
                  <w:adjustRightInd w:val="0"/>
                  <w:snapToGrid w:val="0"/>
                  <w:spacing w:line="620" w:lineRule="exact"/>
                  <w:jc w:val="center"/>
                </w:pPr>
              </w:pPrChange>
            </w:pPr>
            <w:r>
              <w:rPr>
                <w:rFonts w:hint="eastAsia" w:ascii="方正仿宋简体" w:hAnsi="方正仿宋简体" w:eastAsia="方正仿宋简体" w:cs="方正仿宋简体"/>
                <w:kern w:val="0"/>
                <w:sz w:val="24"/>
                <w:szCs w:val="24"/>
                <w:rPrChange w:id="1250" w:author="瞿腊梅" w:date="2022-07-08T14:52:28Z">
                  <w:rPr>
                    <w:rFonts w:hint="eastAsia" w:ascii="方正仿宋简体" w:hAnsi="方正仿宋简体" w:eastAsia="方正仿宋简体" w:cs="方正仿宋简体"/>
                    <w:kern w:val="0"/>
                    <w:sz w:val="28"/>
                    <w:szCs w:val="28"/>
                  </w:rPr>
                </w:rPrChange>
              </w:rPr>
              <w:t>通讯地址</w:t>
            </w:r>
          </w:p>
        </w:tc>
        <w:tc>
          <w:tcPr>
            <w:tcW w:w="5881" w:type="dxa"/>
            <w:gridSpan w:val="3"/>
            <w:tcBorders>
              <w:top w:val="single" w:color="000000" w:sz="4" w:space="0"/>
              <w:left w:val="single" w:color="auto" w:sz="4" w:space="0"/>
              <w:bottom w:val="single" w:color="000000" w:sz="4" w:space="0"/>
              <w:right w:val="single" w:color="000000" w:sz="4" w:space="0"/>
            </w:tcBorders>
            <w:noWrap/>
            <w:vAlign w:val="center"/>
            <w:tcPrChange w:id="1251" w:author="瞿腊梅" w:date="2022-07-08T14:51:55Z">
              <w:tcPr>
                <w:tcW w:w="5881" w:type="dxa"/>
                <w:gridSpan w:val="3"/>
                <w:tcBorders>
                  <w:top w:val="single" w:color="000000" w:sz="4" w:space="0"/>
                  <w:left w:val="single" w:color="auto" w:sz="4" w:space="0"/>
                  <w:bottom w:val="single" w:color="000000" w:sz="4" w:space="0"/>
                  <w:right w:val="single" w:color="000000" w:sz="4" w:space="0"/>
                </w:tcBorders>
                <w:noWrap/>
                <w:vAlign w:val="center"/>
              </w:tcPr>
            </w:tcPrChange>
          </w:tcPr>
          <w:p>
            <w:pPr>
              <w:adjustRightInd w:val="0"/>
              <w:snapToGrid w:val="0"/>
              <w:spacing w:line="420" w:lineRule="exact"/>
              <w:jc w:val="center"/>
              <w:rPr>
                <w:rFonts w:hint="eastAsia" w:ascii="方正仿宋简体" w:hAnsi="方正仿宋简体" w:eastAsia="方正仿宋简体" w:cs="方正仿宋简体"/>
                <w:sz w:val="24"/>
                <w:szCs w:val="24"/>
                <w:rPrChange w:id="1253" w:author="瞿腊梅" w:date="2022-07-08T14:52:28Z">
                  <w:rPr>
                    <w:rFonts w:hint="eastAsia" w:ascii="方正仿宋简体" w:hAnsi="方正仿宋简体" w:eastAsia="方正仿宋简体" w:cs="方正仿宋简体"/>
                    <w:sz w:val="28"/>
                    <w:szCs w:val="28"/>
                  </w:rPr>
                </w:rPrChange>
              </w:rPr>
              <w:pPrChange w:id="1252" w:author="瞿腊梅" w:date="2022-07-08T14:52:39Z">
                <w:pPr>
                  <w:adjustRightInd w:val="0"/>
                  <w:snapToGrid w:val="0"/>
                  <w:spacing w:line="620" w:lineRule="exact"/>
                  <w:jc w:val="center"/>
                </w:pPr>
              </w:pPrChange>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Change w:id="1254" w:author="瞿腊梅" w:date="2022-07-08T14:51:55Z">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blPrExChange>
        </w:tblPrEx>
        <w:trPr>
          <w:trHeight w:val="397" w:hRule="atLeast"/>
        </w:trPr>
        <w:tc>
          <w:tcPr>
            <w:tcW w:w="660" w:type="dxa"/>
            <w:vMerge w:val="restart"/>
            <w:tcBorders>
              <w:top w:val="single" w:color="auto" w:sz="4" w:space="0"/>
              <w:left w:val="single" w:color="auto" w:sz="4" w:space="0"/>
              <w:right w:val="single" w:color="000000" w:sz="4" w:space="0"/>
            </w:tcBorders>
            <w:noWrap/>
            <w:vAlign w:val="center"/>
            <w:tcPrChange w:id="1255" w:author="瞿腊梅" w:date="2022-07-08T14:51:55Z">
              <w:tcPr>
                <w:tcW w:w="660" w:type="dxa"/>
                <w:vMerge w:val="restart"/>
                <w:tcBorders>
                  <w:top w:val="single" w:color="auto" w:sz="4" w:space="0"/>
                  <w:left w:val="single" w:color="auto" w:sz="4" w:space="0"/>
                  <w:right w:val="single" w:color="000000" w:sz="4" w:space="0"/>
                </w:tcBorders>
                <w:noWrap/>
                <w:vAlign w:val="center"/>
              </w:tcPr>
            </w:tcPrChange>
          </w:tcPr>
          <w:p>
            <w:pPr>
              <w:widowControl/>
              <w:adjustRightInd w:val="0"/>
              <w:snapToGrid w:val="0"/>
              <w:spacing w:line="420" w:lineRule="exact"/>
              <w:jc w:val="center"/>
              <w:rPr>
                <w:rFonts w:hint="eastAsia" w:ascii="方正仿宋简体" w:hAnsi="方正仿宋简体" w:eastAsia="方正仿宋简体" w:cs="方正仿宋简体"/>
                <w:sz w:val="24"/>
                <w:szCs w:val="24"/>
                <w:rPrChange w:id="1257" w:author="瞿腊梅" w:date="2022-07-08T14:52:28Z">
                  <w:rPr>
                    <w:rFonts w:hint="eastAsia" w:ascii="方正仿宋简体" w:hAnsi="方正仿宋简体" w:eastAsia="方正仿宋简体" w:cs="方正仿宋简体"/>
                    <w:sz w:val="28"/>
                    <w:szCs w:val="28"/>
                  </w:rPr>
                </w:rPrChange>
              </w:rPr>
              <w:pPrChange w:id="1256" w:author="瞿腊梅" w:date="2022-07-08T14:52:39Z">
                <w:pPr>
                  <w:widowControl/>
                  <w:adjustRightInd w:val="0"/>
                  <w:snapToGrid w:val="0"/>
                  <w:spacing w:line="620" w:lineRule="exact"/>
                  <w:jc w:val="center"/>
                </w:pPr>
              </w:pPrChange>
            </w:pPr>
            <w:r>
              <w:rPr>
                <w:rFonts w:hint="eastAsia" w:ascii="方正仿宋简体" w:hAnsi="方正仿宋简体" w:eastAsia="方正仿宋简体" w:cs="方正仿宋简体"/>
                <w:kern w:val="0"/>
                <w:sz w:val="24"/>
                <w:szCs w:val="24"/>
                <w:rPrChange w:id="1258" w:author="瞿腊梅" w:date="2022-07-08T14:52:28Z">
                  <w:rPr>
                    <w:rFonts w:hint="eastAsia" w:ascii="方正仿宋简体" w:hAnsi="方正仿宋简体" w:eastAsia="方正仿宋简体" w:cs="方正仿宋简体"/>
                    <w:kern w:val="0"/>
                    <w:sz w:val="28"/>
                    <w:szCs w:val="28"/>
                  </w:rPr>
                </w:rPrChange>
              </w:rPr>
              <w:t>配套资源</w:t>
            </w:r>
          </w:p>
        </w:tc>
        <w:tc>
          <w:tcPr>
            <w:tcW w:w="2564" w:type="dxa"/>
            <w:tcBorders>
              <w:top w:val="single" w:color="000000" w:sz="4" w:space="0"/>
              <w:left w:val="single" w:color="000000" w:sz="4" w:space="0"/>
              <w:bottom w:val="single" w:color="000000" w:sz="4" w:space="0"/>
              <w:right w:val="single" w:color="auto" w:sz="4" w:space="0"/>
            </w:tcBorders>
            <w:noWrap/>
            <w:vAlign w:val="center"/>
            <w:tcPrChange w:id="1259" w:author="瞿腊梅" w:date="2022-07-08T14:51:55Z">
              <w:tcPr>
                <w:tcW w:w="2564" w:type="dxa"/>
                <w:tcBorders>
                  <w:top w:val="single" w:color="000000" w:sz="4" w:space="0"/>
                  <w:left w:val="single" w:color="000000" w:sz="4" w:space="0"/>
                  <w:bottom w:val="single" w:color="000000" w:sz="4" w:space="0"/>
                  <w:right w:val="single" w:color="auto" w:sz="4" w:space="0"/>
                </w:tcBorders>
                <w:noWrap/>
                <w:vAlign w:val="center"/>
              </w:tcPr>
            </w:tcPrChange>
          </w:tcPr>
          <w:p>
            <w:pPr>
              <w:adjustRightInd w:val="0"/>
              <w:snapToGrid w:val="0"/>
              <w:spacing w:line="420" w:lineRule="exact"/>
              <w:jc w:val="center"/>
              <w:rPr>
                <w:rFonts w:hint="eastAsia" w:ascii="方正仿宋简体" w:hAnsi="方正仿宋简体" w:eastAsia="方正仿宋简体" w:cs="方正仿宋简体"/>
                <w:kern w:val="0"/>
                <w:sz w:val="24"/>
                <w:szCs w:val="24"/>
                <w:rPrChange w:id="1261" w:author="瞿腊梅" w:date="2022-07-08T14:52:28Z">
                  <w:rPr>
                    <w:rFonts w:hint="eastAsia" w:ascii="方正仿宋简体" w:hAnsi="方正仿宋简体" w:eastAsia="方正仿宋简体" w:cs="方正仿宋简体"/>
                    <w:kern w:val="0"/>
                    <w:sz w:val="28"/>
                    <w:szCs w:val="28"/>
                  </w:rPr>
                </w:rPrChange>
              </w:rPr>
              <w:pPrChange w:id="1260" w:author="瞿腊梅" w:date="2022-07-08T14:52:39Z">
                <w:pPr>
                  <w:adjustRightInd w:val="0"/>
                  <w:snapToGrid w:val="0"/>
                  <w:spacing w:line="620" w:lineRule="exact"/>
                  <w:jc w:val="center"/>
                </w:pPr>
              </w:pPrChange>
            </w:pPr>
            <w:r>
              <w:rPr>
                <w:rFonts w:hint="eastAsia" w:ascii="方正仿宋简体" w:hAnsi="方正仿宋简体" w:eastAsia="方正仿宋简体" w:cs="方正仿宋简体"/>
                <w:kern w:val="0"/>
                <w:sz w:val="24"/>
                <w:szCs w:val="24"/>
                <w:rPrChange w:id="1262" w:author="瞿腊梅" w:date="2022-07-08T14:52:28Z">
                  <w:rPr>
                    <w:rFonts w:hint="eastAsia" w:ascii="方正仿宋简体" w:hAnsi="方正仿宋简体" w:eastAsia="方正仿宋简体" w:cs="方正仿宋简体"/>
                    <w:kern w:val="0"/>
                    <w:sz w:val="28"/>
                    <w:szCs w:val="28"/>
                  </w:rPr>
                </w:rPrChange>
              </w:rPr>
              <w:t>练习题</w:t>
            </w:r>
          </w:p>
        </w:tc>
        <w:tc>
          <w:tcPr>
            <w:tcW w:w="5881" w:type="dxa"/>
            <w:gridSpan w:val="3"/>
            <w:tcBorders>
              <w:top w:val="single" w:color="000000" w:sz="4" w:space="0"/>
              <w:left w:val="single" w:color="auto" w:sz="4" w:space="0"/>
              <w:bottom w:val="single" w:color="000000" w:sz="4" w:space="0"/>
              <w:right w:val="single" w:color="000000" w:sz="4" w:space="0"/>
            </w:tcBorders>
            <w:noWrap/>
            <w:vAlign w:val="center"/>
            <w:tcPrChange w:id="1263" w:author="瞿腊梅" w:date="2022-07-08T14:51:55Z">
              <w:tcPr>
                <w:tcW w:w="5881" w:type="dxa"/>
                <w:gridSpan w:val="3"/>
                <w:tcBorders>
                  <w:top w:val="single" w:color="000000" w:sz="4" w:space="0"/>
                  <w:left w:val="single" w:color="auto" w:sz="4" w:space="0"/>
                  <w:bottom w:val="single" w:color="000000" w:sz="4" w:space="0"/>
                  <w:right w:val="single" w:color="000000" w:sz="4" w:space="0"/>
                </w:tcBorders>
                <w:noWrap/>
                <w:vAlign w:val="center"/>
              </w:tcPr>
            </w:tcPrChange>
          </w:tcPr>
          <w:p>
            <w:pPr>
              <w:adjustRightInd w:val="0"/>
              <w:snapToGrid w:val="0"/>
              <w:spacing w:line="420" w:lineRule="exact"/>
              <w:jc w:val="center"/>
              <w:rPr>
                <w:rFonts w:hint="eastAsia" w:ascii="方正仿宋简体" w:hAnsi="方正仿宋简体" w:eastAsia="方正仿宋简体" w:cs="方正仿宋简体"/>
                <w:sz w:val="24"/>
                <w:szCs w:val="24"/>
                <w:rPrChange w:id="1265" w:author="瞿腊梅" w:date="2022-07-08T14:52:28Z">
                  <w:rPr>
                    <w:rFonts w:hint="eastAsia" w:ascii="方正仿宋简体" w:hAnsi="方正仿宋简体" w:eastAsia="方正仿宋简体" w:cs="方正仿宋简体"/>
                    <w:sz w:val="28"/>
                    <w:szCs w:val="28"/>
                  </w:rPr>
                </w:rPrChange>
              </w:rPr>
              <w:pPrChange w:id="1264" w:author="瞿腊梅" w:date="2022-07-08T14:52:39Z">
                <w:pPr>
                  <w:adjustRightInd w:val="0"/>
                  <w:snapToGrid w:val="0"/>
                  <w:spacing w:line="620" w:lineRule="exact"/>
                  <w:jc w:val="center"/>
                </w:pPr>
              </w:pPrChange>
            </w:pPr>
            <w:r>
              <w:rPr>
                <w:rFonts w:hint="eastAsia" w:ascii="方正仿宋简体" w:hAnsi="方正仿宋简体" w:eastAsia="方正仿宋简体" w:cs="方正仿宋简体"/>
                <w:sz w:val="24"/>
                <w:szCs w:val="24"/>
                <w:rPrChange w:id="1266" w:author="瞿腊梅" w:date="2022-07-08T14:52:28Z">
                  <w:rPr>
                    <w:rFonts w:hint="eastAsia" w:ascii="方正仿宋简体" w:hAnsi="方正仿宋简体" w:eastAsia="方正仿宋简体" w:cs="方正仿宋简体"/>
                    <w:sz w:val="28"/>
                    <w:szCs w:val="28"/>
                  </w:rPr>
                </w:rPrChange>
              </w:rPr>
              <w:t>□有     □无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Change w:id="1267" w:author="瞿腊梅" w:date="2022-07-08T14:51:55Z">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blPrExChange>
        </w:tblPrEx>
        <w:trPr>
          <w:trHeight w:val="397" w:hRule="atLeast"/>
        </w:trPr>
        <w:tc>
          <w:tcPr>
            <w:tcW w:w="660" w:type="dxa"/>
            <w:vMerge w:val="continue"/>
            <w:tcBorders>
              <w:left w:val="single" w:color="auto" w:sz="4" w:space="0"/>
              <w:right w:val="single" w:color="000000" w:sz="4" w:space="0"/>
            </w:tcBorders>
            <w:noWrap/>
            <w:vAlign w:val="center"/>
            <w:tcPrChange w:id="1268" w:author="瞿腊梅" w:date="2022-07-08T14:51:55Z">
              <w:tcPr>
                <w:tcW w:w="660" w:type="dxa"/>
                <w:vMerge w:val="continue"/>
                <w:tcBorders>
                  <w:left w:val="single" w:color="auto" w:sz="4" w:space="0"/>
                  <w:right w:val="single" w:color="000000" w:sz="4" w:space="0"/>
                </w:tcBorders>
                <w:noWrap/>
                <w:vAlign w:val="center"/>
              </w:tcPr>
            </w:tcPrChange>
          </w:tcPr>
          <w:p>
            <w:pPr>
              <w:widowControl/>
              <w:adjustRightInd w:val="0"/>
              <w:snapToGrid w:val="0"/>
              <w:spacing w:line="420" w:lineRule="exact"/>
              <w:jc w:val="left"/>
              <w:rPr>
                <w:rFonts w:hint="eastAsia" w:ascii="方正仿宋简体" w:hAnsi="方正仿宋简体" w:eastAsia="方正仿宋简体" w:cs="方正仿宋简体"/>
                <w:kern w:val="0"/>
                <w:sz w:val="24"/>
                <w:szCs w:val="24"/>
                <w:rPrChange w:id="1270" w:author="瞿腊梅" w:date="2022-07-08T14:52:28Z">
                  <w:rPr>
                    <w:rFonts w:hint="eastAsia" w:ascii="方正仿宋简体" w:hAnsi="方正仿宋简体" w:eastAsia="方正仿宋简体" w:cs="方正仿宋简体"/>
                    <w:kern w:val="0"/>
                    <w:sz w:val="28"/>
                    <w:szCs w:val="28"/>
                  </w:rPr>
                </w:rPrChange>
              </w:rPr>
              <w:pPrChange w:id="1269" w:author="瞿腊梅" w:date="2022-07-08T14:52:39Z">
                <w:pPr>
                  <w:widowControl/>
                  <w:adjustRightInd w:val="0"/>
                  <w:snapToGrid w:val="0"/>
                  <w:spacing w:line="620" w:lineRule="exact"/>
                  <w:jc w:val="left"/>
                </w:pPr>
              </w:pPrChange>
            </w:pPr>
          </w:p>
        </w:tc>
        <w:tc>
          <w:tcPr>
            <w:tcW w:w="2564" w:type="dxa"/>
            <w:tcBorders>
              <w:top w:val="single" w:color="000000" w:sz="4" w:space="0"/>
              <w:left w:val="single" w:color="000000" w:sz="4" w:space="0"/>
              <w:bottom w:val="single" w:color="000000" w:sz="4" w:space="0"/>
              <w:right w:val="single" w:color="auto" w:sz="4" w:space="0"/>
            </w:tcBorders>
            <w:noWrap/>
            <w:vAlign w:val="center"/>
            <w:tcPrChange w:id="1271" w:author="瞿腊梅" w:date="2022-07-08T14:51:55Z">
              <w:tcPr>
                <w:tcW w:w="2564" w:type="dxa"/>
                <w:tcBorders>
                  <w:top w:val="single" w:color="000000" w:sz="4" w:space="0"/>
                  <w:left w:val="single" w:color="000000" w:sz="4" w:space="0"/>
                  <w:bottom w:val="single" w:color="000000" w:sz="4" w:space="0"/>
                  <w:right w:val="single" w:color="auto" w:sz="4" w:space="0"/>
                </w:tcBorders>
                <w:noWrap/>
                <w:vAlign w:val="center"/>
              </w:tcPr>
            </w:tcPrChange>
          </w:tcPr>
          <w:p>
            <w:pPr>
              <w:adjustRightInd w:val="0"/>
              <w:snapToGrid w:val="0"/>
              <w:spacing w:line="420" w:lineRule="exact"/>
              <w:jc w:val="center"/>
              <w:rPr>
                <w:rFonts w:hint="eastAsia" w:ascii="方正仿宋简体" w:hAnsi="方正仿宋简体" w:eastAsia="方正仿宋简体" w:cs="方正仿宋简体"/>
                <w:kern w:val="0"/>
                <w:sz w:val="24"/>
                <w:szCs w:val="24"/>
                <w:rPrChange w:id="1273" w:author="瞿腊梅" w:date="2022-07-08T14:52:28Z">
                  <w:rPr>
                    <w:rFonts w:hint="eastAsia" w:ascii="方正仿宋简体" w:hAnsi="方正仿宋简体" w:eastAsia="方正仿宋简体" w:cs="方正仿宋简体"/>
                    <w:kern w:val="0"/>
                    <w:sz w:val="28"/>
                    <w:szCs w:val="28"/>
                  </w:rPr>
                </w:rPrChange>
              </w:rPr>
              <w:pPrChange w:id="1272" w:author="瞿腊梅" w:date="2022-07-08T14:52:39Z">
                <w:pPr>
                  <w:adjustRightInd w:val="0"/>
                  <w:snapToGrid w:val="0"/>
                  <w:spacing w:line="620" w:lineRule="exact"/>
                  <w:jc w:val="center"/>
                </w:pPr>
              </w:pPrChange>
            </w:pPr>
            <w:r>
              <w:rPr>
                <w:rFonts w:hint="eastAsia" w:ascii="方正仿宋简体" w:hAnsi="方正仿宋简体" w:eastAsia="方正仿宋简体" w:cs="方正仿宋简体"/>
                <w:kern w:val="0"/>
                <w:sz w:val="24"/>
                <w:szCs w:val="24"/>
                <w:rPrChange w:id="1274" w:author="瞿腊梅" w:date="2022-07-08T14:52:28Z">
                  <w:rPr>
                    <w:rFonts w:hint="eastAsia" w:ascii="方正仿宋简体" w:hAnsi="方正仿宋简体" w:eastAsia="方正仿宋简体" w:cs="方正仿宋简体"/>
                    <w:kern w:val="0"/>
                    <w:sz w:val="28"/>
                    <w:szCs w:val="28"/>
                  </w:rPr>
                </w:rPrChange>
              </w:rPr>
              <w:t>课程简介</w:t>
            </w:r>
          </w:p>
        </w:tc>
        <w:tc>
          <w:tcPr>
            <w:tcW w:w="5881" w:type="dxa"/>
            <w:gridSpan w:val="3"/>
            <w:tcBorders>
              <w:top w:val="single" w:color="000000" w:sz="4" w:space="0"/>
              <w:left w:val="single" w:color="auto" w:sz="4" w:space="0"/>
              <w:bottom w:val="single" w:color="000000" w:sz="4" w:space="0"/>
              <w:right w:val="single" w:color="000000" w:sz="4" w:space="0"/>
            </w:tcBorders>
            <w:noWrap/>
            <w:vAlign w:val="center"/>
            <w:tcPrChange w:id="1275" w:author="瞿腊梅" w:date="2022-07-08T14:51:55Z">
              <w:tcPr>
                <w:tcW w:w="5881" w:type="dxa"/>
                <w:gridSpan w:val="3"/>
                <w:tcBorders>
                  <w:top w:val="single" w:color="000000" w:sz="4" w:space="0"/>
                  <w:left w:val="single" w:color="auto" w:sz="4" w:space="0"/>
                  <w:bottom w:val="single" w:color="000000" w:sz="4" w:space="0"/>
                  <w:right w:val="single" w:color="000000" w:sz="4" w:space="0"/>
                </w:tcBorders>
                <w:noWrap/>
                <w:vAlign w:val="center"/>
              </w:tcPr>
            </w:tcPrChange>
          </w:tcPr>
          <w:p>
            <w:pPr>
              <w:adjustRightInd w:val="0"/>
              <w:snapToGrid w:val="0"/>
              <w:spacing w:line="420" w:lineRule="exact"/>
              <w:jc w:val="center"/>
              <w:rPr>
                <w:rFonts w:hint="eastAsia" w:ascii="方正仿宋简体" w:hAnsi="方正仿宋简体" w:eastAsia="方正仿宋简体" w:cs="方正仿宋简体"/>
                <w:kern w:val="0"/>
                <w:sz w:val="24"/>
                <w:szCs w:val="24"/>
                <w:u w:val="single"/>
                <w:rPrChange w:id="1277" w:author="瞿腊梅" w:date="2022-07-08T14:52:28Z">
                  <w:rPr>
                    <w:rFonts w:hint="eastAsia" w:ascii="方正仿宋简体" w:hAnsi="方正仿宋简体" w:eastAsia="方正仿宋简体" w:cs="方正仿宋简体"/>
                    <w:kern w:val="0"/>
                    <w:sz w:val="28"/>
                    <w:szCs w:val="28"/>
                    <w:u w:val="single"/>
                  </w:rPr>
                </w:rPrChange>
              </w:rPr>
              <w:pPrChange w:id="1276" w:author="瞿腊梅" w:date="2022-07-08T14:52:39Z">
                <w:pPr>
                  <w:adjustRightInd w:val="0"/>
                  <w:snapToGrid w:val="0"/>
                  <w:spacing w:line="620" w:lineRule="exact"/>
                  <w:jc w:val="center"/>
                </w:pPr>
              </w:pPrChange>
            </w:pPr>
            <w:r>
              <w:rPr>
                <w:rFonts w:hint="eastAsia" w:ascii="方正仿宋简体" w:hAnsi="方正仿宋简体" w:eastAsia="方正仿宋简体" w:cs="方正仿宋简体"/>
                <w:sz w:val="24"/>
                <w:szCs w:val="24"/>
                <w:rPrChange w:id="1278" w:author="瞿腊梅" w:date="2022-07-08T14:52:28Z">
                  <w:rPr>
                    <w:rFonts w:hint="eastAsia" w:ascii="方正仿宋简体" w:hAnsi="方正仿宋简体" w:eastAsia="方正仿宋简体" w:cs="方正仿宋简体"/>
                    <w:sz w:val="28"/>
                    <w:szCs w:val="28"/>
                  </w:rPr>
                </w:rPrChange>
              </w:rPr>
              <w:t>□有     □无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Change w:id="1279" w:author="瞿腊梅" w:date="2022-07-08T14:51:55Z">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blPrExChange>
        </w:tblPrEx>
        <w:trPr>
          <w:trHeight w:val="397" w:hRule="atLeast"/>
        </w:trPr>
        <w:tc>
          <w:tcPr>
            <w:tcW w:w="660" w:type="dxa"/>
            <w:vMerge w:val="continue"/>
            <w:tcBorders>
              <w:left w:val="single" w:color="auto" w:sz="4" w:space="0"/>
              <w:right w:val="single" w:color="000000" w:sz="4" w:space="0"/>
            </w:tcBorders>
            <w:noWrap/>
            <w:vAlign w:val="center"/>
            <w:tcPrChange w:id="1280" w:author="瞿腊梅" w:date="2022-07-08T14:51:55Z">
              <w:tcPr>
                <w:tcW w:w="660" w:type="dxa"/>
                <w:vMerge w:val="continue"/>
                <w:tcBorders>
                  <w:left w:val="single" w:color="auto" w:sz="4" w:space="0"/>
                  <w:right w:val="single" w:color="000000" w:sz="4" w:space="0"/>
                </w:tcBorders>
                <w:noWrap/>
                <w:vAlign w:val="center"/>
              </w:tcPr>
            </w:tcPrChange>
          </w:tcPr>
          <w:p>
            <w:pPr>
              <w:widowControl/>
              <w:adjustRightInd w:val="0"/>
              <w:snapToGrid w:val="0"/>
              <w:spacing w:line="420" w:lineRule="exact"/>
              <w:jc w:val="left"/>
              <w:rPr>
                <w:rFonts w:hint="eastAsia" w:ascii="方正仿宋简体" w:hAnsi="方正仿宋简体" w:eastAsia="方正仿宋简体" w:cs="方正仿宋简体"/>
                <w:kern w:val="0"/>
                <w:sz w:val="24"/>
                <w:szCs w:val="24"/>
                <w:rPrChange w:id="1282" w:author="瞿腊梅" w:date="2022-07-08T14:52:28Z">
                  <w:rPr>
                    <w:rFonts w:hint="eastAsia" w:ascii="方正仿宋简体" w:hAnsi="方正仿宋简体" w:eastAsia="方正仿宋简体" w:cs="方正仿宋简体"/>
                    <w:kern w:val="0"/>
                    <w:sz w:val="28"/>
                    <w:szCs w:val="28"/>
                  </w:rPr>
                </w:rPrChange>
              </w:rPr>
              <w:pPrChange w:id="1281" w:author="瞿腊梅" w:date="2022-07-08T14:52:39Z">
                <w:pPr>
                  <w:widowControl/>
                  <w:adjustRightInd w:val="0"/>
                  <w:snapToGrid w:val="0"/>
                  <w:spacing w:line="620" w:lineRule="exact"/>
                  <w:jc w:val="left"/>
                </w:pPr>
              </w:pPrChange>
            </w:pPr>
          </w:p>
        </w:tc>
        <w:tc>
          <w:tcPr>
            <w:tcW w:w="2564" w:type="dxa"/>
            <w:tcBorders>
              <w:top w:val="single" w:color="000000" w:sz="4" w:space="0"/>
              <w:left w:val="single" w:color="000000" w:sz="4" w:space="0"/>
              <w:bottom w:val="single" w:color="000000" w:sz="4" w:space="0"/>
              <w:right w:val="single" w:color="auto" w:sz="4" w:space="0"/>
            </w:tcBorders>
            <w:noWrap/>
            <w:vAlign w:val="center"/>
            <w:tcPrChange w:id="1283" w:author="瞿腊梅" w:date="2022-07-08T14:51:55Z">
              <w:tcPr>
                <w:tcW w:w="2564" w:type="dxa"/>
                <w:tcBorders>
                  <w:top w:val="single" w:color="000000" w:sz="4" w:space="0"/>
                  <w:left w:val="single" w:color="000000" w:sz="4" w:space="0"/>
                  <w:bottom w:val="single" w:color="000000" w:sz="4" w:space="0"/>
                  <w:right w:val="single" w:color="auto" w:sz="4" w:space="0"/>
                </w:tcBorders>
                <w:noWrap/>
                <w:vAlign w:val="center"/>
              </w:tcPr>
            </w:tcPrChange>
          </w:tcPr>
          <w:p>
            <w:pPr>
              <w:adjustRightInd w:val="0"/>
              <w:snapToGrid w:val="0"/>
              <w:spacing w:line="420" w:lineRule="exact"/>
              <w:jc w:val="center"/>
              <w:rPr>
                <w:rFonts w:hint="eastAsia" w:ascii="方正仿宋简体" w:hAnsi="方正仿宋简体" w:eastAsia="方正仿宋简体" w:cs="方正仿宋简体"/>
                <w:kern w:val="0"/>
                <w:sz w:val="24"/>
                <w:szCs w:val="24"/>
                <w:rPrChange w:id="1285" w:author="瞿腊梅" w:date="2022-07-08T14:52:28Z">
                  <w:rPr>
                    <w:rFonts w:hint="eastAsia" w:ascii="方正仿宋简体" w:hAnsi="方正仿宋简体" w:eastAsia="方正仿宋简体" w:cs="方正仿宋简体"/>
                    <w:kern w:val="0"/>
                    <w:sz w:val="28"/>
                    <w:szCs w:val="28"/>
                  </w:rPr>
                </w:rPrChange>
              </w:rPr>
              <w:pPrChange w:id="1284" w:author="瞿腊梅" w:date="2022-07-08T14:52:39Z">
                <w:pPr>
                  <w:adjustRightInd w:val="0"/>
                  <w:snapToGrid w:val="0"/>
                  <w:spacing w:line="620" w:lineRule="exact"/>
                  <w:jc w:val="center"/>
                </w:pPr>
              </w:pPrChange>
            </w:pPr>
            <w:r>
              <w:rPr>
                <w:rFonts w:hint="eastAsia" w:ascii="方正仿宋简体" w:hAnsi="方正仿宋简体" w:eastAsia="方正仿宋简体" w:cs="方正仿宋简体"/>
                <w:kern w:val="0"/>
                <w:sz w:val="24"/>
                <w:szCs w:val="24"/>
                <w:rPrChange w:id="1286" w:author="瞿腊梅" w:date="2022-07-08T14:52:28Z">
                  <w:rPr>
                    <w:rFonts w:hint="eastAsia" w:ascii="方正仿宋简体" w:hAnsi="方正仿宋简体" w:eastAsia="方正仿宋简体" w:cs="方正仿宋简体"/>
                    <w:kern w:val="0"/>
                    <w:sz w:val="28"/>
                    <w:szCs w:val="28"/>
                  </w:rPr>
                </w:rPrChange>
              </w:rPr>
              <w:t>教材</w:t>
            </w:r>
          </w:p>
        </w:tc>
        <w:tc>
          <w:tcPr>
            <w:tcW w:w="5881" w:type="dxa"/>
            <w:gridSpan w:val="3"/>
            <w:tcBorders>
              <w:top w:val="single" w:color="000000" w:sz="4" w:space="0"/>
              <w:left w:val="single" w:color="auto" w:sz="4" w:space="0"/>
              <w:bottom w:val="single" w:color="000000" w:sz="4" w:space="0"/>
              <w:right w:val="single" w:color="000000" w:sz="4" w:space="0"/>
            </w:tcBorders>
            <w:noWrap/>
            <w:vAlign w:val="center"/>
            <w:tcPrChange w:id="1287" w:author="瞿腊梅" w:date="2022-07-08T14:51:55Z">
              <w:tcPr>
                <w:tcW w:w="5881" w:type="dxa"/>
                <w:gridSpan w:val="3"/>
                <w:tcBorders>
                  <w:top w:val="single" w:color="000000" w:sz="4" w:space="0"/>
                  <w:left w:val="single" w:color="auto" w:sz="4" w:space="0"/>
                  <w:bottom w:val="single" w:color="000000" w:sz="4" w:space="0"/>
                  <w:right w:val="single" w:color="000000" w:sz="4" w:space="0"/>
                </w:tcBorders>
                <w:noWrap/>
                <w:vAlign w:val="center"/>
              </w:tcPr>
            </w:tcPrChange>
          </w:tcPr>
          <w:p>
            <w:pPr>
              <w:adjustRightInd w:val="0"/>
              <w:snapToGrid w:val="0"/>
              <w:spacing w:line="420" w:lineRule="exact"/>
              <w:jc w:val="center"/>
              <w:rPr>
                <w:rFonts w:hint="eastAsia" w:ascii="方正仿宋简体" w:hAnsi="方正仿宋简体" w:eastAsia="方正仿宋简体" w:cs="方正仿宋简体"/>
                <w:kern w:val="0"/>
                <w:sz w:val="24"/>
                <w:szCs w:val="24"/>
                <w:u w:val="single"/>
                <w:rPrChange w:id="1289" w:author="瞿腊梅" w:date="2022-07-08T14:52:28Z">
                  <w:rPr>
                    <w:rFonts w:hint="eastAsia" w:ascii="方正仿宋简体" w:hAnsi="方正仿宋简体" w:eastAsia="方正仿宋简体" w:cs="方正仿宋简体"/>
                    <w:kern w:val="0"/>
                    <w:sz w:val="28"/>
                    <w:szCs w:val="28"/>
                    <w:u w:val="single"/>
                  </w:rPr>
                </w:rPrChange>
              </w:rPr>
              <w:pPrChange w:id="1288" w:author="瞿腊梅" w:date="2022-07-08T14:52:39Z">
                <w:pPr>
                  <w:adjustRightInd w:val="0"/>
                  <w:snapToGrid w:val="0"/>
                  <w:spacing w:line="620" w:lineRule="exact"/>
                  <w:jc w:val="center"/>
                </w:pPr>
              </w:pPrChange>
            </w:pPr>
            <w:r>
              <w:rPr>
                <w:rFonts w:hint="eastAsia" w:ascii="方正仿宋简体" w:hAnsi="方正仿宋简体" w:eastAsia="方正仿宋简体" w:cs="方正仿宋简体"/>
                <w:sz w:val="24"/>
                <w:szCs w:val="24"/>
                <w:rPrChange w:id="1290" w:author="瞿腊梅" w:date="2022-07-08T14:52:28Z">
                  <w:rPr>
                    <w:rFonts w:hint="eastAsia" w:ascii="方正仿宋简体" w:hAnsi="方正仿宋简体" w:eastAsia="方正仿宋简体" w:cs="方正仿宋简体"/>
                    <w:sz w:val="28"/>
                    <w:szCs w:val="28"/>
                  </w:rPr>
                </w:rPrChange>
              </w:rPr>
              <w:t>□有     □无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Change w:id="1291" w:author="瞿腊梅" w:date="2022-07-08T14:51:55Z">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blPrExChange>
        </w:tblPrEx>
        <w:trPr>
          <w:trHeight w:val="397" w:hRule="atLeast"/>
        </w:trPr>
        <w:tc>
          <w:tcPr>
            <w:tcW w:w="660" w:type="dxa"/>
            <w:vMerge w:val="continue"/>
            <w:tcBorders>
              <w:left w:val="single" w:color="auto" w:sz="4" w:space="0"/>
              <w:right w:val="single" w:color="000000" w:sz="4" w:space="0"/>
            </w:tcBorders>
            <w:noWrap/>
            <w:vAlign w:val="center"/>
            <w:tcPrChange w:id="1292" w:author="瞿腊梅" w:date="2022-07-08T14:51:55Z">
              <w:tcPr>
                <w:tcW w:w="660" w:type="dxa"/>
                <w:vMerge w:val="continue"/>
                <w:tcBorders>
                  <w:left w:val="single" w:color="auto" w:sz="4" w:space="0"/>
                  <w:right w:val="single" w:color="000000" w:sz="4" w:space="0"/>
                </w:tcBorders>
                <w:noWrap/>
                <w:vAlign w:val="center"/>
              </w:tcPr>
            </w:tcPrChange>
          </w:tcPr>
          <w:p>
            <w:pPr>
              <w:widowControl/>
              <w:adjustRightInd w:val="0"/>
              <w:snapToGrid w:val="0"/>
              <w:spacing w:line="420" w:lineRule="exact"/>
              <w:jc w:val="left"/>
              <w:rPr>
                <w:rFonts w:hint="eastAsia" w:ascii="方正仿宋简体" w:hAnsi="方正仿宋简体" w:eastAsia="方正仿宋简体" w:cs="方正仿宋简体"/>
                <w:kern w:val="0"/>
                <w:sz w:val="24"/>
                <w:szCs w:val="24"/>
                <w:rPrChange w:id="1294" w:author="瞿腊梅" w:date="2022-07-08T14:52:28Z">
                  <w:rPr>
                    <w:rFonts w:hint="eastAsia" w:ascii="方正仿宋简体" w:hAnsi="方正仿宋简体" w:eastAsia="方正仿宋简体" w:cs="方正仿宋简体"/>
                    <w:kern w:val="0"/>
                    <w:sz w:val="28"/>
                    <w:szCs w:val="28"/>
                  </w:rPr>
                </w:rPrChange>
              </w:rPr>
              <w:pPrChange w:id="1293" w:author="瞿腊梅" w:date="2022-07-08T14:52:39Z">
                <w:pPr>
                  <w:widowControl/>
                  <w:adjustRightInd w:val="0"/>
                  <w:snapToGrid w:val="0"/>
                  <w:spacing w:line="620" w:lineRule="exact"/>
                  <w:jc w:val="left"/>
                </w:pPr>
              </w:pPrChange>
            </w:pPr>
          </w:p>
        </w:tc>
        <w:tc>
          <w:tcPr>
            <w:tcW w:w="2564" w:type="dxa"/>
            <w:tcBorders>
              <w:top w:val="single" w:color="000000" w:sz="4" w:space="0"/>
              <w:left w:val="single" w:color="000000" w:sz="4" w:space="0"/>
              <w:bottom w:val="single" w:color="000000" w:sz="4" w:space="0"/>
              <w:right w:val="single" w:color="auto" w:sz="4" w:space="0"/>
            </w:tcBorders>
            <w:noWrap/>
            <w:vAlign w:val="center"/>
            <w:tcPrChange w:id="1295" w:author="瞿腊梅" w:date="2022-07-08T14:51:55Z">
              <w:tcPr>
                <w:tcW w:w="2564" w:type="dxa"/>
                <w:tcBorders>
                  <w:top w:val="single" w:color="000000" w:sz="4" w:space="0"/>
                  <w:left w:val="single" w:color="000000" w:sz="4" w:space="0"/>
                  <w:bottom w:val="single" w:color="000000" w:sz="4" w:space="0"/>
                  <w:right w:val="single" w:color="auto" w:sz="4" w:space="0"/>
                </w:tcBorders>
                <w:noWrap/>
                <w:vAlign w:val="center"/>
              </w:tcPr>
            </w:tcPrChange>
          </w:tcPr>
          <w:p>
            <w:pPr>
              <w:adjustRightInd w:val="0"/>
              <w:snapToGrid w:val="0"/>
              <w:spacing w:line="420" w:lineRule="exact"/>
              <w:jc w:val="center"/>
              <w:rPr>
                <w:rFonts w:hint="eastAsia" w:ascii="方正仿宋简体" w:hAnsi="方正仿宋简体" w:eastAsia="方正仿宋简体" w:cs="方正仿宋简体"/>
                <w:kern w:val="0"/>
                <w:sz w:val="24"/>
                <w:szCs w:val="24"/>
                <w:rPrChange w:id="1297" w:author="瞿腊梅" w:date="2022-07-08T14:52:28Z">
                  <w:rPr>
                    <w:rFonts w:hint="eastAsia" w:ascii="方正仿宋简体" w:hAnsi="方正仿宋简体" w:eastAsia="方正仿宋简体" w:cs="方正仿宋简体"/>
                    <w:kern w:val="0"/>
                    <w:sz w:val="28"/>
                    <w:szCs w:val="28"/>
                  </w:rPr>
                </w:rPrChange>
              </w:rPr>
              <w:pPrChange w:id="1296" w:author="瞿腊梅" w:date="2022-07-08T14:52:39Z">
                <w:pPr>
                  <w:adjustRightInd w:val="0"/>
                  <w:snapToGrid w:val="0"/>
                  <w:spacing w:line="620" w:lineRule="exact"/>
                  <w:jc w:val="center"/>
                </w:pPr>
              </w:pPrChange>
            </w:pPr>
            <w:r>
              <w:rPr>
                <w:rFonts w:hint="eastAsia" w:ascii="方正仿宋简体" w:hAnsi="方正仿宋简体" w:eastAsia="方正仿宋简体" w:cs="方正仿宋简体"/>
                <w:kern w:val="0"/>
                <w:sz w:val="24"/>
                <w:szCs w:val="24"/>
                <w:rPrChange w:id="1298" w:author="瞿腊梅" w:date="2022-07-08T14:52:28Z">
                  <w:rPr>
                    <w:rFonts w:hint="eastAsia" w:ascii="方正仿宋简体" w:hAnsi="方正仿宋简体" w:eastAsia="方正仿宋简体" w:cs="方正仿宋简体"/>
                    <w:kern w:val="0"/>
                    <w:sz w:val="28"/>
                    <w:szCs w:val="28"/>
                  </w:rPr>
                </w:rPrChange>
              </w:rPr>
              <w:t>课程封面图</w:t>
            </w:r>
          </w:p>
        </w:tc>
        <w:tc>
          <w:tcPr>
            <w:tcW w:w="5881" w:type="dxa"/>
            <w:gridSpan w:val="3"/>
            <w:tcBorders>
              <w:top w:val="single" w:color="000000" w:sz="4" w:space="0"/>
              <w:left w:val="single" w:color="auto" w:sz="4" w:space="0"/>
              <w:bottom w:val="single" w:color="000000" w:sz="4" w:space="0"/>
              <w:right w:val="single" w:color="000000" w:sz="4" w:space="0"/>
            </w:tcBorders>
            <w:noWrap/>
            <w:vAlign w:val="center"/>
            <w:tcPrChange w:id="1299" w:author="瞿腊梅" w:date="2022-07-08T14:51:55Z">
              <w:tcPr>
                <w:tcW w:w="5881" w:type="dxa"/>
                <w:gridSpan w:val="3"/>
                <w:tcBorders>
                  <w:top w:val="single" w:color="000000" w:sz="4" w:space="0"/>
                  <w:left w:val="single" w:color="auto" w:sz="4" w:space="0"/>
                  <w:bottom w:val="single" w:color="000000" w:sz="4" w:space="0"/>
                  <w:right w:val="single" w:color="000000" w:sz="4" w:space="0"/>
                </w:tcBorders>
                <w:noWrap/>
                <w:vAlign w:val="center"/>
              </w:tcPr>
            </w:tcPrChange>
          </w:tcPr>
          <w:p>
            <w:pPr>
              <w:adjustRightInd w:val="0"/>
              <w:snapToGrid w:val="0"/>
              <w:spacing w:line="420" w:lineRule="exact"/>
              <w:jc w:val="center"/>
              <w:rPr>
                <w:rFonts w:hint="eastAsia" w:ascii="方正仿宋简体" w:hAnsi="方正仿宋简体" w:eastAsia="方正仿宋简体" w:cs="方正仿宋简体"/>
                <w:sz w:val="24"/>
                <w:szCs w:val="24"/>
                <w:rPrChange w:id="1301" w:author="瞿腊梅" w:date="2022-07-08T14:52:28Z">
                  <w:rPr>
                    <w:rFonts w:hint="eastAsia" w:ascii="方正仿宋简体" w:hAnsi="方正仿宋简体" w:eastAsia="方正仿宋简体" w:cs="方正仿宋简体"/>
                    <w:sz w:val="28"/>
                    <w:szCs w:val="28"/>
                  </w:rPr>
                </w:rPrChange>
              </w:rPr>
              <w:pPrChange w:id="1300" w:author="瞿腊梅" w:date="2022-07-08T14:52:39Z">
                <w:pPr>
                  <w:adjustRightInd w:val="0"/>
                  <w:snapToGrid w:val="0"/>
                  <w:spacing w:line="620" w:lineRule="exact"/>
                  <w:jc w:val="center"/>
                </w:pPr>
              </w:pPrChange>
            </w:pPr>
            <w:r>
              <w:rPr>
                <w:rFonts w:hint="eastAsia" w:ascii="方正仿宋简体" w:hAnsi="方正仿宋简体" w:eastAsia="方正仿宋简体" w:cs="方正仿宋简体"/>
                <w:sz w:val="24"/>
                <w:szCs w:val="24"/>
                <w:rPrChange w:id="1302" w:author="瞿腊梅" w:date="2022-07-08T14:52:28Z">
                  <w:rPr>
                    <w:rFonts w:hint="eastAsia" w:ascii="方正仿宋简体" w:hAnsi="方正仿宋简体" w:eastAsia="方正仿宋简体" w:cs="方正仿宋简体"/>
                    <w:sz w:val="28"/>
                    <w:szCs w:val="28"/>
                  </w:rPr>
                </w:rPrChange>
              </w:rPr>
              <w:t>□有     □无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Change w:id="1303" w:author="瞿腊梅" w:date="2022-07-08T14:51:55Z">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blPrExChange>
        </w:tblPrEx>
        <w:trPr>
          <w:trHeight w:val="397" w:hRule="atLeast"/>
        </w:trPr>
        <w:tc>
          <w:tcPr>
            <w:tcW w:w="660" w:type="dxa"/>
            <w:vMerge w:val="continue"/>
            <w:tcBorders>
              <w:left w:val="single" w:color="auto" w:sz="4" w:space="0"/>
              <w:right w:val="single" w:color="000000" w:sz="4" w:space="0"/>
            </w:tcBorders>
            <w:noWrap/>
            <w:vAlign w:val="center"/>
            <w:tcPrChange w:id="1304" w:author="瞿腊梅" w:date="2022-07-08T14:51:55Z">
              <w:tcPr>
                <w:tcW w:w="660" w:type="dxa"/>
                <w:vMerge w:val="continue"/>
                <w:tcBorders>
                  <w:left w:val="single" w:color="auto" w:sz="4" w:space="0"/>
                  <w:right w:val="single" w:color="000000" w:sz="4" w:space="0"/>
                </w:tcBorders>
                <w:noWrap/>
                <w:vAlign w:val="center"/>
              </w:tcPr>
            </w:tcPrChange>
          </w:tcPr>
          <w:p>
            <w:pPr>
              <w:widowControl/>
              <w:adjustRightInd w:val="0"/>
              <w:snapToGrid w:val="0"/>
              <w:spacing w:line="420" w:lineRule="exact"/>
              <w:jc w:val="left"/>
              <w:rPr>
                <w:rFonts w:hint="eastAsia" w:ascii="方正仿宋简体" w:hAnsi="方正仿宋简体" w:eastAsia="方正仿宋简体" w:cs="方正仿宋简体"/>
                <w:sz w:val="24"/>
                <w:szCs w:val="24"/>
                <w:rPrChange w:id="1306" w:author="瞿腊梅" w:date="2022-07-08T14:52:28Z">
                  <w:rPr>
                    <w:rFonts w:hint="eastAsia" w:ascii="方正仿宋简体" w:hAnsi="方正仿宋简体" w:eastAsia="方正仿宋简体" w:cs="方正仿宋简体"/>
                    <w:sz w:val="28"/>
                    <w:szCs w:val="28"/>
                  </w:rPr>
                </w:rPrChange>
              </w:rPr>
              <w:pPrChange w:id="1305" w:author="瞿腊梅" w:date="2022-07-08T14:52:39Z">
                <w:pPr>
                  <w:widowControl/>
                  <w:adjustRightInd w:val="0"/>
                  <w:snapToGrid w:val="0"/>
                  <w:spacing w:line="620" w:lineRule="exact"/>
                  <w:jc w:val="left"/>
                </w:pPr>
              </w:pPrChange>
            </w:pPr>
          </w:p>
        </w:tc>
        <w:tc>
          <w:tcPr>
            <w:tcW w:w="2564" w:type="dxa"/>
            <w:tcBorders>
              <w:top w:val="single" w:color="000000" w:sz="4" w:space="0"/>
              <w:left w:val="single" w:color="000000" w:sz="4" w:space="0"/>
              <w:bottom w:val="single" w:color="000000" w:sz="4" w:space="0"/>
              <w:right w:val="single" w:color="auto" w:sz="4" w:space="0"/>
            </w:tcBorders>
            <w:noWrap/>
            <w:vAlign w:val="center"/>
            <w:tcPrChange w:id="1307" w:author="瞿腊梅" w:date="2022-07-08T14:51:55Z">
              <w:tcPr>
                <w:tcW w:w="2564" w:type="dxa"/>
                <w:tcBorders>
                  <w:top w:val="single" w:color="000000" w:sz="4" w:space="0"/>
                  <w:left w:val="single" w:color="000000" w:sz="4" w:space="0"/>
                  <w:bottom w:val="single" w:color="000000" w:sz="4" w:space="0"/>
                  <w:right w:val="single" w:color="auto" w:sz="4" w:space="0"/>
                </w:tcBorders>
                <w:noWrap/>
                <w:vAlign w:val="center"/>
              </w:tcPr>
            </w:tcPrChange>
          </w:tcPr>
          <w:p>
            <w:pPr>
              <w:adjustRightInd w:val="0"/>
              <w:snapToGrid w:val="0"/>
              <w:spacing w:line="420" w:lineRule="exact"/>
              <w:jc w:val="center"/>
              <w:rPr>
                <w:rFonts w:hint="eastAsia" w:ascii="方正仿宋简体" w:hAnsi="方正仿宋简体" w:eastAsia="方正仿宋简体" w:cs="方正仿宋简体"/>
                <w:kern w:val="0"/>
                <w:sz w:val="24"/>
                <w:szCs w:val="24"/>
                <w:rPrChange w:id="1309" w:author="瞿腊梅" w:date="2022-07-08T14:52:28Z">
                  <w:rPr>
                    <w:rFonts w:hint="eastAsia" w:ascii="方正仿宋简体" w:hAnsi="方正仿宋简体" w:eastAsia="方正仿宋简体" w:cs="方正仿宋简体"/>
                    <w:kern w:val="0"/>
                    <w:sz w:val="28"/>
                    <w:szCs w:val="28"/>
                  </w:rPr>
                </w:rPrChange>
              </w:rPr>
              <w:pPrChange w:id="1308" w:author="瞿腊梅" w:date="2022-07-08T14:52:39Z">
                <w:pPr>
                  <w:adjustRightInd w:val="0"/>
                  <w:snapToGrid w:val="0"/>
                  <w:spacing w:line="620" w:lineRule="exact"/>
                  <w:jc w:val="center"/>
                </w:pPr>
              </w:pPrChange>
            </w:pPr>
            <w:r>
              <w:rPr>
                <w:rFonts w:hint="eastAsia" w:ascii="方正仿宋简体" w:hAnsi="方正仿宋简体" w:eastAsia="方正仿宋简体" w:cs="方正仿宋简体"/>
                <w:kern w:val="0"/>
                <w:sz w:val="24"/>
                <w:szCs w:val="24"/>
                <w:rPrChange w:id="1310" w:author="瞿腊梅" w:date="2022-07-08T14:52:28Z">
                  <w:rPr>
                    <w:rFonts w:hint="eastAsia" w:ascii="方正仿宋简体" w:hAnsi="方正仿宋简体" w:eastAsia="方正仿宋简体" w:cs="方正仿宋简体"/>
                    <w:kern w:val="0"/>
                    <w:sz w:val="28"/>
                    <w:szCs w:val="28"/>
                  </w:rPr>
                </w:rPrChange>
              </w:rPr>
              <w:t>知识点解析</w:t>
            </w:r>
          </w:p>
        </w:tc>
        <w:tc>
          <w:tcPr>
            <w:tcW w:w="5881" w:type="dxa"/>
            <w:gridSpan w:val="3"/>
            <w:tcBorders>
              <w:top w:val="single" w:color="000000" w:sz="4" w:space="0"/>
              <w:left w:val="single" w:color="auto" w:sz="4" w:space="0"/>
              <w:bottom w:val="single" w:color="000000" w:sz="4" w:space="0"/>
              <w:right w:val="single" w:color="000000" w:sz="4" w:space="0"/>
            </w:tcBorders>
            <w:noWrap/>
            <w:vAlign w:val="center"/>
            <w:tcPrChange w:id="1311" w:author="瞿腊梅" w:date="2022-07-08T14:51:55Z">
              <w:tcPr>
                <w:tcW w:w="5881" w:type="dxa"/>
                <w:gridSpan w:val="3"/>
                <w:tcBorders>
                  <w:top w:val="single" w:color="000000" w:sz="4" w:space="0"/>
                  <w:left w:val="single" w:color="auto" w:sz="4" w:space="0"/>
                  <w:bottom w:val="single" w:color="000000" w:sz="4" w:space="0"/>
                  <w:right w:val="single" w:color="000000" w:sz="4" w:space="0"/>
                </w:tcBorders>
                <w:noWrap/>
                <w:vAlign w:val="center"/>
              </w:tcPr>
            </w:tcPrChange>
          </w:tcPr>
          <w:p>
            <w:pPr>
              <w:adjustRightInd w:val="0"/>
              <w:snapToGrid w:val="0"/>
              <w:spacing w:line="420" w:lineRule="exact"/>
              <w:jc w:val="center"/>
              <w:rPr>
                <w:rFonts w:hint="eastAsia" w:ascii="方正仿宋简体" w:hAnsi="方正仿宋简体" w:eastAsia="方正仿宋简体" w:cs="方正仿宋简体"/>
                <w:sz w:val="24"/>
                <w:szCs w:val="24"/>
                <w:rPrChange w:id="1313" w:author="瞿腊梅" w:date="2022-07-08T14:52:28Z">
                  <w:rPr>
                    <w:rFonts w:hint="eastAsia" w:ascii="方正仿宋简体" w:hAnsi="方正仿宋简体" w:eastAsia="方正仿宋简体" w:cs="方正仿宋简体"/>
                    <w:sz w:val="28"/>
                    <w:szCs w:val="28"/>
                  </w:rPr>
                </w:rPrChange>
              </w:rPr>
              <w:pPrChange w:id="1312" w:author="瞿腊梅" w:date="2022-07-08T14:52:39Z">
                <w:pPr>
                  <w:adjustRightInd w:val="0"/>
                  <w:snapToGrid w:val="0"/>
                  <w:spacing w:line="620" w:lineRule="exact"/>
                  <w:jc w:val="center"/>
                </w:pPr>
              </w:pPrChange>
            </w:pPr>
            <w:r>
              <w:rPr>
                <w:rFonts w:hint="eastAsia" w:ascii="方正仿宋简体" w:hAnsi="方正仿宋简体" w:eastAsia="方正仿宋简体" w:cs="方正仿宋简体"/>
                <w:sz w:val="24"/>
                <w:szCs w:val="24"/>
                <w:rPrChange w:id="1314" w:author="瞿腊梅" w:date="2022-07-08T14:52:28Z">
                  <w:rPr>
                    <w:rFonts w:hint="eastAsia" w:ascii="方正仿宋简体" w:hAnsi="方正仿宋简体" w:eastAsia="方正仿宋简体" w:cs="方正仿宋简体"/>
                    <w:sz w:val="28"/>
                    <w:szCs w:val="28"/>
                  </w:rPr>
                </w:rPrChange>
              </w:rPr>
              <w:sym w:font="Wingdings 2" w:char="00A3"/>
            </w:r>
            <w:r>
              <w:rPr>
                <w:rFonts w:hint="eastAsia" w:ascii="方正仿宋简体" w:hAnsi="方正仿宋简体" w:eastAsia="方正仿宋简体" w:cs="方正仿宋简体"/>
                <w:sz w:val="24"/>
                <w:szCs w:val="24"/>
                <w:rPrChange w:id="1315" w:author="瞿腊梅" w:date="2022-07-08T14:52:28Z">
                  <w:rPr>
                    <w:rFonts w:hint="eastAsia" w:ascii="方正仿宋简体" w:hAnsi="方正仿宋简体" w:eastAsia="方正仿宋简体" w:cs="方正仿宋简体"/>
                    <w:sz w:val="28"/>
                    <w:szCs w:val="28"/>
                  </w:rPr>
                </w:rPrChange>
              </w:rPr>
              <w:t>有     □无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Change w:id="1316" w:author="瞿腊梅" w:date="2022-07-08T14:51:55Z">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blPrExChange>
        </w:tblPrEx>
        <w:trPr>
          <w:trHeight w:val="397" w:hRule="atLeast"/>
        </w:trPr>
        <w:tc>
          <w:tcPr>
            <w:tcW w:w="660" w:type="dxa"/>
            <w:vMerge w:val="continue"/>
            <w:tcBorders>
              <w:left w:val="single" w:color="auto" w:sz="4" w:space="0"/>
              <w:right w:val="single" w:color="000000" w:sz="4" w:space="0"/>
            </w:tcBorders>
            <w:noWrap/>
            <w:vAlign w:val="center"/>
            <w:tcPrChange w:id="1317" w:author="瞿腊梅" w:date="2022-07-08T14:51:55Z">
              <w:tcPr>
                <w:tcW w:w="660" w:type="dxa"/>
                <w:vMerge w:val="continue"/>
                <w:tcBorders>
                  <w:left w:val="single" w:color="auto" w:sz="4" w:space="0"/>
                  <w:right w:val="single" w:color="000000" w:sz="4" w:space="0"/>
                </w:tcBorders>
                <w:noWrap/>
                <w:vAlign w:val="center"/>
              </w:tcPr>
            </w:tcPrChange>
          </w:tcPr>
          <w:p>
            <w:pPr>
              <w:widowControl/>
              <w:adjustRightInd w:val="0"/>
              <w:snapToGrid w:val="0"/>
              <w:spacing w:line="420" w:lineRule="exact"/>
              <w:jc w:val="left"/>
              <w:rPr>
                <w:rFonts w:hint="eastAsia" w:ascii="方正仿宋简体" w:hAnsi="方正仿宋简体" w:eastAsia="方正仿宋简体" w:cs="方正仿宋简体"/>
                <w:sz w:val="24"/>
                <w:szCs w:val="24"/>
                <w:rPrChange w:id="1319" w:author="瞿腊梅" w:date="2022-07-08T14:52:28Z">
                  <w:rPr>
                    <w:rFonts w:hint="eastAsia" w:ascii="方正仿宋简体" w:hAnsi="方正仿宋简体" w:eastAsia="方正仿宋简体" w:cs="方正仿宋简体"/>
                    <w:sz w:val="28"/>
                    <w:szCs w:val="28"/>
                  </w:rPr>
                </w:rPrChange>
              </w:rPr>
              <w:pPrChange w:id="1318" w:author="瞿腊梅" w:date="2022-07-08T14:52:39Z">
                <w:pPr>
                  <w:widowControl/>
                  <w:adjustRightInd w:val="0"/>
                  <w:snapToGrid w:val="0"/>
                  <w:spacing w:line="620" w:lineRule="exact"/>
                  <w:jc w:val="left"/>
                </w:pPr>
              </w:pPrChange>
            </w:pPr>
          </w:p>
        </w:tc>
        <w:tc>
          <w:tcPr>
            <w:tcW w:w="2564" w:type="dxa"/>
            <w:tcBorders>
              <w:top w:val="single" w:color="000000" w:sz="4" w:space="0"/>
              <w:left w:val="single" w:color="000000" w:sz="4" w:space="0"/>
              <w:bottom w:val="single" w:color="000000" w:sz="4" w:space="0"/>
              <w:right w:val="single" w:color="auto" w:sz="4" w:space="0"/>
            </w:tcBorders>
            <w:noWrap/>
            <w:vAlign w:val="center"/>
            <w:tcPrChange w:id="1320" w:author="瞿腊梅" w:date="2022-07-08T14:51:55Z">
              <w:tcPr>
                <w:tcW w:w="2564" w:type="dxa"/>
                <w:tcBorders>
                  <w:top w:val="single" w:color="000000" w:sz="4" w:space="0"/>
                  <w:left w:val="single" w:color="000000" w:sz="4" w:space="0"/>
                  <w:bottom w:val="single" w:color="000000" w:sz="4" w:space="0"/>
                  <w:right w:val="single" w:color="auto" w:sz="4" w:space="0"/>
                </w:tcBorders>
                <w:noWrap/>
                <w:vAlign w:val="center"/>
              </w:tcPr>
            </w:tcPrChange>
          </w:tcPr>
          <w:p>
            <w:pPr>
              <w:adjustRightInd w:val="0"/>
              <w:snapToGrid w:val="0"/>
              <w:spacing w:line="420" w:lineRule="exact"/>
              <w:jc w:val="center"/>
              <w:rPr>
                <w:rFonts w:hint="eastAsia" w:ascii="方正仿宋简体" w:hAnsi="方正仿宋简体" w:eastAsia="方正仿宋简体" w:cs="方正仿宋简体"/>
                <w:kern w:val="0"/>
                <w:sz w:val="24"/>
                <w:szCs w:val="24"/>
                <w:rPrChange w:id="1322" w:author="瞿腊梅" w:date="2022-07-08T14:52:28Z">
                  <w:rPr>
                    <w:rFonts w:hint="eastAsia" w:ascii="方正仿宋简体" w:hAnsi="方正仿宋简体" w:eastAsia="方正仿宋简体" w:cs="方正仿宋简体"/>
                    <w:kern w:val="0"/>
                    <w:sz w:val="28"/>
                    <w:szCs w:val="28"/>
                  </w:rPr>
                </w:rPrChange>
              </w:rPr>
              <w:pPrChange w:id="1321" w:author="瞿腊梅" w:date="2022-07-08T14:52:39Z">
                <w:pPr>
                  <w:adjustRightInd w:val="0"/>
                  <w:snapToGrid w:val="0"/>
                  <w:spacing w:line="620" w:lineRule="exact"/>
                  <w:jc w:val="center"/>
                </w:pPr>
              </w:pPrChange>
            </w:pPr>
            <w:r>
              <w:rPr>
                <w:rFonts w:hint="eastAsia" w:ascii="方正仿宋简体" w:hAnsi="方正仿宋简体" w:eastAsia="方正仿宋简体" w:cs="方正仿宋简体"/>
                <w:kern w:val="0"/>
                <w:sz w:val="24"/>
                <w:szCs w:val="24"/>
                <w:rPrChange w:id="1323" w:author="瞿腊梅" w:date="2022-07-08T14:52:28Z">
                  <w:rPr>
                    <w:rFonts w:hint="eastAsia" w:ascii="方正仿宋简体" w:hAnsi="方正仿宋简体" w:eastAsia="方正仿宋简体" w:cs="方正仿宋简体"/>
                    <w:kern w:val="0"/>
                    <w:sz w:val="28"/>
                    <w:szCs w:val="28"/>
                  </w:rPr>
                </w:rPrChange>
              </w:rPr>
              <w:t>课程内容</w:t>
            </w:r>
          </w:p>
        </w:tc>
        <w:tc>
          <w:tcPr>
            <w:tcW w:w="5881" w:type="dxa"/>
            <w:gridSpan w:val="3"/>
            <w:tcBorders>
              <w:top w:val="single" w:color="000000" w:sz="4" w:space="0"/>
              <w:left w:val="single" w:color="auto" w:sz="4" w:space="0"/>
              <w:bottom w:val="single" w:color="000000" w:sz="4" w:space="0"/>
              <w:right w:val="single" w:color="000000" w:sz="4" w:space="0"/>
            </w:tcBorders>
            <w:noWrap/>
            <w:vAlign w:val="center"/>
            <w:tcPrChange w:id="1324" w:author="瞿腊梅" w:date="2022-07-08T14:51:55Z">
              <w:tcPr>
                <w:tcW w:w="5881" w:type="dxa"/>
                <w:gridSpan w:val="3"/>
                <w:tcBorders>
                  <w:top w:val="single" w:color="000000" w:sz="4" w:space="0"/>
                  <w:left w:val="single" w:color="auto" w:sz="4" w:space="0"/>
                  <w:bottom w:val="single" w:color="000000" w:sz="4" w:space="0"/>
                  <w:right w:val="single" w:color="000000" w:sz="4" w:space="0"/>
                </w:tcBorders>
                <w:noWrap/>
                <w:vAlign w:val="center"/>
              </w:tcPr>
            </w:tcPrChange>
          </w:tcPr>
          <w:p>
            <w:pPr>
              <w:adjustRightInd w:val="0"/>
              <w:snapToGrid w:val="0"/>
              <w:spacing w:line="420" w:lineRule="exact"/>
              <w:jc w:val="center"/>
              <w:rPr>
                <w:rFonts w:hint="eastAsia" w:ascii="方正仿宋简体" w:hAnsi="方正仿宋简体" w:eastAsia="方正仿宋简体" w:cs="方正仿宋简体"/>
                <w:sz w:val="24"/>
                <w:szCs w:val="24"/>
                <w:rPrChange w:id="1326" w:author="瞿腊梅" w:date="2022-07-08T14:52:28Z">
                  <w:rPr>
                    <w:rFonts w:hint="eastAsia" w:ascii="方正仿宋简体" w:hAnsi="方正仿宋简体" w:eastAsia="方正仿宋简体" w:cs="方正仿宋简体"/>
                    <w:sz w:val="28"/>
                    <w:szCs w:val="28"/>
                  </w:rPr>
                </w:rPrChange>
              </w:rPr>
              <w:pPrChange w:id="1325" w:author="瞿腊梅" w:date="2022-07-08T14:52:39Z">
                <w:pPr>
                  <w:adjustRightInd w:val="0"/>
                  <w:snapToGrid w:val="0"/>
                  <w:spacing w:line="620" w:lineRule="exact"/>
                  <w:jc w:val="center"/>
                </w:pPr>
              </w:pPrChange>
            </w:pPr>
            <w:r>
              <w:rPr>
                <w:rFonts w:hint="eastAsia" w:ascii="方正仿宋简体" w:hAnsi="方正仿宋简体" w:eastAsia="方正仿宋简体" w:cs="方正仿宋简体"/>
                <w:sz w:val="24"/>
                <w:szCs w:val="24"/>
                <w:rPrChange w:id="1327" w:author="瞿腊梅" w:date="2022-07-08T14:52:28Z">
                  <w:rPr>
                    <w:rFonts w:hint="eastAsia" w:ascii="方正仿宋简体" w:hAnsi="方正仿宋简体" w:eastAsia="方正仿宋简体" w:cs="方正仿宋简体"/>
                    <w:sz w:val="28"/>
                    <w:szCs w:val="28"/>
                  </w:rPr>
                </w:rPrChange>
              </w:rPr>
              <w:sym w:font="Wingdings 2" w:char="00A3"/>
            </w:r>
            <w:r>
              <w:rPr>
                <w:rFonts w:hint="eastAsia" w:ascii="方正仿宋简体" w:hAnsi="方正仿宋简体" w:eastAsia="方正仿宋简体" w:cs="方正仿宋简体"/>
                <w:sz w:val="24"/>
                <w:szCs w:val="24"/>
                <w:rPrChange w:id="1328" w:author="瞿腊梅" w:date="2022-07-08T14:52:28Z">
                  <w:rPr>
                    <w:rFonts w:hint="eastAsia" w:ascii="方正仿宋简体" w:hAnsi="方正仿宋简体" w:eastAsia="方正仿宋简体" w:cs="方正仿宋简体"/>
                    <w:sz w:val="28"/>
                    <w:szCs w:val="28"/>
                  </w:rPr>
                </w:rPrChange>
              </w:rPr>
              <w:t>理论</w:t>
            </w:r>
            <w:r>
              <w:rPr>
                <w:rFonts w:hint="eastAsia" w:ascii="方正仿宋简体" w:hAnsi="方正仿宋简体" w:eastAsia="方正仿宋简体" w:cs="方正仿宋简体"/>
                <w:sz w:val="24"/>
                <w:szCs w:val="24"/>
                <w:rPrChange w:id="1329" w:author="瞿腊梅" w:date="2022-07-08T14:52:28Z">
                  <w:rPr>
                    <w:rFonts w:hint="eastAsia" w:ascii="方正仿宋简体" w:hAnsi="方正仿宋简体" w:eastAsia="方正仿宋简体" w:cs="方正仿宋简体"/>
                    <w:sz w:val="28"/>
                    <w:szCs w:val="28"/>
                  </w:rPr>
                </w:rPrChange>
              </w:rPr>
              <w:sym w:font="Wingdings 2" w:char="00A3"/>
            </w:r>
            <w:r>
              <w:rPr>
                <w:rFonts w:hint="eastAsia" w:ascii="方正仿宋简体" w:hAnsi="方正仿宋简体" w:eastAsia="方正仿宋简体" w:cs="方正仿宋简体"/>
                <w:sz w:val="24"/>
                <w:szCs w:val="24"/>
                <w:rPrChange w:id="1330" w:author="瞿腊梅" w:date="2022-07-08T14:52:28Z">
                  <w:rPr>
                    <w:rFonts w:hint="eastAsia" w:ascii="方正仿宋简体" w:hAnsi="方正仿宋简体" w:eastAsia="方正仿宋简体" w:cs="方正仿宋简体"/>
                    <w:sz w:val="28"/>
                    <w:szCs w:val="28"/>
                  </w:rPr>
                </w:rPrChange>
              </w:rPr>
              <w:t xml:space="preserve">实操    </w:t>
            </w:r>
            <w:r>
              <w:rPr>
                <w:rFonts w:hint="eastAsia" w:ascii="方正仿宋简体" w:hAnsi="方正仿宋简体" w:eastAsia="方正仿宋简体" w:cs="方正仿宋简体"/>
                <w:sz w:val="24"/>
                <w:szCs w:val="24"/>
                <w:rPrChange w:id="1331" w:author="瞿腊梅" w:date="2022-07-08T14:52:28Z">
                  <w:rPr>
                    <w:rFonts w:hint="eastAsia" w:ascii="方正仿宋简体" w:hAnsi="方正仿宋简体" w:eastAsia="方正仿宋简体" w:cs="方正仿宋简体"/>
                    <w:sz w:val="28"/>
                    <w:szCs w:val="28"/>
                  </w:rPr>
                </w:rPrChange>
              </w:rPr>
              <w:sym w:font="Wingdings 2" w:char="00A3"/>
            </w:r>
            <w:r>
              <w:rPr>
                <w:rFonts w:hint="eastAsia" w:ascii="方正仿宋简体" w:hAnsi="方正仿宋简体" w:eastAsia="方正仿宋简体" w:cs="方正仿宋简体"/>
                <w:sz w:val="24"/>
                <w:szCs w:val="24"/>
                <w:rPrChange w:id="1332" w:author="瞿腊梅" w:date="2022-07-08T14:52:28Z">
                  <w:rPr>
                    <w:rFonts w:hint="eastAsia" w:ascii="方正仿宋简体" w:hAnsi="方正仿宋简体" w:eastAsia="方正仿宋简体" w:cs="方正仿宋简体"/>
                    <w:sz w:val="28"/>
                    <w:szCs w:val="28"/>
                  </w:rPr>
                </w:rPrChange>
              </w:rPr>
              <w:t>理论+实操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Change w:id="1333" w:author="瞿腊梅" w:date="2022-07-08T14:51:55Z">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blPrExChange>
        </w:tblPrEx>
        <w:trPr>
          <w:trHeight w:val="397" w:hRule="atLeast"/>
        </w:trPr>
        <w:tc>
          <w:tcPr>
            <w:tcW w:w="660" w:type="dxa"/>
            <w:vMerge w:val="continue"/>
            <w:tcBorders>
              <w:left w:val="single" w:color="auto" w:sz="4" w:space="0"/>
              <w:bottom w:val="single" w:color="auto" w:sz="4" w:space="0"/>
              <w:right w:val="single" w:color="000000" w:sz="4" w:space="0"/>
            </w:tcBorders>
            <w:noWrap/>
            <w:vAlign w:val="center"/>
            <w:tcPrChange w:id="1334" w:author="瞿腊梅" w:date="2022-07-08T14:51:55Z">
              <w:tcPr>
                <w:tcW w:w="660" w:type="dxa"/>
                <w:vMerge w:val="continue"/>
                <w:tcBorders>
                  <w:left w:val="single" w:color="auto" w:sz="4" w:space="0"/>
                  <w:bottom w:val="single" w:color="auto" w:sz="4" w:space="0"/>
                  <w:right w:val="single" w:color="000000" w:sz="4" w:space="0"/>
                </w:tcBorders>
                <w:noWrap/>
                <w:vAlign w:val="center"/>
              </w:tcPr>
            </w:tcPrChange>
          </w:tcPr>
          <w:p>
            <w:pPr>
              <w:widowControl/>
              <w:adjustRightInd w:val="0"/>
              <w:snapToGrid w:val="0"/>
              <w:spacing w:line="420" w:lineRule="exact"/>
              <w:jc w:val="left"/>
              <w:rPr>
                <w:rFonts w:hint="eastAsia" w:ascii="方正仿宋简体" w:hAnsi="方正仿宋简体" w:eastAsia="方正仿宋简体" w:cs="方正仿宋简体"/>
                <w:sz w:val="24"/>
                <w:szCs w:val="24"/>
                <w:rPrChange w:id="1336" w:author="瞿腊梅" w:date="2022-07-08T14:52:28Z">
                  <w:rPr>
                    <w:rFonts w:hint="eastAsia" w:ascii="方正仿宋简体" w:hAnsi="方正仿宋简体" w:eastAsia="方正仿宋简体" w:cs="方正仿宋简体"/>
                    <w:sz w:val="28"/>
                    <w:szCs w:val="28"/>
                  </w:rPr>
                </w:rPrChange>
              </w:rPr>
              <w:pPrChange w:id="1335" w:author="瞿腊梅" w:date="2022-07-08T14:52:39Z">
                <w:pPr>
                  <w:widowControl/>
                  <w:adjustRightInd w:val="0"/>
                  <w:snapToGrid w:val="0"/>
                  <w:spacing w:line="620" w:lineRule="exact"/>
                  <w:jc w:val="left"/>
                </w:pPr>
              </w:pPrChange>
            </w:pPr>
          </w:p>
        </w:tc>
        <w:tc>
          <w:tcPr>
            <w:tcW w:w="2564" w:type="dxa"/>
            <w:tcBorders>
              <w:top w:val="single" w:color="000000" w:sz="4" w:space="0"/>
              <w:left w:val="single" w:color="000000" w:sz="4" w:space="0"/>
              <w:bottom w:val="single" w:color="000000" w:sz="4" w:space="0"/>
              <w:right w:val="single" w:color="auto" w:sz="4" w:space="0"/>
            </w:tcBorders>
            <w:noWrap/>
            <w:vAlign w:val="center"/>
            <w:tcPrChange w:id="1337" w:author="瞿腊梅" w:date="2022-07-08T14:51:55Z">
              <w:tcPr>
                <w:tcW w:w="2564" w:type="dxa"/>
                <w:tcBorders>
                  <w:top w:val="single" w:color="000000" w:sz="4" w:space="0"/>
                  <w:left w:val="single" w:color="000000" w:sz="4" w:space="0"/>
                  <w:bottom w:val="single" w:color="000000" w:sz="4" w:space="0"/>
                  <w:right w:val="single" w:color="auto" w:sz="4" w:space="0"/>
                </w:tcBorders>
                <w:noWrap/>
                <w:vAlign w:val="center"/>
              </w:tcPr>
            </w:tcPrChange>
          </w:tcPr>
          <w:p>
            <w:pPr>
              <w:adjustRightInd w:val="0"/>
              <w:snapToGrid w:val="0"/>
              <w:spacing w:line="420" w:lineRule="exact"/>
              <w:jc w:val="center"/>
              <w:rPr>
                <w:rFonts w:hint="eastAsia" w:ascii="方正仿宋简体" w:hAnsi="方正仿宋简体" w:eastAsia="方正仿宋简体" w:cs="方正仿宋简体"/>
                <w:kern w:val="0"/>
                <w:sz w:val="24"/>
                <w:szCs w:val="24"/>
                <w:rPrChange w:id="1339" w:author="瞿腊梅" w:date="2022-07-08T14:52:28Z">
                  <w:rPr>
                    <w:rFonts w:hint="eastAsia" w:ascii="方正仿宋简体" w:hAnsi="方正仿宋简体" w:eastAsia="方正仿宋简体" w:cs="方正仿宋简体"/>
                    <w:kern w:val="0"/>
                    <w:sz w:val="28"/>
                    <w:szCs w:val="28"/>
                  </w:rPr>
                </w:rPrChange>
              </w:rPr>
              <w:pPrChange w:id="1338" w:author="瞿腊梅" w:date="2022-07-08T14:52:39Z">
                <w:pPr>
                  <w:adjustRightInd w:val="0"/>
                  <w:snapToGrid w:val="0"/>
                  <w:spacing w:line="620" w:lineRule="exact"/>
                  <w:jc w:val="center"/>
                </w:pPr>
              </w:pPrChange>
            </w:pPr>
            <w:r>
              <w:rPr>
                <w:rFonts w:hint="eastAsia" w:ascii="方正仿宋简体" w:hAnsi="方正仿宋简体" w:eastAsia="方正仿宋简体" w:cs="方正仿宋简体"/>
                <w:kern w:val="0"/>
                <w:sz w:val="24"/>
                <w:szCs w:val="24"/>
                <w:rPrChange w:id="1340" w:author="瞿腊梅" w:date="2022-07-08T14:52:28Z">
                  <w:rPr>
                    <w:rFonts w:hint="eastAsia" w:ascii="方正仿宋简体" w:hAnsi="方正仿宋简体" w:eastAsia="方正仿宋简体" w:cs="方正仿宋简体"/>
                    <w:kern w:val="0"/>
                    <w:sz w:val="28"/>
                    <w:szCs w:val="28"/>
                  </w:rPr>
                </w:rPrChange>
              </w:rPr>
              <w:t>评价标准</w:t>
            </w:r>
          </w:p>
        </w:tc>
        <w:tc>
          <w:tcPr>
            <w:tcW w:w="5881" w:type="dxa"/>
            <w:gridSpan w:val="3"/>
            <w:tcBorders>
              <w:top w:val="single" w:color="000000" w:sz="4" w:space="0"/>
              <w:left w:val="single" w:color="auto" w:sz="4" w:space="0"/>
              <w:bottom w:val="single" w:color="000000" w:sz="4" w:space="0"/>
              <w:right w:val="single" w:color="000000" w:sz="4" w:space="0"/>
            </w:tcBorders>
            <w:noWrap/>
            <w:vAlign w:val="center"/>
            <w:tcPrChange w:id="1341" w:author="瞿腊梅" w:date="2022-07-08T14:51:55Z">
              <w:tcPr>
                <w:tcW w:w="5881" w:type="dxa"/>
                <w:gridSpan w:val="3"/>
                <w:tcBorders>
                  <w:top w:val="single" w:color="000000" w:sz="4" w:space="0"/>
                  <w:left w:val="single" w:color="auto" w:sz="4" w:space="0"/>
                  <w:bottom w:val="single" w:color="000000" w:sz="4" w:space="0"/>
                  <w:right w:val="single" w:color="000000" w:sz="4" w:space="0"/>
                </w:tcBorders>
                <w:noWrap/>
                <w:vAlign w:val="center"/>
              </w:tcPr>
            </w:tcPrChange>
          </w:tcPr>
          <w:p>
            <w:pPr>
              <w:adjustRightInd w:val="0"/>
              <w:snapToGrid w:val="0"/>
              <w:spacing w:line="420" w:lineRule="exact"/>
              <w:jc w:val="center"/>
              <w:rPr>
                <w:rFonts w:hint="eastAsia" w:ascii="方正仿宋简体" w:hAnsi="方正仿宋简体" w:eastAsia="方正仿宋简体" w:cs="方正仿宋简体"/>
                <w:sz w:val="24"/>
                <w:szCs w:val="24"/>
                <w:rPrChange w:id="1343" w:author="瞿腊梅" w:date="2022-07-08T14:52:28Z">
                  <w:rPr>
                    <w:rFonts w:hint="eastAsia" w:ascii="方正仿宋简体" w:hAnsi="方正仿宋简体" w:eastAsia="方正仿宋简体" w:cs="方正仿宋简体"/>
                    <w:sz w:val="28"/>
                    <w:szCs w:val="28"/>
                  </w:rPr>
                </w:rPrChange>
              </w:rPr>
              <w:pPrChange w:id="1342" w:author="瞿腊梅" w:date="2022-07-08T14:52:39Z">
                <w:pPr>
                  <w:adjustRightInd w:val="0"/>
                  <w:snapToGrid w:val="0"/>
                  <w:spacing w:line="620" w:lineRule="exact"/>
                  <w:jc w:val="center"/>
                </w:pPr>
              </w:pPrChange>
            </w:pPr>
            <w:r>
              <w:rPr>
                <w:rFonts w:hint="eastAsia" w:ascii="方正仿宋简体" w:hAnsi="方正仿宋简体" w:eastAsia="方正仿宋简体" w:cs="方正仿宋简体"/>
                <w:sz w:val="24"/>
                <w:szCs w:val="24"/>
                <w:rPrChange w:id="1344" w:author="瞿腊梅" w:date="2022-07-08T14:52:28Z">
                  <w:rPr>
                    <w:rFonts w:hint="eastAsia" w:ascii="方正仿宋简体" w:hAnsi="方正仿宋简体" w:eastAsia="方正仿宋简体" w:cs="方正仿宋简体"/>
                    <w:sz w:val="28"/>
                    <w:szCs w:val="28"/>
                  </w:rPr>
                </w:rPrChange>
              </w:rPr>
              <w:t>□有     □无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Change w:id="1345" w:author="瞿腊梅" w:date="2022-07-08T14:51:55Z">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blPrExChange>
        </w:tblPrEx>
        <w:trPr>
          <w:trHeight w:val="90" w:hRule="atLeast"/>
        </w:trPr>
        <w:tc>
          <w:tcPr>
            <w:tcW w:w="660" w:type="dxa"/>
            <w:tcBorders>
              <w:top w:val="single" w:color="auto" w:sz="4" w:space="0"/>
              <w:left w:val="single" w:color="000000" w:sz="4" w:space="0"/>
              <w:bottom w:val="single" w:color="auto" w:sz="4" w:space="0"/>
              <w:right w:val="single" w:color="000000" w:sz="4" w:space="0"/>
            </w:tcBorders>
            <w:noWrap/>
            <w:vAlign w:val="center"/>
            <w:tcPrChange w:id="1346" w:author="瞿腊梅" w:date="2022-07-08T14:51:55Z">
              <w:tcPr>
                <w:tcW w:w="660" w:type="dxa"/>
                <w:tcBorders>
                  <w:top w:val="single" w:color="auto" w:sz="4" w:space="0"/>
                  <w:left w:val="single" w:color="000000" w:sz="4" w:space="0"/>
                  <w:bottom w:val="single" w:color="auto" w:sz="4" w:space="0"/>
                  <w:right w:val="single" w:color="000000" w:sz="4" w:space="0"/>
                </w:tcBorders>
                <w:noWrap/>
                <w:vAlign w:val="center"/>
              </w:tcPr>
            </w:tcPrChange>
          </w:tcPr>
          <w:p>
            <w:pPr>
              <w:adjustRightInd w:val="0"/>
              <w:snapToGrid w:val="0"/>
              <w:spacing w:line="420" w:lineRule="exact"/>
              <w:rPr>
                <w:rFonts w:hint="eastAsia" w:ascii="方正仿宋简体" w:hAnsi="方正仿宋简体" w:eastAsia="方正仿宋简体" w:cs="方正仿宋简体"/>
                <w:sz w:val="24"/>
                <w:szCs w:val="24"/>
                <w:rPrChange w:id="1348" w:author="瞿腊梅" w:date="2022-07-08T14:52:28Z">
                  <w:rPr>
                    <w:rFonts w:hint="eastAsia" w:ascii="方正仿宋简体" w:hAnsi="方正仿宋简体" w:eastAsia="方正仿宋简体" w:cs="方正仿宋简体"/>
                    <w:sz w:val="28"/>
                    <w:szCs w:val="28"/>
                  </w:rPr>
                </w:rPrChange>
              </w:rPr>
              <w:pPrChange w:id="1347" w:author="瞿腊梅" w:date="2022-07-08T14:52:39Z">
                <w:pPr>
                  <w:adjustRightInd w:val="0"/>
                  <w:snapToGrid w:val="0"/>
                  <w:spacing w:line="620" w:lineRule="exact"/>
                </w:pPr>
              </w:pPrChange>
            </w:pPr>
            <w:r>
              <w:rPr>
                <w:rFonts w:hint="eastAsia" w:ascii="方正仿宋简体" w:hAnsi="方正仿宋简体" w:eastAsia="方正仿宋简体" w:cs="方正仿宋简体"/>
                <w:kern w:val="0"/>
                <w:sz w:val="24"/>
                <w:szCs w:val="24"/>
                <w:rPrChange w:id="1349" w:author="瞿腊梅" w:date="2022-07-08T14:52:28Z">
                  <w:rPr>
                    <w:rFonts w:hint="eastAsia" w:ascii="方正仿宋简体" w:hAnsi="方正仿宋简体" w:eastAsia="方正仿宋简体" w:cs="方正仿宋简体"/>
                    <w:kern w:val="0"/>
                    <w:sz w:val="28"/>
                    <w:szCs w:val="28"/>
                  </w:rPr>
                </w:rPrChange>
              </w:rPr>
              <w:t>课程简介</w:t>
            </w:r>
          </w:p>
        </w:tc>
        <w:tc>
          <w:tcPr>
            <w:tcW w:w="8445" w:type="dxa"/>
            <w:gridSpan w:val="4"/>
            <w:tcBorders>
              <w:top w:val="single" w:color="000000" w:sz="4" w:space="0"/>
              <w:left w:val="single" w:color="000000" w:sz="4" w:space="0"/>
              <w:bottom w:val="single" w:color="auto" w:sz="4" w:space="0"/>
              <w:right w:val="single" w:color="000000" w:sz="4" w:space="0"/>
            </w:tcBorders>
            <w:noWrap/>
            <w:vAlign w:val="top"/>
            <w:tcPrChange w:id="1350" w:author="瞿腊梅" w:date="2022-07-08T14:51:55Z">
              <w:tcPr>
                <w:tcW w:w="8445" w:type="dxa"/>
                <w:gridSpan w:val="4"/>
                <w:tcBorders>
                  <w:top w:val="single" w:color="000000" w:sz="4" w:space="0"/>
                  <w:left w:val="single" w:color="000000" w:sz="4" w:space="0"/>
                  <w:bottom w:val="single" w:color="auto" w:sz="4" w:space="0"/>
                  <w:right w:val="single" w:color="000000" w:sz="4" w:space="0"/>
                </w:tcBorders>
                <w:noWrap/>
                <w:vAlign w:val="top"/>
              </w:tcPr>
            </w:tcPrChange>
          </w:tcPr>
          <w:p>
            <w:pPr>
              <w:adjustRightInd w:val="0"/>
              <w:snapToGrid w:val="0"/>
              <w:spacing w:line="420" w:lineRule="exact"/>
              <w:jc w:val="left"/>
              <w:rPr>
                <w:rFonts w:hint="eastAsia" w:ascii="方正仿宋简体" w:hAnsi="方正仿宋简体" w:eastAsia="方正仿宋简体" w:cs="方正仿宋简体"/>
                <w:sz w:val="24"/>
                <w:szCs w:val="24"/>
                <w:rPrChange w:id="1352" w:author="瞿腊梅" w:date="2022-07-08T14:52:28Z">
                  <w:rPr>
                    <w:rFonts w:hint="eastAsia" w:ascii="方正仿宋简体" w:hAnsi="方正仿宋简体" w:eastAsia="方正仿宋简体" w:cs="方正仿宋简体"/>
                    <w:sz w:val="28"/>
                    <w:szCs w:val="28"/>
                  </w:rPr>
                </w:rPrChange>
              </w:rPr>
              <w:pPrChange w:id="1351" w:author="瞿腊梅" w:date="2022-07-08T14:52:39Z">
                <w:pPr>
                  <w:adjustRightInd w:val="0"/>
                  <w:snapToGrid w:val="0"/>
                  <w:spacing w:line="620" w:lineRule="exact"/>
                  <w:jc w:val="left"/>
                </w:pPr>
              </w:pPrChange>
            </w:pPr>
            <w:r>
              <w:rPr>
                <w:rFonts w:hint="eastAsia" w:ascii="方正仿宋简体" w:hAnsi="方正仿宋简体" w:eastAsia="方正仿宋简体" w:cs="方正仿宋简体"/>
                <w:kern w:val="0"/>
                <w:sz w:val="24"/>
                <w:szCs w:val="24"/>
                <w:rPrChange w:id="1353" w:author="瞿腊梅" w:date="2022-07-08T14:52:28Z">
                  <w:rPr>
                    <w:rFonts w:hint="eastAsia" w:ascii="方正仿宋简体" w:hAnsi="方正仿宋简体" w:eastAsia="方正仿宋简体" w:cs="方正仿宋简体"/>
                    <w:kern w:val="0"/>
                    <w:sz w:val="28"/>
                    <w:szCs w:val="28"/>
                  </w:rPr>
                </w:rPrChange>
              </w:rPr>
              <w:t>（简要介绍：1.课程大纲；2.师资情况（职称或技能等级的情况）。）</w:t>
            </w:r>
          </w:p>
          <w:p>
            <w:pPr>
              <w:adjustRightInd w:val="0"/>
              <w:snapToGrid w:val="0"/>
              <w:spacing w:line="420" w:lineRule="exact"/>
              <w:jc w:val="center"/>
              <w:rPr>
                <w:rFonts w:hint="eastAsia" w:ascii="方正仿宋简体" w:hAnsi="方正仿宋简体" w:eastAsia="方正仿宋简体" w:cs="方正仿宋简体"/>
                <w:sz w:val="24"/>
                <w:szCs w:val="24"/>
                <w:rPrChange w:id="1355" w:author="瞿腊梅" w:date="2022-07-08T14:52:28Z">
                  <w:rPr>
                    <w:rFonts w:hint="eastAsia" w:ascii="方正仿宋简体" w:hAnsi="方正仿宋简体" w:eastAsia="方正仿宋简体" w:cs="方正仿宋简体"/>
                    <w:sz w:val="28"/>
                    <w:szCs w:val="28"/>
                  </w:rPr>
                </w:rPrChange>
              </w:rPr>
              <w:pPrChange w:id="1354" w:author="瞿腊梅" w:date="2022-07-08T14:52:39Z">
                <w:pPr>
                  <w:adjustRightInd w:val="0"/>
                  <w:snapToGrid w:val="0"/>
                  <w:spacing w:line="620" w:lineRule="exact"/>
                  <w:jc w:val="center"/>
                </w:pPr>
              </w:pPrChange>
            </w:pPr>
          </w:p>
          <w:p>
            <w:pPr>
              <w:adjustRightInd w:val="0"/>
              <w:snapToGrid w:val="0"/>
              <w:spacing w:line="420" w:lineRule="exact"/>
              <w:jc w:val="center"/>
              <w:rPr>
                <w:rFonts w:hint="eastAsia" w:ascii="方正仿宋简体" w:hAnsi="方正仿宋简体" w:eastAsia="方正仿宋简体" w:cs="方正仿宋简体"/>
                <w:sz w:val="24"/>
                <w:szCs w:val="24"/>
                <w:rPrChange w:id="1357" w:author="瞿腊梅" w:date="2022-07-08T14:52:28Z">
                  <w:rPr>
                    <w:rFonts w:hint="eastAsia" w:ascii="方正仿宋简体" w:hAnsi="方正仿宋简体" w:eastAsia="方正仿宋简体" w:cs="方正仿宋简体"/>
                    <w:sz w:val="28"/>
                    <w:szCs w:val="28"/>
                  </w:rPr>
                </w:rPrChange>
              </w:rPr>
              <w:pPrChange w:id="1356" w:author="瞿腊梅" w:date="2022-07-08T14:52:39Z">
                <w:pPr>
                  <w:adjustRightInd w:val="0"/>
                  <w:snapToGrid w:val="0"/>
                  <w:spacing w:line="620" w:lineRule="exact"/>
                  <w:jc w:val="center"/>
                </w:pPr>
              </w:pPrChange>
            </w:pPr>
          </w:p>
          <w:p>
            <w:pPr>
              <w:adjustRightInd w:val="0"/>
              <w:snapToGrid w:val="0"/>
              <w:spacing w:line="420" w:lineRule="exact"/>
              <w:jc w:val="center"/>
              <w:rPr>
                <w:del w:id="1359" w:author="瞿腊梅" w:date="2022-07-08T14:52:42Z"/>
                <w:rFonts w:hint="eastAsia" w:ascii="方正仿宋简体" w:hAnsi="方正仿宋简体" w:eastAsia="方正仿宋简体" w:cs="方正仿宋简体"/>
                <w:sz w:val="24"/>
                <w:szCs w:val="24"/>
                <w:rPrChange w:id="1360" w:author="瞿腊梅" w:date="2022-07-08T14:52:28Z">
                  <w:rPr>
                    <w:del w:id="1361" w:author="瞿腊梅" w:date="2022-07-08T14:52:42Z"/>
                    <w:rFonts w:hint="eastAsia" w:ascii="方正仿宋简体" w:hAnsi="方正仿宋简体" w:eastAsia="方正仿宋简体" w:cs="方正仿宋简体"/>
                    <w:sz w:val="28"/>
                    <w:szCs w:val="28"/>
                  </w:rPr>
                </w:rPrChange>
              </w:rPr>
              <w:pPrChange w:id="1358" w:author="瞿腊梅" w:date="2022-07-08T14:52:39Z">
                <w:pPr>
                  <w:adjustRightInd w:val="0"/>
                  <w:snapToGrid w:val="0"/>
                  <w:spacing w:line="620" w:lineRule="exact"/>
                  <w:jc w:val="center"/>
                </w:pPr>
              </w:pPrChange>
            </w:pPr>
          </w:p>
          <w:p>
            <w:pPr>
              <w:adjustRightInd w:val="0"/>
              <w:snapToGrid w:val="0"/>
              <w:spacing w:line="420" w:lineRule="exact"/>
              <w:jc w:val="center"/>
              <w:rPr>
                <w:del w:id="1363" w:author="瞿腊梅" w:date="2022-07-08T14:52:43Z"/>
                <w:rFonts w:hint="eastAsia" w:ascii="方正仿宋简体" w:hAnsi="方正仿宋简体" w:eastAsia="方正仿宋简体" w:cs="方正仿宋简体"/>
                <w:sz w:val="24"/>
                <w:szCs w:val="24"/>
                <w:rPrChange w:id="1364" w:author="瞿腊梅" w:date="2022-07-08T14:52:28Z">
                  <w:rPr>
                    <w:del w:id="1365" w:author="瞿腊梅" w:date="2022-07-08T14:52:43Z"/>
                    <w:rFonts w:hint="eastAsia" w:ascii="方正仿宋简体" w:hAnsi="方正仿宋简体" w:eastAsia="方正仿宋简体" w:cs="方正仿宋简体"/>
                    <w:sz w:val="28"/>
                    <w:szCs w:val="28"/>
                  </w:rPr>
                </w:rPrChange>
              </w:rPr>
              <w:pPrChange w:id="1362" w:author="瞿腊梅" w:date="2022-07-08T14:52:39Z">
                <w:pPr>
                  <w:adjustRightInd w:val="0"/>
                  <w:snapToGrid w:val="0"/>
                  <w:spacing w:line="620" w:lineRule="exact"/>
                  <w:jc w:val="center"/>
                </w:pPr>
              </w:pPrChange>
            </w:pPr>
          </w:p>
          <w:p>
            <w:pPr>
              <w:adjustRightInd w:val="0"/>
              <w:snapToGrid w:val="0"/>
              <w:spacing w:line="420" w:lineRule="exact"/>
              <w:jc w:val="center"/>
              <w:rPr>
                <w:del w:id="1367" w:author="瞿腊梅" w:date="2022-07-08T14:52:43Z"/>
                <w:rFonts w:hint="eastAsia" w:ascii="方正仿宋简体" w:hAnsi="方正仿宋简体" w:eastAsia="方正仿宋简体" w:cs="方正仿宋简体"/>
                <w:sz w:val="24"/>
                <w:szCs w:val="24"/>
                <w:rPrChange w:id="1368" w:author="瞿腊梅" w:date="2022-07-08T14:52:28Z">
                  <w:rPr>
                    <w:del w:id="1369" w:author="瞿腊梅" w:date="2022-07-08T14:52:43Z"/>
                    <w:rFonts w:hint="eastAsia" w:ascii="方正仿宋简体" w:hAnsi="方正仿宋简体" w:eastAsia="方正仿宋简体" w:cs="方正仿宋简体"/>
                    <w:sz w:val="28"/>
                    <w:szCs w:val="28"/>
                  </w:rPr>
                </w:rPrChange>
              </w:rPr>
              <w:pPrChange w:id="1366" w:author="瞿腊梅" w:date="2022-07-08T14:52:39Z">
                <w:pPr>
                  <w:adjustRightInd w:val="0"/>
                  <w:snapToGrid w:val="0"/>
                  <w:spacing w:line="620" w:lineRule="exact"/>
                  <w:jc w:val="center"/>
                </w:pPr>
              </w:pPrChange>
            </w:pPr>
          </w:p>
          <w:p>
            <w:pPr>
              <w:adjustRightInd w:val="0"/>
              <w:snapToGrid w:val="0"/>
              <w:spacing w:line="420" w:lineRule="exact"/>
              <w:jc w:val="center"/>
              <w:rPr>
                <w:del w:id="1371" w:author="瞿腊梅" w:date="2022-07-08T14:52:43Z"/>
                <w:rFonts w:hint="eastAsia" w:ascii="方正仿宋简体" w:hAnsi="方正仿宋简体" w:eastAsia="方正仿宋简体" w:cs="方正仿宋简体"/>
                <w:sz w:val="24"/>
                <w:szCs w:val="24"/>
                <w:rPrChange w:id="1372" w:author="瞿腊梅" w:date="2022-07-08T14:52:28Z">
                  <w:rPr>
                    <w:del w:id="1373" w:author="瞿腊梅" w:date="2022-07-08T14:52:43Z"/>
                    <w:rFonts w:hint="eastAsia" w:ascii="方正仿宋简体" w:hAnsi="方正仿宋简体" w:eastAsia="方正仿宋简体" w:cs="方正仿宋简体"/>
                    <w:sz w:val="28"/>
                    <w:szCs w:val="28"/>
                  </w:rPr>
                </w:rPrChange>
              </w:rPr>
              <w:pPrChange w:id="1370" w:author="瞿腊梅" w:date="2022-07-08T14:52:39Z">
                <w:pPr>
                  <w:adjustRightInd w:val="0"/>
                  <w:snapToGrid w:val="0"/>
                  <w:spacing w:line="620" w:lineRule="exact"/>
                  <w:jc w:val="center"/>
                </w:pPr>
              </w:pPrChange>
            </w:pPr>
          </w:p>
          <w:p>
            <w:pPr>
              <w:adjustRightInd w:val="0"/>
              <w:snapToGrid w:val="0"/>
              <w:spacing w:line="420" w:lineRule="exact"/>
              <w:jc w:val="center"/>
              <w:rPr>
                <w:del w:id="1375" w:author="瞿腊梅" w:date="2022-07-08T14:52:44Z"/>
                <w:rFonts w:hint="eastAsia" w:ascii="方正仿宋简体" w:hAnsi="方正仿宋简体" w:eastAsia="方正仿宋简体" w:cs="方正仿宋简体"/>
                <w:sz w:val="24"/>
                <w:szCs w:val="24"/>
                <w:rPrChange w:id="1376" w:author="瞿腊梅" w:date="2022-07-08T14:52:28Z">
                  <w:rPr>
                    <w:del w:id="1377" w:author="瞿腊梅" w:date="2022-07-08T14:52:44Z"/>
                    <w:rFonts w:hint="eastAsia" w:ascii="方正仿宋简体" w:hAnsi="方正仿宋简体" w:eastAsia="方正仿宋简体" w:cs="方正仿宋简体"/>
                    <w:sz w:val="28"/>
                    <w:szCs w:val="28"/>
                  </w:rPr>
                </w:rPrChange>
              </w:rPr>
              <w:pPrChange w:id="1374" w:author="瞿腊梅" w:date="2022-07-08T14:52:39Z">
                <w:pPr>
                  <w:adjustRightInd w:val="0"/>
                  <w:snapToGrid w:val="0"/>
                  <w:spacing w:line="620" w:lineRule="exact"/>
                  <w:jc w:val="center"/>
                </w:pPr>
              </w:pPrChange>
            </w:pPr>
          </w:p>
          <w:p>
            <w:pPr>
              <w:adjustRightInd w:val="0"/>
              <w:snapToGrid w:val="0"/>
              <w:spacing w:line="420" w:lineRule="exact"/>
              <w:jc w:val="center"/>
              <w:rPr>
                <w:ins w:id="1379" w:author="瞿腊梅" w:date="2022-07-08T14:54:50Z"/>
                <w:rFonts w:hint="eastAsia" w:ascii="方正仿宋简体" w:hAnsi="方正仿宋简体" w:eastAsia="方正仿宋简体" w:cs="方正仿宋简体"/>
                <w:sz w:val="24"/>
                <w:szCs w:val="24"/>
              </w:rPr>
              <w:pPrChange w:id="1378" w:author="瞿腊梅" w:date="2022-07-08T14:52:39Z">
                <w:pPr>
                  <w:adjustRightInd w:val="0"/>
                  <w:snapToGrid w:val="0"/>
                  <w:spacing w:line="620" w:lineRule="exact"/>
                  <w:jc w:val="center"/>
                </w:pPr>
              </w:pPrChange>
            </w:pPr>
          </w:p>
          <w:p>
            <w:pPr>
              <w:adjustRightInd w:val="0"/>
              <w:snapToGrid w:val="0"/>
              <w:spacing w:line="420" w:lineRule="exact"/>
              <w:jc w:val="center"/>
              <w:rPr>
                <w:rFonts w:hint="eastAsia" w:ascii="方正仿宋简体" w:hAnsi="方正仿宋简体" w:eastAsia="方正仿宋简体" w:cs="方正仿宋简体"/>
                <w:sz w:val="24"/>
                <w:szCs w:val="24"/>
                <w:rPrChange w:id="1381" w:author="瞿腊梅" w:date="2022-07-08T14:52:28Z">
                  <w:rPr>
                    <w:rFonts w:hint="eastAsia" w:ascii="方正仿宋简体" w:hAnsi="方正仿宋简体" w:eastAsia="方正仿宋简体" w:cs="方正仿宋简体"/>
                    <w:sz w:val="28"/>
                    <w:szCs w:val="28"/>
                  </w:rPr>
                </w:rPrChange>
              </w:rPr>
              <w:pPrChange w:id="1380" w:author="瞿腊梅" w:date="2022-07-08T14:52:39Z">
                <w:pPr>
                  <w:adjustRightInd w:val="0"/>
                  <w:snapToGrid w:val="0"/>
                  <w:spacing w:line="620" w:lineRule="exact"/>
                  <w:jc w:val="center"/>
                </w:pPr>
              </w:pPrChange>
            </w:pPr>
          </w:p>
          <w:p>
            <w:pPr>
              <w:adjustRightInd w:val="0"/>
              <w:snapToGrid w:val="0"/>
              <w:spacing w:line="420" w:lineRule="exact"/>
              <w:jc w:val="center"/>
              <w:rPr>
                <w:del w:id="1383" w:author="瞿腊梅" w:date="2022-07-08T14:54:11Z"/>
                <w:rFonts w:hint="eastAsia" w:ascii="方正仿宋简体" w:hAnsi="方正仿宋简体" w:eastAsia="方正仿宋简体" w:cs="方正仿宋简体"/>
                <w:sz w:val="24"/>
                <w:szCs w:val="24"/>
                <w:rPrChange w:id="1384" w:author="瞿腊梅" w:date="2022-07-08T14:52:28Z">
                  <w:rPr>
                    <w:del w:id="1385" w:author="瞿腊梅" w:date="2022-07-08T14:54:11Z"/>
                    <w:rFonts w:hint="eastAsia" w:ascii="方正仿宋简体" w:hAnsi="方正仿宋简体" w:eastAsia="方正仿宋简体" w:cs="方正仿宋简体"/>
                    <w:sz w:val="28"/>
                    <w:szCs w:val="28"/>
                  </w:rPr>
                </w:rPrChange>
              </w:rPr>
              <w:pPrChange w:id="1382" w:author="瞿腊梅" w:date="2022-07-08T14:52:39Z">
                <w:pPr>
                  <w:adjustRightInd w:val="0"/>
                  <w:snapToGrid w:val="0"/>
                  <w:spacing w:line="620" w:lineRule="exact"/>
                  <w:jc w:val="center"/>
                </w:pPr>
              </w:pPrChange>
            </w:pPr>
          </w:p>
          <w:p>
            <w:pPr>
              <w:adjustRightInd w:val="0"/>
              <w:snapToGrid w:val="0"/>
              <w:spacing w:line="420" w:lineRule="exact"/>
              <w:jc w:val="center"/>
              <w:rPr>
                <w:rFonts w:hint="eastAsia" w:ascii="方正仿宋简体" w:hAnsi="方正仿宋简体" w:eastAsia="方正仿宋简体" w:cs="方正仿宋简体"/>
                <w:sz w:val="24"/>
                <w:szCs w:val="24"/>
                <w:rPrChange w:id="1387" w:author="瞿腊梅" w:date="2022-07-08T14:52:28Z">
                  <w:rPr>
                    <w:rFonts w:hint="eastAsia" w:ascii="方正仿宋简体" w:hAnsi="方正仿宋简体" w:eastAsia="方正仿宋简体" w:cs="方正仿宋简体"/>
                    <w:sz w:val="28"/>
                    <w:szCs w:val="28"/>
                  </w:rPr>
                </w:rPrChange>
              </w:rPr>
              <w:pPrChange w:id="1386" w:author="瞿腊梅" w:date="2022-07-08T14:52:39Z">
                <w:pPr>
                  <w:adjustRightInd w:val="0"/>
                  <w:snapToGrid w:val="0"/>
                  <w:spacing w:line="620" w:lineRule="exact"/>
                  <w:jc w:val="center"/>
                </w:pPr>
              </w:pPrChange>
            </w:pPr>
          </w:p>
          <w:p>
            <w:pPr>
              <w:adjustRightInd w:val="0"/>
              <w:snapToGrid w:val="0"/>
              <w:spacing w:line="420" w:lineRule="exact"/>
              <w:jc w:val="center"/>
              <w:rPr>
                <w:rFonts w:hint="eastAsia" w:ascii="方正仿宋简体" w:hAnsi="方正仿宋简体" w:eastAsia="方正仿宋简体" w:cs="方正仿宋简体"/>
                <w:sz w:val="24"/>
                <w:szCs w:val="24"/>
                <w:rPrChange w:id="1389" w:author="瞿腊梅" w:date="2022-07-08T14:52:28Z">
                  <w:rPr>
                    <w:rFonts w:hint="eastAsia" w:ascii="方正仿宋简体" w:hAnsi="方正仿宋简体" w:eastAsia="方正仿宋简体" w:cs="方正仿宋简体"/>
                    <w:sz w:val="28"/>
                    <w:szCs w:val="28"/>
                  </w:rPr>
                </w:rPrChange>
              </w:rPr>
              <w:pPrChange w:id="1388" w:author="瞿腊梅" w:date="2022-07-08T14:52:39Z">
                <w:pPr>
                  <w:adjustRightInd w:val="0"/>
                  <w:snapToGrid w:val="0"/>
                  <w:spacing w:line="620" w:lineRule="exact"/>
                  <w:jc w:val="center"/>
                </w:pPr>
              </w:pPrChange>
            </w:pPr>
          </w:p>
          <w:p>
            <w:pPr>
              <w:adjustRightInd w:val="0"/>
              <w:snapToGrid w:val="0"/>
              <w:spacing w:line="420" w:lineRule="exact"/>
              <w:rPr>
                <w:rFonts w:hint="eastAsia" w:ascii="方正仿宋简体" w:hAnsi="方正仿宋简体" w:eastAsia="方正仿宋简体" w:cs="方正仿宋简体"/>
                <w:sz w:val="24"/>
                <w:szCs w:val="24"/>
                <w:rPrChange w:id="1391" w:author="瞿腊梅" w:date="2022-07-08T14:52:28Z">
                  <w:rPr>
                    <w:rFonts w:hint="eastAsia" w:ascii="方正仿宋简体" w:hAnsi="方正仿宋简体" w:eastAsia="方正仿宋简体" w:cs="方正仿宋简体"/>
                    <w:sz w:val="28"/>
                    <w:szCs w:val="28"/>
                  </w:rPr>
                </w:rPrChange>
              </w:rPr>
              <w:pPrChange w:id="1390" w:author="瞿腊梅" w:date="2022-07-08T14:52:39Z">
                <w:pPr>
                  <w:adjustRightInd w:val="0"/>
                  <w:snapToGrid w:val="0"/>
                  <w:spacing w:line="620" w:lineRule="exact"/>
                </w:pPr>
              </w:pPrChange>
            </w:pPr>
          </w:p>
        </w:tc>
      </w:tr>
    </w:tbl>
    <w:p>
      <w:pPr>
        <w:pStyle w:val="5"/>
        <w:keepNext w:val="0"/>
        <w:keepLines w:val="0"/>
        <w:pageBreakBefore w:val="0"/>
        <w:widowControl w:val="0"/>
        <w:kinsoku/>
        <w:wordWrap/>
        <w:overflowPunct/>
        <w:topLinePunct w:val="0"/>
        <w:autoSpaceDE w:val="0"/>
        <w:autoSpaceDN/>
        <w:bidi w:val="0"/>
        <w:adjustRightInd w:val="0"/>
        <w:snapToGrid w:val="0"/>
        <w:spacing w:before="0" w:beforeAutospacing="0" w:after="0" w:afterAutospacing="0" w:line="240" w:lineRule="exact"/>
        <w:ind w:firstLine="843" w:firstLineChars="400"/>
        <w:jc w:val="both"/>
        <w:textAlignment w:val="auto"/>
        <w:rPr>
          <w:ins w:id="1393" w:author="瞿腊梅" w:date="2022-07-08T14:54:49Z"/>
          <w:rFonts w:hint="eastAsia" w:ascii="方正仿宋简体" w:hAnsi="方正仿宋简体" w:eastAsia="方正仿宋简体" w:cs="方正仿宋简体"/>
          <w:b/>
          <w:bCs/>
          <w:sz w:val="21"/>
          <w:szCs w:val="21"/>
          <w:lang w:val="en" w:eastAsia="zh-CN"/>
        </w:rPr>
        <w:pPrChange w:id="1392" w:author="瞿腊梅" w:date="2022-07-08T14:54:47Z">
          <w:pPr>
            <w:pStyle w:val="5"/>
            <w:keepNext w:val="0"/>
            <w:keepLines w:val="0"/>
            <w:pageBreakBefore w:val="0"/>
            <w:widowControl w:val="0"/>
            <w:kinsoku/>
            <w:wordWrap/>
            <w:overflowPunct/>
            <w:topLinePunct w:val="0"/>
            <w:autoSpaceDE w:val="0"/>
            <w:autoSpaceDN/>
            <w:bidi w:val="0"/>
            <w:adjustRightInd w:val="0"/>
            <w:snapToGrid w:val="0"/>
            <w:spacing w:before="0" w:beforeAutospacing="0" w:after="0" w:afterAutospacing="0" w:line="320" w:lineRule="exact"/>
            <w:jc w:val="both"/>
            <w:textAlignment w:val="auto"/>
          </w:pPr>
        </w:pPrChange>
      </w:pPr>
    </w:p>
    <w:p>
      <w:pPr>
        <w:pStyle w:val="5"/>
        <w:keepNext w:val="0"/>
        <w:keepLines w:val="0"/>
        <w:pageBreakBefore w:val="0"/>
        <w:widowControl w:val="0"/>
        <w:kinsoku/>
        <w:wordWrap/>
        <w:overflowPunct/>
        <w:topLinePunct w:val="0"/>
        <w:autoSpaceDE w:val="0"/>
        <w:autoSpaceDN/>
        <w:bidi w:val="0"/>
        <w:adjustRightInd w:val="0"/>
        <w:snapToGrid w:val="0"/>
        <w:spacing w:before="0" w:beforeAutospacing="0" w:after="0" w:afterAutospacing="0" w:line="240" w:lineRule="exact"/>
        <w:ind w:firstLine="843" w:firstLineChars="400"/>
        <w:jc w:val="both"/>
        <w:textAlignment w:val="auto"/>
        <w:rPr>
          <w:del w:id="1395" w:author="瞿腊梅" w:date="2022-07-08T14:54:21Z"/>
          <w:rFonts w:hint="eastAsia" w:ascii="方正仿宋简体" w:hAnsi="方正仿宋简体" w:eastAsia="方正仿宋简体" w:cs="方正仿宋简体"/>
          <w:sz w:val="21"/>
          <w:szCs w:val="21"/>
          <w:lang w:val="en" w:eastAsia="zh-CN"/>
        </w:rPr>
        <w:pPrChange w:id="1394" w:author="瞿腊梅" w:date="2022-07-08T14:54:47Z">
          <w:pPr>
            <w:pStyle w:val="5"/>
            <w:keepNext w:val="0"/>
            <w:keepLines w:val="0"/>
            <w:pageBreakBefore w:val="0"/>
            <w:widowControl w:val="0"/>
            <w:kinsoku/>
            <w:wordWrap/>
            <w:overflowPunct/>
            <w:topLinePunct w:val="0"/>
            <w:autoSpaceDE w:val="0"/>
            <w:autoSpaceDN/>
            <w:bidi w:val="0"/>
            <w:adjustRightInd w:val="0"/>
            <w:snapToGrid w:val="0"/>
            <w:spacing w:before="0" w:beforeAutospacing="0" w:after="0" w:afterAutospacing="0" w:line="320" w:lineRule="exact"/>
            <w:jc w:val="both"/>
            <w:textAlignment w:val="auto"/>
          </w:pPr>
        </w:pPrChange>
      </w:pPr>
      <w:r>
        <w:rPr>
          <w:rFonts w:hint="eastAsia" w:ascii="方正仿宋简体" w:hAnsi="方正仿宋简体" w:eastAsia="方正仿宋简体" w:cs="方正仿宋简体"/>
          <w:b/>
          <w:bCs/>
          <w:sz w:val="21"/>
          <w:szCs w:val="21"/>
          <w:lang w:val="en" w:eastAsia="zh-CN"/>
        </w:rPr>
        <w:t>郑重承诺：</w:t>
      </w:r>
      <w:r>
        <w:rPr>
          <w:rFonts w:hint="eastAsia" w:ascii="方正仿宋简体" w:hAnsi="方正仿宋简体" w:eastAsia="方正仿宋简体" w:cs="方正仿宋简体"/>
          <w:sz w:val="21"/>
          <w:szCs w:val="21"/>
          <w:lang w:val="en" w:eastAsia="zh-CN"/>
        </w:rPr>
        <w:t>本单位提供课程资源无违法、违规和敏感内容，政治方向正确，内容没有抄袭、盗用等侵犯第三方权利情况，如因此引起任何相关法律纠纷，其法律责任由本单位完全承担。</w:t>
      </w:r>
    </w:p>
    <w:p>
      <w:pPr>
        <w:pStyle w:val="5"/>
        <w:autoSpaceDE w:val="0"/>
        <w:adjustRightInd w:val="0"/>
        <w:snapToGrid w:val="0"/>
        <w:spacing w:before="0" w:beforeAutospacing="0" w:after="0" w:afterAutospacing="0" w:line="240" w:lineRule="exact"/>
        <w:ind w:firstLine="960" w:firstLineChars="400"/>
        <w:jc w:val="both"/>
        <w:rPr>
          <w:del w:id="1397" w:author="瞿腊梅" w:date="2022-07-08T14:54:21Z"/>
        </w:rPr>
        <w:pPrChange w:id="1396" w:author="瞿腊梅" w:date="2022-07-08T14:54:47Z">
          <w:pPr/>
        </w:pPrChange>
      </w:pPr>
    </w:p>
    <w:p>
      <w:pPr>
        <w:pStyle w:val="5"/>
        <w:autoSpaceDE w:val="0"/>
        <w:adjustRightInd w:val="0"/>
        <w:snapToGrid w:val="0"/>
        <w:spacing w:beforeAutospacing="0" w:afterAutospacing="0" w:line="240" w:lineRule="exact"/>
        <w:ind w:firstLine="1280" w:firstLineChars="400"/>
        <w:jc w:val="both"/>
        <w:rPr>
          <w:ins w:id="1399" w:author="高银岭" w:date="2022-07-08T11:11:51Z"/>
          <w:del w:id="1400" w:author="瞿腊梅" w:date="2022-07-08T14:54:21Z"/>
          <w:rFonts w:hint="eastAsia" w:ascii="方正黑体简体" w:hAnsi="方正黑体简体" w:eastAsia="方正黑体简体" w:cs="方正黑体简体"/>
          <w:sz w:val="32"/>
          <w:szCs w:val="32"/>
        </w:rPr>
        <w:pPrChange w:id="1398" w:author="瞿腊梅" w:date="2022-07-08T14:54:47Z">
          <w:pPr>
            <w:spacing w:line="520" w:lineRule="exact"/>
            <w:jc w:val="left"/>
          </w:pPr>
        </w:pPrChange>
      </w:pPr>
    </w:p>
    <w:p>
      <w:pPr>
        <w:pStyle w:val="5"/>
        <w:autoSpaceDE w:val="0"/>
        <w:adjustRightInd w:val="0"/>
        <w:snapToGrid w:val="0"/>
        <w:spacing w:beforeAutospacing="0" w:afterAutospacing="0" w:line="240" w:lineRule="exact"/>
        <w:ind w:firstLine="1280" w:firstLineChars="400"/>
        <w:jc w:val="both"/>
        <w:rPr>
          <w:ins w:id="1402" w:author="高银岭" w:date="2022-07-08T11:11:51Z"/>
          <w:del w:id="1403" w:author="瞿腊梅" w:date="2022-07-08T14:54:21Z"/>
          <w:rFonts w:hint="eastAsia" w:ascii="方正黑体简体" w:hAnsi="方正黑体简体" w:eastAsia="方正黑体简体" w:cs="方正黑体简体"/>
          <w:sz w:val="32"/>
          <w:szCs w:val="32"/>
        </w:rPr>
        <w:pPrChange w:id="1401" w:author="瞿腊梅" w:date="2022-07-08T14:54:47Z">
          <w:pPr>
            <w:spacing w:line="520" w:lineRule="exact"/>
            <w:jc w:val="left"/>
          </w:pPr>
        </w:pPrChange>
      </w:pPr>
    </w:p>
    <w:p>
      <w:pPr>
        <w:pStyle w:val="5"/>
        <w:autoSpaceDE w:val="0"/>
        <w:adjustRightInd w:val="0"/>
        <w:snapToGrid w:val="0"/>
        <w:spacing w:beforeAutospacing="0" w:afterAutospacing="0" w:line="240" w:lineRule="exact"/>
        <w:ind w:firstLine="1280" w:firstLineChars="400"/>
        <w:jc w:val="both"/>
        <w:rPr>
          <w:ins w:id="1405" w:author="高银岭" w:date="2022-07-08T11:11:51Z"/>
          <w:del w:id="1406" w:author="瞿腊梅" w:date="2022-07-08T14:54:21Z"/>
          <w:rFonts w:hint="eastAsia" w:ascii="方正黑体简体" w:hAnsi="方正黑体简体" w:eastAsia="方正黑体简体" w:cs="方正黑体简体"/>
          <w:sz w:val="32"/>
          <w:szCs w:val="32"/>
        </w:rPr>
        <w:pPrChange w:id="1404" w:author="瞿腊梅" w:date="2022-07-08T14:54:47Z">
          <w:pPr>
            <w:spacing w:line="520" w:lineRule="exact"/>
            <w:jc w:val="left"/>
          </w:pPr>
        </w:pPrChange>
      </w:pPr>
    </w:p>
    <w:p>
      <w:pPr>
        <w:pStyle w:val="5"/>
        <w:autoSpaceDE w:val="0"/>
        <w:adjustRightInd w:val="0"/>
        <w:snapToGrid w:val="0"/>
        <w:spacing w:beforeAutospacing="0" w:afterAutospacing="0" w:line="240" w:lineRule="exact"/>
        <w:ind w:firstLine="1280" w:firstLineChars="400"/>
        <w:jc w:val="both"/>
        <w:rPr>
          <w:ins w:id="1408" w:author="高银岭" w:date="2022-07-08T11:11:51Z"/>
          <w:del w:id="1409" w:author="瞿腊梅" w:date="2022-07-08T14:54:21Z"/>
          <w:rFonts w:hint="eastAsia" w:ascii="方正黑体简体" w:hAnsi="方正黑体简体" w:eastAsia="方正黑体简体" w:cs="方正黑体简体"/>
          <w:sz w:val="32"/>
          <w:szCs w:val="32"/>
        </w:rPr>
        <w:pPrChange w:id="1407" w:author="瞿腊梅" w:date="2022-07-08T14:54:47Z">
          <w:pPr>
            <w:spacing w:line="520" w:lineRule="exact"/>
            <w:jc w:val="left"/>
          </w:pPr>
        </w:pPrChange>
      </w:pPr>
    </w:p>
    <w:p>
      <w:pPr>
        <w:pStyle w:val="5"/>
        <w:autoSpaceDE w:val="0"/>
        <w:adjustRightInd w:val="0"/>
        <w:snapToGrid w:val="0"/>
        <w:spacing w:beforeAutospacing="0" w:afterAutospacing="0" w:line="240" w:lineRule="exact"/>
        <w:ind w:firstLine="1280" w:firstLineChars="400"/>
        <w:jc w:val="both"/>
        <w:rPr>
          <w:ins w:id="1411" w:author="高银岭" w:date="2022-07-08T11:11:51Z"/>
          <w:del w:id="1412" w:author="瞿腊梅" w:date="2022-07-08T14:54:21Z"/>
          <w:rFonts w:hint="eastAsia" w:ascii="方正黑体简体" w:hAnsi="方正黑体简体" w:eastAsia="方正黑体简体" w:cs="方正黑体简体"/>
          <w:sz w:val="32"/>
          <w:szCs w:val="32"/>
        </w:rPr>
        <w:pPrChange w:id="1410" w:author="瞿腊梅" w:date="2022-07-08T14:54:47Z">
          <w:pPr>
            <w:spacing w:line="520" w:lineRule="exact"/>
            <w:jc w:val="left"/>
          </w:pPr>
        </w:pPrChange>
      </w:pPr>
    </w:p>
    <w:p>
      <w:pPr>
        <w:pStyle w:val="5"/>
        <w:autoSpaceDE w:val="0"/>
        <w:adjustRightInd w:val="0"/>
        <w:snapToGrid w:val="0"/>
        <w:spacing w:beforeAutospacing="0" w:afterAutospacing="0" w:line="240" w:lineRule="exact"/>
        <w:ind w:firstLine="1280" w:firstLineChars="400"/>
        <w:jc w:val="both"/>
        <w:rPr>
          <w:ins w:id="1414" w:author="高银岭" w:date="2022-07-08T11:11:51Z"/>
          <w:del w:id="1415" w:author="瞿腊梅" w:date="2022-07-08T14:54:24Z"/>
          <w:rFonts w:hint="eastAsia" w:ascii="方正黑体简体" w:hAnsi="方正黑体简体" w:eastAsia="方正黑体简体" w:cs="方正黑体简体"/>
          <w:sz w:val="32"/>
          <w:szCs w:val="32"/>
        </w:rPr>
        <w:pPrChange w:id="1413" w:author="瞿腊梅" w:date="2022-07-08T14:54:47Z">
          <w:pPr>
            <w:spacing w:line="520" w:lineRule="exact"/>
            <w:jc w:val="left"/>
          </w:pPr>
        </w:pPrChange>
      </w:pPr>
    </w:p>
    <w:p>
      <w:pPr>
        <w:spacing w:line="240" w:lineRule="exact"/>
        <w:ind w:firstLine="640" w:firstLineChars="200"/>
        <w:jc w:val="left"/>
        <w:rPr>
          <w:ins w:id="1417" w:author="高银岭" w:date="2022-07-08T11:11:52Z"/>
          <w:del w:id="1418" w:author="瞿腊梅" w:date="2022-07-08T14:54:25Z"/>
          <w:rFonts w:hint="eastAsia" w:ascii="方正黑体简体" w:hAnsi="方正黑体简体" w:eastAsia="方正黑体简体" w:cs="方正黑体简体"/>
          <w:sz w:val="32"/>
          <w:szCs w:val="32"/>
        </w:rPr>
        <w:pPrChange w:id="1416" w:author="瞿腊梅" w:date="2022-07-08T14:54:47Z">
          <w:pPr>
            <w:spacing w:line="520" w:lineRule="exact"/>
            <w:jc w:val="left"/>
          </w:pPr>
        </w:pPrChange>
      </w:pPr>
    </w:p>
    <w:p>
      <w:pPr>
        <w:spacing w:line="240" w:lineRule="exact"/>
        <w:ind w:firstLine="640" w:firstLineChars="200"/>
        <w:jc w:val="left"/>
        <w:rPr>
          <w:ins w:id="1420" w:author="高银岭" w:date="2022-07-08T11:11:52Z"/>
          <w:del w:id="1421" w:author="瞿腊梅" w:date="2022-07-08T14:54:25Z"/>
          <w:rFonts w:hint="eastAsia" w:ascii="方正黑体简体" w:hAnsi="方正黑体简体" w:eastAsia="方正黑体简体" w:cs="方正黑体简体"/>
          <w:sz w:val="32"/>
          <w:szCs w:val="32"/>
        </w:rPr>
        <w:pPrChange w:id="1419" w:author="瞿腊梅" w:date="2022-07-08T14:54:47Z">
          <w:pPr>
            <w:spacing w:line="520" w:lineRule="exact"/>
            <w:jc w:val="left"/>
          </w:pPr>
        </w:pPrChange>
      </w:pPr>
    </w:p>
    <w:p>
      <w:pPr>
        <w:spacing w:line="240" w:lineRule="exact"/>
        <w:ind w:firstLine="640" w:firstLineChars="200"/>
        <w:jc w:val="left"/>
        <w:rPr>
          <w:ins w:id="1423" w:author="高银岭" w:date="2022-07-08T11:11:52Z"/>
          <w:del w:id="1424" w:author="瞿腊梅" w:date="2022-07-08T14:54:27Z"/>
          <w:rFonts w:hint="eastAsia" w:ascii="方正黑体简体" w:hAnsi="方正黑体简体" w:eastAsia="方正黑体简体" w:cs="方正黑体简体"/>
          <w:sz w:val="32"/>
          <w:szCs w:val="32"/>
        </w:rPr>
        <w:pPrChange w:id="1422" w:author="瞿腊梅" w:date="2022-07-08T14:54:47Z">
          <w:pPr>
            <w:spacing w:line="520" w:lineRule="exact"/>
            <w:jc w:val="left"/>
          </w:pPr>
        </w:pPrChange>
      </w:pPr>
    </w:p>
    <w:p>
      <w:pPr>
        <w:spacing w:line="240" w:lineRule="exact"/>
        <w:ind w:firstLine="640" w:firstLineChars="200"/>
        <w:jc w:val="left"/>
        <w:rPr>
          <w:ins w:id="1426" w:author="高银岭" w:date="2022-07-08T11:11:52Z"/>
          <w:del w:id="1427" w:author="瞿腊梅" w:date="2022-07-08T14:54:30Z"/>
          <w:rFonts w:hint="eastAsia" w:ascii="方正黑体简体" w:hAnsi="方正黑体简体" w:eastAsia="方正黑体简体" w:cs="方正黑体简体"/>
          <w:sz w:val="32"/>
          <w:szCs w:val="32"/>
        </w:rPr>
        <w:pPrChange w:id="1425" w:author="瞿腊梅" w:date="2022-07-08T14:54:47Z">
          <w:pPr>
            <w:spacing w:line="520" w:lineRule="exact"/>
            <w:jc w:val="left"/>
          </w:pPr>
        </w:pPrChange>
      </w:pPr>
    </w:p>
    <w:p>
      <w:pPr>
        <w:spacing w:line="240" w:lineRule="exact"/>
        <w:ind w:firstLine="640" w:firstLineChars="200"/>
        <w:jc w:val="left"/>
        <w:rPr>
          <w:ins w:id="1429" w:author="瞿腊梅" w:date="2022-07-08T14:54:36Z"/>
          <w:rFonts w:hint="eastAsia" w:ascii="方正黑体简体" w:hAnsi="方正黑体简体" w:eastAsia="方正黑体简体" w:cs="方正黑体简体"/>
          <w:sz w:val="32"/>
          <w:szCs w:val="32"/>
        </w:rPr>
        <w:sectPr>
          <w:pgSz w:w="11906" w:h="16838"/>
          <w:pgMar w:top="1701" w:right="1587" w:bottom="1701" w:left="1587" w:header="851" w:footer="1134" w:gutter="0"/>
          <w:pgNumType w:fmt="decimal"/>
          <w:cols w:space="0" w:num="1"/>
          <w:rtlGutter w:val="0"/>
          <w:docGrid w:type="lines" w:linePitch="312" w:charSpace="0"/>
        </w:sectPr>
        <w:pPrChange w:id="1428" w:author="瞿腊梅" w:date="2022-07-08T14:54:47Z">
          <w:pPr>
            <w:spacing w:line="520" w:lineRule="exact"/>
            <w:jc w:val="left"/>
          </w:pPr>
        </w:pPrChange>
      </w:pPr>
    </w:p>
    <w:p>
      <w:pPr>
        <w:spacing w:line="620" w:lineRule="exact"/>
        <w:jc w:val="left"/>
        <w:rPr>
          <w:rFonts w:hint="eastAsia" w:ascii="方正黑体简体" w:hAnsi="方正黑体简体" w:eastAsia="方正黑体简体" w:cs="方正黑体简体"/>
          <w:sz w:val="32"/>
          <w:szCs w:val="32"/>
        </w:rPr>
        <w:pPrChange w:id="1430" w:author="王晓林" w:date="2022-07-07T16:20:19Z">
          <w:pPr>
            <w:spacing w:line="520" w:lineRule="exact"/>
            <w:jc w:val="left"/>
          </w:pPr>
        </w:pPrChange>
      </w:pPr>
      <w:r>
        <w:rPr>
          <w:rFonts w:hint="eastAsia" w:ascii="方正黑体简体" w:hAnsi="方正黑体简体" w:eastAsia="方正黑体简体" w:cs="方正黑体简体"/>
          <w:sz w:val="32"/>
          <w:szCs w:val="32"/>
        </w:rPr>
        <w:t>附件2</w:t>
      </w:r>
    </w:p>
    <w:p>
      <w:pPr>
        <w:spacing w:line="620" w:lineRule="exact"/>
        <w:jc w:val="center"/>
        <w:rPr>
          <w:rFonts w:hint="eastAsia" w:ascii="方正小标宋简体" w:hAnsi="仿宋" w:eastAsia="方正小标宋简体"/>
          <w:sz w:val="36"/>
          <w:szCs w:val="36"/>
        </w:rPr>
        <w:pPrChange w:id="1431" w:author="王晓林" w:date="2022-07-07T16:20:19Z">
          <w:pPr>
            <w:spacing w:line="520" w:lineRule="exact"/>
            <w:jc w:val="center"/>
          </w:pPr>
        </w:pPrChange>
      </w:pPr>
    </w:p>
    <w:p>
      <w:pPr>
        <w:spacing w:line="620" w:lineRule="exact"/>
        <w:jc w:val="center"/>
        <w:rPr>
          <w:rFonts w:hint="eastAsia" w:ascii="方正小标宋简体" w:hAnsi="方正小标宋简体" w:eastAsia="方正小标宋简体" w:cs="方正小标宋简体"/>
          <w:sz w:val="44"/>
          <w:szCs w:val="44"/>
        </w:rPr>
        <w:pPrChange w:id="1432" w:author="王晓林" w:date="2022-07-07T16:20:19Z">
          <w:pPr>
            <w:spacing w:line="520" w:lineRule="exact"/>
            <w:jc w:val="center"/>
          </w:pPr>
        </w:pPrChange>
      </w:pPr>
      <w:r>
        <w:rPr>
          <w:rFonts w:hint="eastAsia" w:ascii="方正小标宋简体" w:hAnsi="方正小标宋简体" w:eastAsia="方正小标宋简体" w:cs="方正小标宋简体"/>
          <w:sz w:val="44"/>
          <w:szCs w:val="44"/>
        </w:rPr>
        <w:t>培训视频课件技术评分标准</w:t>
      </w:r>
    </w:p>
    <w:p>
      <w:pPr>
        <w:spacing w:line="620" w:lineRule="exact"/>
        <w:rPr>
          <w:rFonts w:ascii="仿宋_GB2312" w:hAnsi="仿宋" w:eastAsia="仿宋_GB2312"/>
          <w:sz w:val="32"/>
          <w:szCs w:val="32"/>
        </w:rPr>
        <w:pPrChange w:id="1433" w:author="王晓林" w:date="2022-07-07T16:20:19Z">
          <w:pPr>
            <w:spacing w:line="520" w:lineRule="exact"/>
          </w:pPr>
        </w:pPrChange>
      </w:pPr>
    </w:p>
    <w:tbl>
      <w:tblPr>
        <w:tblStyle w:val="6"/>
        <w:tblpPr w:leftFromText="180" w:rightFromText="180" w:vertAnchor="text" w:horzAnchor="page" w:tblpXSpec="center" w:tblpY="600"/>
        <w:tblOverlap w:val="neve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Change w:id="1434" w:author="瞿腊梅" w:date="2022-07-08T14:47:30Z">
          <w:tblPr>
            <w:tblStyle w:val="6"/>
            <w:tblpPr w:leftFromText="180" w:rightFromText="180" w:vertAnchor="text" w:horzAnchor="page" w:tblpX="2747" w:tblpY="600"/>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PrChange>
      </w:tblPr>
      <w:tblGrid>
        <w:gridCol w:w="2235"/>
        <w:gridCol w:w="5130"/>
        <w:tblGridChange w:id="1435">
          <w:tblGrid>
            <w:gridCol w:w="2235"/>
            <w:gridCol w:w="4394"/>
          </w:tblGrid>
        </w:tblGridChange>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1436" w:author="瞿腊梅" w:date="2022-07-08T14:47:30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rPr>
          <w:jc w:val="center"/>
        </w:trPr>
        <w:tc>
          <w:tcPr>
            <w:tcW w:w="2235" w:type="dxa"/>
            <w:noWrap w:val="0"/>
            <w:vAlign w:val="top"/>
            <w:tcPrChange w:id="1437" w:author="瞿腊梅" w:date="2022-07-08T14:47:30Z">
              <w:tcPr>
                <w:tcW w:w="2235" w:type="dxa"/>
                <w:noWrap w:val="0"/>
                <w:vAlign w:val="top"/>
              </w:tcPr>
            </w:tcPrChange>
          </w:tcPr>
          <w:p>
            <w:pPr>
              <w:spacing w:line="620" w:lineRule="exact"/>
              <w:rPr>
                <w:rFonts w:ascii="仿宋_GB2312" w:hAnsi="仿宋" w:eastAsia="仿宋_GB2312"/>
                <w:sz w:val="32"/>
                <w:szCs w:val="32"/>
              </w:rPr>
              <w:pPrChange w:id="1438" w:author="王晓林" w:date="2022-07-07T16:20:19Z">
                <w:pPr>
                  <w:spacing w:line="520" w:lineRule="exact"/>
                </w:pPr>
              </w:pPrChange>
            </w:pPr>
            <w:r>
              <w:rPr>
                <w:rFonts w:hint="eastAsia" w:ascii="仿宋_GB2312" w:hAnsi="仿宋" w:eastAsia="仿宋_GB2312"/>
                <w:sz w:val="32"/>
                <w:szCs w:val="32"/>
              </w:rPr>
              <w:t>评审内容</w:t>
            </w:r>
          </w:p>
        </w:tc>
        <w:tc>
          <w:tcPr>
            <w:tcW w:w="5130" w:type="dxa"/>
            <w:noWrap w:val="0"/>
            <w:vAlign w:val="top"/>
            <w:tcPrChange w:id="1439" w:author="瞿腊梅" w:date="2022-07-08T14:47:30Z">
              <w:tcPr>
                <w:tcW w:w="4394" w:type="dxa"/>
                <w:noWrap w:val="0"/>
                <w:vAlign w:val="top"/>
              </w:tcPr>
            </w:tcPrChange>
          </w:tcPr>
          <w:p>
            <w:pPr>
              <w:spacing w:line="620" w:lineRule="exact"/>
              <w:rPr>
                <w:rFonts w:ascii="仿宋_GB2312" w:hAnsi="仿宋" w:eastAsia="仿宋_GB2312"/>
                <w:sz w:val="32"/>
                <w:szCs w:val="32"/>
              </w:rPr>
              <w:pPrChange w:id="1440" w:author="王晓林" w:date="2022-07-07T16:20:19Z">
                <w:pPr>
                  <w:spacing w:line="520" w:lineRule="exact"/>
                </w:pPr>
              </w:pPrChange>
            </w:pPr>
            <w:r>
              <w:rPr>
                <w:rFonts w:hint="eastAsia" w:ascii="仿宋_GB2312" w:hAnsi="仿宋" w:eastAsia="仿宋_GB2312"/>
                <w:sz w:val="32"/>
                <w:szCs w:val="32"/>
              </w:rPr>
              <w:t>评审范围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1441" w:author="瞿腊梅" w:date="2022-07-08T14:47:30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rPr>
          <w:jc w:val="center"/>
        </w:trPr>
        <w:tc>
          <w:tcPr>
            <w:tcW w:w="2235" w:type="dxa"/>
            <w:noWrap w:val="0"/>
            <w:vAlign w:val="top"/>
            <w:tcPrChange w:id="1442" w:author="瞿腊梅" w:date="2022-07-08T14:47:30Z">
              <w:tcPr>
                <w:tcW w:w="2235" w:type="dxa"/>
                <w:noWrap w:val="0"/>
                <w:vAlign w:val="top"/>
              </w:tcPr>
            </w:tcPrChange>
          </w:tcPr>
          <w:p>
            <w:pPr>
              <w:spacing w:line="620" w:lineRule="exact"/>
              <w:rPr>
                <w:rFonts w:ascii="仿宋_GB2312" w:hAnsi="仿宋" w:eastAsia="仿宋_GB2312"/>
                <w:sz w:val="32"/>
                <w:szCs w:val="32"/>
              </w:rPr>
              <w:pPrChange w:id="1443" w:author="王晓林" w:date="2022-07-07T16:20:19Z">
                <w:pPr>
                  <w:spacing w:line="520" w:lineRule="exact"/>
                </w:pPr>
              </w:pPrChange>
            </w:pPr>
            <w:r>
              <w:rPr>
                <w:rFonts w:hint="eastAsia" w:ascii="仿宋_GB2312" w:hAnsi="仿宋" w:eastAsia="仿宋_GB2312"/>
                <w:sz w:val="32"/>
                <w:szCs w:val="32"/>
              </w:rPr>
              <w:t>营业执照</w:t>
            </w:r>
          </w:p>
        </w:tc>
        <w:tc>
          <w:tcPr>
            <w:tcW w:w="5130" w:type="dxa"/>
            <w:noWrap w:val="0"/>
            <w:vAlign w:val="top"/>
            <w:tcPrChange w:id="1444" w:author="瞿腊梅" w:date="2022-07-08T14:47:30Z">
              <w:tcPr>
                <w:tcW w:w="4394" w:type="dxa"/>
                <w:noWrap w:val="0"/>
                <w:vAlign w:val="top"/>
              </w:tcPr>
            </w:tcPrChange>
          </w:tcPr>
          <w:p>
            <w:pPr>
              <w:spacing w:line="620" w:lineRule="exact"/>
              <w:rPr>
                <w:rFonts w:ascii="仿宋_GB2312" w:hAnsi="仿宋" w:eastAsia="仿宋_GB2312"/>
                <w:sz w:val="32"/>
                <w:szCs w:val="32"/>
              </w:rPr>
              <w:pPrChange w:id="1445" w:author="王晓林" w:date="2022-07-07T16:20:19Z">
                <w:pPr>
                  <w:spacing w:line="520" w:lineRule="exact"/>
                </w:pPr>
              </w:pPrChange>
            </w:pPr>
            <w:r>
              <w:rPr>
                <w:rFonts w:hint="eastAsia" w:ascii="仿宋_GB2312" w:hAnsi="仿宋" w:eastAsia="仿宋_GB2312"/>
                <w:sz w:val="32"/>
                <w:szCs w:val="32"/>
              </w:rPr>
              <w:t>是否续存经营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1446" w:author="瞿腊梅" w:date="2022-07-08T14:47:30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rPr>
          <w:jc w:val="center"/>
        </w:trPr>
        <w:tc>
          <w:tcPr>
            <w:tcW w:w="2235" w:type="dxa"/>
            <w:noWrap w:val="0"/>
            <w:vAlign w:val="top"/>
            <w:tcPrChange w:id="1447" w:author="瞿腊梅" w:date="2022-07-08T14:47:30Z">
              <w:tcPr>
                <w:tcW w:w="2235" w:type="dxa"/>
                <w:noWrap w:val="0"/>
                <w:vAlign w:val="top"/>
              </w:tcPr>
            </w:tcPrChange>
          </w:tcPr>
          <w:p>
            <w:pPr>
              <w:spacing w:line="620" w:lineRule="exact"/>
              <w:rPr>
                <w:rFonts w:ascii="仿宋_GB2312" w:hAnsi="仿宋" w:eastAsia="仿宋_GB2312"/>
                <w:sz w:val="32"/>
                <w:szCs w:val="32"/>
              </w:rPr>
              <w:pPrChange w:id="1448" w:author="王晓林" w:date="2022-07-07T16:20:19Z">
                <w:pPr>
                  <w:spacing w:line="520" w:lineRule="exact"/>
                </w:pPr>
              </w:pPrChange>
            </w:pPr>
            <w:r>
              <w:rPr>
                <w:rFonts w:hint="eastAsia" w:ascii="仿宋_GB2312" w:hAnsi="仿宋" w:eastAsia="仿宋_GB2312"/>
                <w:sz w:val="32"/>
                <w:szCs w:val="32"/>
              </w:rPr>
              <w:t>课件内容</w:t>
            </w:r>
          </w:p>
        </w:tc>
        <w:tc>
          <w:tcPr>
            <w:tcW w:w="5130" w:type="dxa"/>
            <w:noWrap w:val="0"/>
            <w:vAlign w:val="top"/>
            <w:tcPrChange w:id="1449" w:author="瞿腊梅" w:date="2022-07-08T14:47:30Z">
              <w:tcPr>
                <w:tcW w:w="4394" w:type="dxa"/>
                <w:noWrap w:val="0"/>
                <w:vAlign w:val="top"/>
              </w:tcPr>
            </w:tcPrChange>
          </w:tcPr>
          <w:p>
            <w:pPr>
              <w:spacing w:line="620" w:lineRule="exact"/>
              <w:rPr>
                <w:rFonts w:ascii="仿宋_GB2312" w:hAnsi="仿宋" w:eastAsia="仿宋_GB2312"/>
                <w:sz w:val="32"/>
                <w:szCs w:val="32"/>
              </w:rPr>
              <w:pPrChange w:id="1450" w:author="王晓林" w:date="2022-07-07T16:20:19Z">
                <w:pPr>
                  <w:spacing w:line="520" w:lineRule="exact"/>
                </w:pPr>
              </w:pPrChange>
            </w:pPr>
            <w:r>
              <w:rPr>
                <w:rFonts w:hint="eastAsia" w:ascii="仿宋_GB2312" w:hAnsi="仿宋" w:eastAsia="仿宋_GB2312"/>
                <w:sz w:val="32"/>
                <w:szCs w:val="32"/>
              </w:rPr>
              <w:t>内容重复性、科学性、法务性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1451" w:author="瞿腊梅" w:date="2022-07-08T14:47:30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rPr>
          <w:jc w:val="center"/>
        </w:trPr>
        <w:tc>
          <w:tcPr>
            <w:tcW w:w="2235" w:type="dxa"/>
            <w:noWrap w:val="0"/>
            <w:vAlign w:val="top"/>
            <w:tcPrChange w:id="1452" w:author="瞿腊梅" w:date="2022-07-08T14:47:30Z">
              <w:tcPr>
                <w:tcW w:w="2235" w:type="dxa"/>
                <w:noWrap w:val="0"/>
                <w:vAlign w:val="top"/>
              </w:tcPr>
            </w:tcPrChange>
          </w:tcPr>
          <w:p>
            <w:pPr>
              <w:spacing w:line="620" w:lineRule="exact"/>
              <w:rPr>
                <w:rFonts w:ascii="仿宋_GB2312" w:hAnsi="仿宋" w:eastAsia="仿宋_GB2312"/>
                <w:sz w:val="32"/>
                <w:szCs w:val="32"/>
              </w:rPr>
              <w:pPrChange w:id="1453" w:author="王晓林" w:date="2022-07-07T16:20:19Z">
                <w:pPr>
                  <w:spacing w:line="520" w:lineRule="exact"/>
                </w:pPr>
              </w:pPrChange>
            </w:pPr>
            <w:r>
              <w:rPr>
                <w:rFonts w:hint="eastAsia" w:ascii="仿宋_GB2312" w:hAnsi="仿宋" w:eastAsia="仿宋_GB2312"/>
                <w:sz w:val="32"/>
                <w:szCs w:val="32"/>
              </w:rPr>
              <w:t>封面设计</w:t>
            </w:r>
          </w:p>
        </w:tc>
        <w:tc>
          <w:tcPr>
            <w:tcW w:w="5130" w:type="dxa"/>
            <w:noWrap w:val="0"/>
            <w:vAlign w:val="top"/>
            <w:tcPrChange w:id="1454" w:author="瞿腊梅" w:date="2022-07-08T14:47:30Z">
              <w:tcPr>
                <w:tcW w:w="4394" w:type="dxa"/>
                <w:noWrap w:val="0"/>
                <w:vAlign w:val="top"/>
              </w:tcPr>
            </w:tcPrChange>
          </w:tcPr>
          <w:p>
            <w:pPr>
              <w:spacing w:line="620" w:lineRule="exact"/>
              <w:rPr>
                <w:rFonts w:ascii="仿宋_GB2312" w:hAnsi="仿宋" w:eastAsia="仿宋_GB2312"/>
                <w:sz w:val="32"/>
                <w:szCs w:val="32"/>
              </w:rPr>
              <w:pPrChange w:id="1455" w:author="王晓林" w:date="2022-07-07T16:20:19Z">
                <w:pPr>
                  <w:spacing w:line="520" w:lineRule="exact"/>
                </w:pPr>
              </w:pPrChange>
            </w:pPr>
            <w:r>
              <w:rPr>
                <w:rFonts w:hint="eastAsia" w:ascii="仿宋_GB2312" w:hAnsi="仿宋" w:eastAsia="仿宋_GB2312"/>
                <w:sz w:val="32"/>
                <w:szCs w:val="32"/>
              </w:rPr>
              <w:t>1920*1080像素，16：9比例高清图片（包含子课件）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1456" w:author="瞿腊梅" w:date="2022-07-08T14:47:30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rPr>
          <w:jc w:val="center"/>
        </w:trPr>
        <w:tc>
          <w:tcPr>
            <w:tcW w:w="2235" w:type="dxa"/>
            <w:noWrap w:val="0"/>
            <w:vAlign w:val="top"/>
            <w:tcPrChange w:id="1457" w:author="瞿腊梅" w:date="2022-07-08T14:47:30Z">
              <w:tcPr>
                <w:tcW w:w="2235" w:type="dxa"/>
                <w:noWrap w:val="0"/>
                <w:vAlign w:val="top"/>
              </w:tcPr>
            </w:tcPrChange>
          </w:tcPr>
          <w:p>
            <w:pPr>
              <w:spacing w:line="620" w:lineRule="exact"/>
              <w:rPr>
                <w:rFonts w:ascii="仿宋_GB2312" w:hAnsi="仿宋" w:eastAsia="仿宋_GB2312"/>
                <w:sz w:val="32"/>
                <w:szCs w:val="32"/>
              </w:rPr>
              <w:pPrChange w:id="1458" w:author="王晓林" w:date="2022-07-07T16:20:19Z">
                <w:pPr>
                  <w:spacing w:line="520" w:lineRule="exact"/>
                </w:pPr>
              </w:pPrChange>
            </w:pPr>
            <w:r>
              <w:rPr>
                <w:rFonts w:hint="eastAsia" w:ascii="仿宋_GB2312" w:hAnsi="仿宋" w:eastAsia="仿宋_GB2312"/>
                <w:sz w:val="32"/>
                <w:szCs w:val="32"/>
              </w:rPr>
              <w:t>课件编码</w:t>
            </w:r>
          </w:p>
        </w:tc>
        <w:tc>
          <w:tcPr>
            <w:tcW w:w="5130" w:type="dxa"/>
            <w:noWrap w:val="0"/>
            <w:vAlign w:val="top"/>
            <w:tcPrChange w:id="1459" w:author="瞿腊梅" w:date="2022-07-08T14:47:30Z">
              <w:tcPr>
                <w:tcW w:w="4394" w:type="dxa"/>
                <w:noWrap w:val="0"/>
                <w:vAlign w:val="top"/>
              </w:tcPr>
            </w:tcPrChange>
          </w:tcPr>
          <w:p>
            <w:pPr>
              <w:spacing w:line="620" w:lineRule="exact"/>
              <w:rPr>
                <w:rFonts w:ascii="仿宋_GB2312" w:hAnsi="仿宋" w:eastAsia="仿宋_GB2312"/>
                <w:sz w:val="32"/>
                <w:szCs w:val="32"/>
              </w:rPr>
              <w:pPrChange w:id="1460" w:author="王晓林" w:date="2022-07-07T16:20:19Z">
                <w:pPr>
                  <w:spacing w:line="520" w:lineRule="exact"/>
                </w:pPr>
              </w:pPrChange>
            </w:pPr>
            <w:r>
              <w:rPr>
                <w:rFonts w:hint="eastAsia" w:ascii="仿宋_GB2312" w:hAnsi="仿宋" w:eastAsia="仿宋_GB2312"/>
                <w:sz w:val="32"/>
                <w:szCs w:val="32"/>
              </w:rPr>
              <w:t>H264/H265编码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1461" w:author="瞿腊梅" w:date="2022-07-08T14:47:30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rPr>
          <w:jc w:val="center"/>
        </w:trPr>
        <w:tc>
          <w:tcPr>
            <w:tcW w:w="2235" w:type="dxa"/>
            <w:noWrap w:val="0"/>
            <w:vAlign w:val="top"/>
            <w:tcPrChange w:id="1462" w:author="瞿腊梅" w:date="2022-07-08T14:47:30Z">
              <w:tcPr>
                <w:tcW w:w="2235" w:type="dxa"/>
                <w:noWrap w:val="0"/>
                <w:vAlign w:val="top"/>
              </w:tcPr>
            </w:tcPrChange>
          </w:tcPr>
          <w:p>
            <w:pPr>
              <w:spacing w:line="620" w:lineRule="exact"/>
              <w:rPr>
                <w:rFonts w:ascii="仿宋_GB2312" w:hAnsi="仿宋" w:eastAsia="仿宋_GB2312"/>
                <w:sz w:val="32"/>
                <w:szCs w:val="32"/>
              </w:rPr>
              <w:pPrChange w:id="1463" w:author="王晓林" w:date="2022-07-07T16:20:19Z">
                <w:pPr>
                  <w:spacing w:line="520" w:lineRule="exact"/>
                </w:pPr>
              </w:pPrChange>
            </w:pPr>
            <w:r>
              <w:rPr>
                <w:rFonts w:hint="eastAsia" w:ascii="仿宋_GB2312" w:hAnsi="仿宋" w:eastAsia="仿宋_GB2312"/>
                <w:sz w:val="32"/>
                <w:szCs w:val="32"/>
              </w:rPr>
              <w:t>课件码率</w:t>
            </w:r>
          </w:p>
        </w:tc>
        <w:tc>
          <w:tcPr>
            <w:tcW w:w="5130" w:type="dxa"/>
            <w:noWrap w:val="0"/>
            <w:vAlign w:val="top"/>
            <w:tcPrChange w:id="1464" w:author="瞿腊梅" w:date="2022-07-08T14:47:30Z">
              <w:tcPr>
                <w:tcW w:w="4394" w:type="dxa"/>
                <w:noWrap w:val="0"/>
                <w:vAlign w:val="top"/>
              </w:tcPr>
            </w:tcPrChange>
          </w:tcPr>
          <w:p>
            <w:pPr>
              <w:spacing w:line="620" w:lineRule="exact"/>
              <w:rPr>
                <w:rFonts w:ascii="仿宋_GB2312" w:hAnsi="仿宋" w:eastAsia="仿宋_GB2312"/>
                <w:sz w:val="32"/>
                <w:szCs w:val="32"/>
              </w:rPr>
              <w:pPrChange w:id="1465" w:author="王晓林" w:date="2022-07-07T16:20:19Z">
                <w:pPr>
                  <w:spacing w:line="520" w:lineRule="exact"/>
                </w:pPr>
              </w:pPrChange>
            </w:pPr>
            <w:r>
              <w:rPr>
                <w:rFonts w:hint="eastAsia" w:ascii="仿宋_GB2312" w:hAnsi="仿宋" w:eastAsia="仿宋_GB2312"/>
                <w:sz w:val="32"/>
                <w:szCs w:val="32"/>
              </w:rPr>
              <w:t>25帧以上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1466" w:author="瞿腊梅" w:date="2022-07-08T14:47:30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rPr>
          <w:jc w:val="center"/>
        </w:trPr>
        <w:tc>
          <w:tcPr>
            <w:tcW w:w="2235" w:type="dxa"/>
            <w:noWrap w:val="0"/>
            <w:vAlign w:val="top"/>
            <w:tcPrChange w:id="1467" w:author="瞿腊梅" w:date="2022-07-08T14:47:30Z">
              <w:tcPr>
                <w:tcW w:w="2235" w:type="dxa"/>
                <w:noWrap w:val="0"/>
                <w:vAlign w:val="top"/>
              </w:tcPr>
            </w:tcPrChange>
          </w:tcPr>
          <w:p>
            <w:pPr>
              <w:spacing w:line="620" w:lineRule="exact"/>
              <w:rPr>
                <w:rFonts w:ascii="仿宋_GB2312" w:hAnsi="仿宋" w:eastAsia="仿宋_GB2312"/>
                <w:sz w:val="32"/>
                <w:szCs w:val="32"/>
              </w:rPr>
              <w:pPrChange w:id="1468" w:author="王晓林" w:date="2022-07-07T16:20:19Z">
                <w:pPr>
                  <w:spacing w:line="520" w:lineRule="exact"/>
                </w:pPr>
              </w:pPrChange>
            </w:pPr>
            <w:r>
              <w:rPr>
                <w:rFonts w:hint="eastAsia" w:ascii="仿宋_GB2312" w:hAnsi="仿宋" w:eastAsia="仿宋_GB2312"/>
                <w:sz w:val="32"/>
                <w:szCs w:val="32"/>
              </w:rPr>
              <w:t>课件清晰度</w:t>
            </w:r>
          </w:p>
        </w:tc>
        <w:tc>
          <w:tcPr>
            <w:tcW w:w="5130" w:type="dxa"/>
            <w:noWrap w:val="0"/>
            <w:vAlign w:val="top"/>
            <w:tcPrChange w:id="1469" w:author="瞿腊梅" w:date="2022-07-08T14:47:30Z">
              <w:tcPr>
                <w:tcW w:w="4394" w:type="dxa"/>
                <w:noWrap w:val="0"/>
                <w:vAlign w:val="top"/>
              </w:tcPr>
            </w:tcPrChange>
          </w:tcPr>
          <w:p>
            <w:pPr>
              <w:spacing w:line="620" w:lineRule="exact"/>
              <w:rPr>
                <w:rFonts w:ascii="仿宋_GB2312" w:hAnsi="仿宋" w:eastAsia="仿宋_GB2312"/>
                <w:sz w:val="32"/>
                <w:szCs w:val="32"/>
              </w:rPr>
              <w:pPrChange w:id="1470" w:author="王晓林" w:date="2022-07-07T16:20:19Z">
                <w:pPr>
                  <w:spacing w:line="520" w:lineRule="exact"/>
                </w:pPr>
              </w:pPrChange>
            </w:pPr>
            <w:r>
              <w:rPr>
                <w:rFonts w:hint="eastAsia" w:ascii="仿宋_GB2312" w:hAnsi="仿宋" w:eastAsia="仿宋_GB2312"/>
                <w:sz w:val="32"/>
                <w:szCs w:val="32"/>
              </w:rPr>
              <w:t>1080P，画面16：9比例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1471" w:author="瞿腊梅" w:date="2022-07-08T14:47:30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rPr>
          <w:jc w:val="center"/>
        </w:trPr>
        <w:tc>
          <w:tcPr>
            <w:tcW w:w="2235" w:type="dxa"/>
            <w:noWrap w:val="0"/>
            <w:vAlign w:val="top"/>
            <w:tcPrChange w:id="1472" w:author="瞿腊梅" w:date="2022-07-08T14:47:30Z">
              <w:tcPr>
                <w:tcW w:w="2235" w:type="dxa"/>
                <w:noWrap w:val="0"/>
                <w:vAlign w:val="top"/>
              </w:tcPr>
            </w:tcPrChange>
          </w:tcPr>
          <w:p>
            <w:pPr>
              <w:spacing w:line="620" w:lineRule="exact"/>
              <w:rPr>
                <w:rFonts w:ascii="仿宋_GB2312" w:hAnsi="仿宋" w:eastAsia="仿宋_GB2312"/>
                <w:sz w:val="32"/>
                <w:szCs w:val="32"/>
              </w:rPr>
              <w:pPrChange w:id="1473" w:author="王晓林" w:date="2022-07-07T16:20:19Z">
                <w:pPr>
                  <w:spacing w:line="520" w:lineRule="exact"/>
                </w:pPr>
              </w:pPrChange>
            </w:pPr>
            <w:r>
              <w:rPr>
                <w:rFonts w:hint="eastAsia" w:ascii="仿宋_GB2312" w:hAnsi="仿宋" w:eastAsia="仿宋_GB2312"/>
                <w:sz w:val="32"/>
                <w:szCs w:val="32"/>
              </w:rPr>
              <w:t>课件介绍</w:t>
            </w:r>
          </w:p>
        </w:tc>
        <w:tc>
          <w:tcPr>
            <w:tcW w:w="5130" w:type="dxa"/>
            <w:noWrap w:val="0"/>
            <w:vAlign w:val="top"/>
            <w:tcPrChange w:id="1474" w:author="瞿腊梅" w:date="2022-07-08T14:47:30Z">
              <w:tcPr>
                <w:tcW w:w="4394" w:type="dxa"/>
                <w:noWrap w:val="0"/>
                <w:vAlign w:val="top"/>
              </w:tcPr>
            </w:tcPrChange>
          </w:tcPr>
          <w:p>
            <w:pPr>
              <w:spacing w:line="620" w:lineRule="exact"/>
              <w:rPr>
                <w:rFonts w:ascii="仿宋_GB2312" w:hAnsi="仿宋" w:eastAsia="仿宋_GB2312"/>
                <w:sz w:val="32"/>
                <w:szCs w:val="32"/>
              </w:rPr>
              <w:pPrChange w:id="1475" w:author="王晓林" w:date="2022-07-07T16:20:19Z">
                <w:pPr>
                  <w:spacing w:line="520" w:lineRule="exact"/>
                </w:pPr>
              </w:pPrChange>
            </w:pPr>
            <w:r>
              <w:rPr>
                <w:rFonts w:hint="eastAsia" w:ascii="仿宋_GB2312" w:hAnsi="仿宋" w:eastAsia="仿宋_GB2312"/>
                <w:sz w:val="32"/>
                <w:szCs w:val="32"/>
              </w:rPr>
              <w:t>课件介绍（WORD文字版）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1476" w:author="瞿腊梅" w:date="2022-07-08T14:47:30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rPr>
          <w:jc w:val="center"/>
        </w:trPr>
        <w:tc>
          <w:tcPr>
            <w:tcW w:w="2235" w:type="dxa"/>
            <w:noWrap w:val="0"/>
            <w:vAlign w:val="top"/>
            <w:tcPrChange w:id="1477" w:author="瞿腊梅" w:date="2022-07-08T14:47:30Z">
              <w:tcPr>
                <w:tcW w:w="2235" w:type="dxa"/>
                <w:noWrap w:val="0"/>
                <w:vAlign w:val="top"/>
              </w:tcPr>
            </w:tcPrChange>
          </w:tcPr>
          <w:p>
            <w:pPr>
              <w:spacing w:line="620" w:lineRule="exact"/>
              <w:rPr>
                <w:rFonts w:ascii="仿宋_GB2312" w:hAnsi="仿宋" w:eastAsia="仿宋_GB2312"/>
                <w:sz w:val="32"/>
                <w:szCs w:val="32"/>
              </w:rPr>
              <w:pPrChange w:id="1478" w:author="王晓林" w:date="2022-07-07T16:20:19Z">
                <w:pPr>
                  <w:spacing w:line="520" w:lineRule="exact"/>
                </w:pPr>
              </w:pPrChange>
            </w:pPr>
            <w:r>
              <w:rPr>
                <w:rFonts w:hint="eastAsia" w:ascii="仿宋_GB2312" w:hAnsi="仿宋" w:eastAsia="仿宋_GB2312"/>
                <w:sz w:val="32"/>
                <w:szCs w:val="32"/>
              </w:rPr>
              <w:t>课件画质</w:t>
            </w:r>
          </w:p>
        </w:tc>
        <w:tc>
          <w:tcPr>
            <w:tcW w:w="5130" w:type="dxa"/>
            <w:noWrap w:val="0"/>
            <w:vAlign w:val="top"/>
            <w:tcPrChange w:id="1479" w:author="瞿腊梅" w:date="2022-07-08T14:47:30Z">
              <w:tcPr>
                <w:tcW w:w="4394" w:type="dxa"/>
                <w:noWrap w:val="0"/>
                <w:vAlign w:val="top"/>
              </w:tcPr>
            </w:tcPrChange>
          </w:tcPr>
          <w:p>
            <w:pPr>
              <w:spacing w:line="620" w:lineRule="exact"/>
              <w:rPr>
                <w:rFonts w:ascii="仿宋_GB2312" w:hAnsi="仿宋" w:eastAsia="仿宋_GB2312"/>
                <w:sz w:val="32"/>
                <w:szCs w:val="32"/>
              </w:rPr>
              <w:pPrChange w:id="1480" w:author="王晓林" w:date="2022-07-07T16:20:19Z">
                <w:pPr>
                  <w:spacing w:line="520" w:lineRule="exact"/>
                </w:pPr>
              </w:pPrChange>
            </w:pPr>
            <w:r>
              <w:rPr>
                <w:rFonts w:hint="eastAsia" w:ascii="仿宋_GB2312" w:hAnsi="仿宋" w:eastAsia="仿宋_GB2312"/>
                <w:sz w:val="32"/>
                <w:szCs w:val="32"/>
              </w:rPr>
              <w:t>清晰，不卡顿，配字幕，字画音同步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1481" w:author="瞿腊梅" w:date="2022-07-08T14:47:30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rPr>
          <w:jc w:val="center"/>
        </w:trPr>
        <w:tc>
          <w:tcPr>
            <w:tcW w:w="2235" w:type="dxa"/>
            <w:noWrap w:val="0"/>
            <w:vAlign w:val="top"/>
            <w:tcPrChange w:id="1482" w:author="瞿腊梅" w:date="2022-07-08T14:47:30Z">
              <w:tcPr>
                <w:tcW w:w="2235" w:type="dxa"/>
                <w:noWrap w:val="0"/>
                <w:vAlign w:val="top"/>
              </w:tcPr>
            </w:tcPrChange>
          </w:tcPr>
          <w:p>
            <w:pPr>
              <w:spacing w:line="620" w:lineRule="exact"/>
              <w:rPr>
                <w:rFonts w:ascii="仿宋_GB2312" w:hAnsi="仿宋" w:eastAsia="仿宋_GB2312"/>
                <w:sz w:val="32"/>
                <w:szCs w:val="32"/>
              </w:rPr>
              <w:pPrChange w:id="1483" w:author="王晓林" w:date="2022-07-07T16:20:19Z">
                <w:pPr>
                  <w:spacing w:line="520" w:lineRule="exact"/>
                </w:pPr>
              </w:pPrChange>
            </w:pPr>
            <w:r>
              <w:rPr>
                <w:rFonts w:hint="eastAsia" w:ascii="仿宋_GB2312" w:hAnsi="仿宋" w:eastAsia="仿宋_GB2312"/>
                <w:sz w:val="32"/>
                <w:szCs w:val="32"/>
              </w:rPr>
              <w:t>课件声音</w:t>
            </w:r>
          </w:p>
        </w:tc>
        <w:tc>
          <w:tcPr>
            <w:tcW w:w="5130" w:type="dxa"/>
            <w:noWrap w:val="0"/>
            <w:vAlign w:val="top"/>
            <w:tcPrChange w:id="1484" w:author="瞿腊梅" w:date="2022-07-08T14:47:30Z">
              <w:tcPr>
                <w:tcW w:w="4394" w:type="dxa"/>
                <w:noWrap w:val="0"/>
                <w:vAlign w:val="top"/>
              </w:tcPr>
            </w:tcPrChange>
          </w:tcPr>
          <w:p>
            <w:pPr>
              <w:spacing w:line="620" w:lineRule="exact"/>
              <w:rPr>
                <w:rFonts w:ascii="仿宋_GB2312" w:hAnsi="仿宋" w:eastAsia="仿宋_GB2312"/>
                <w:sz w:val="32"/>
                <w:szCs w:val="32"/>
              </w:rPr>
              <w:pPrChange w:id="1485" w:author="王晓林" w:date="2022-07-07T16:20:19Z">
                <w:pPr>
                  <w:spacing w:line="520" w:lineRule="exact"/>
                </w:pPr>
              </w:pPrChange>
            </w:pPr>
            <w:r>
              <w:rPr>
                <w:rFonts w:hint="eastAsia" w:ascii="仿宋_GB2312" w:hAnsi="仿宋" w:eastAsia="仿宋_GB2312"/>
                <w:sz w:val="32"/>
                <w:szCs w:val="32"/>
              </w:rPr>
              <w:t>声音清楚、普通话</w:t>
            </w:r>
          </w:p>
        </w:tc>
      </w:tr>
    </w:tbl>
    <w:p>
      <w:pPr>
        <w:spacing w:line="620" w:lineRule="exact"/>
        <w:rPr>
          <w:rFonts w:ascii="仿宋" w:hAnsi="仿宋" w:eastAsia="仿宋"/>
          <w:sz w:val="32"/>
          <w:szCs w:val="32"/>
        </w:rPr>
        <w:pPrChange w:id="1486" w:author="王晓林" w:date="2022-07-07T16:20:19Z">
          <w:pPr>
            <w:spacing w:line="520" w:lineRule="exact"/>
          </w:pPr>
        </w:pPrChange>
      </w:pPr>
    </w:p>
    <w:p>
      <w:pPr>
        <w:widowControl/>
        <w:spacing w:line="620" w:lineRule="exact"/>
        <w:jc w:val="left"/>
        <w:rPr>
          <w:rFonts w:ascii="仿宋" w:hAnsi="仿宋" w:eastAsia="仿宋"/>
          <w:sz w:val="32"/>
          <w:szCs w:val="32"/>
        </w:rPr>
        <w:sectPr>
          <w:pgSz w:w="11906" w:h="16838"/>
          <w:pgMar w:top="1701" w:right="1587" w:bottom="1701" w:left="1587" w:header="851" w:footer="1134" w:gutter="0"/>
          <w:pgNumType w:fmt="decimal"/>
          <w:cols w:space="0" w:num="1"/>
          <w:rtlGutter w:val="0"/>
          <w:docGrid w:type="lines" w:linePitch="312" w:charSpace="0"/>
        </w:sectPr>
        <w:pPrChange w:id="1487" w:author="王晓林" w:date="2022-07-07T16:20:19Z">
          <w:pPr>
            <w:widowControl/>
            <w:jc w:val="left"/>
          </w:pPr>
        </w:pPrChange>
      </w:pPr>
    </w:p>
    <w:p>
      <w:pPr>
        <w:spacing w:line="620" w:lineRule="exact"/>
        <w:rPr>
          <w:rFonts w:hint="eastAsia" w:ascii="方正黑体简体" w:hAnsi="方正黑体简体" w:eastAsia="方正黑体简体" w:cs="方正黑体简体"/>
          <w:sz w:val="32"/>
        </w:rPr>
        <w:pPrChange w:id="1488" w:author="王晓林" w:date="2022-07-07T16:20:19Z">
          <w:pPr>
            <w:spacing w:line="520" w:lineRule="exact"/>
          </w:pPr>
        </w:pPrChange>
      </w:pPr>
      <w:r>
        <w:rPr>
          <w:rFonts w:hint="eastAsia" w:ascii="方正黑体简体" w:hAnsi="方正黑体简体" w:eastAsia="方正黑体简体" w:cs="方正黑体简体"/>
          <w:sz w:val="32"/>
        </w:rPr>
        <w:t>附件3</w:t>
      </w:r>
    </w:p>
    <w:p>
      <w:pPr>
        <w:spacing w:line="620" w:lineRule="exact"/>
        <w:jc w:val="center"/>
        <w:rPr>
          <w:rFonts w:hint="eastAsia" w:ascii="方正小标宋简体" w:hAnsi="方正小标宋简体" w:eastAsia="方正小标宋简体" w:cs="方正小标宋简体"/>
          <w:sz w:val="44"/>
          <w:szCs w:val="44"/>
        </w:rPr>
        <w:pPrChange w:id="1489" w:author="王晓林" w:date="2022-07-07T16:20:19Z">
          <w:pPr>
            <w:spacing w:line="520" w:lineRule="exact"/>
            <w:jc w:val="center"/>
          </w:pPr>
        </w:pPrChange>
      </w:pPr>
      <w:del w:id="1490" w:author="瞿腊梅" w:date="2022-07-08T14:47:36Z">
        <w:r>
          <w:rPr>
            <w:rFonts w:hint="default" w:ascii="方正小标宋简体" w:hAnsi="方正小标宋简体" w:eastAsia="方正小标宋简体" w:cs="方正小标宋简体"/>
            <w:sz w:val="44"/>
            <w:szCs w:val="44"/>
            <w:lang w:val="en"/>
          </w:rPr>
          <w:delText xml:space="preserve">  </w:delText>
        </w:r>
      </w:del>
      <w:r>
        <w:rPr>
          <w:rFonts w:hint="eastAsia" w:ascii="方正小标宋简体" w:hAnsi="方正小标宋简体" w:eastAsia="方正小标宋简体" w:cs="方正小标宋简体"/>
          <w:sz w:val="44"/>
          <w:szCs w:val="44"/>
        </w:rPr>
        <w:t>培训视频课件内容评分标准</w:t>
      </w:r>
    </w:p>
    <w:p>
      <w:pPr>
        <w:spacing w:line="300" w:lineRule="exact"/>
        <w:jc w:val="center"/>
        <w:rPr>
          <w:rFonts w:ascii="方正小标宋简体" w:eastAsia="方正小标宋简体"/>
          <w:sz w:val="24"/>
          <w:szCs w:val="24"/>
        </w:rPr>
        <w:pPrChange w:id="1491" w:author="瞿腊梅" w:date="2022-07-08T14:48:17Z">
          <w:pPr>
            <w:spacing w:line="520" w:lineRule="exact"/>
            <w:jc w:val="center"/>
          </w:pPr>
        </w:pPrChange>
      </w:pPr>
      <w:del w:id="1492" w:author="瞿腊梅" w:date="2022-07-08T14:48:12Z">
        <w:r>
          <w:rPr>
            <w:rFonts w:hint="default" w:ascii="方正小标宋简体" w:eastAsia="方正小标宋简体"/>
            <w:sz w:val="24"/>
            <w:szCs w:val="24"/>
            <w:lang w:val="en"/>
          </w:rPr>
          <w:delText xml:space="preserve">  </w:delText>
        </w:r>
      </w:del>
      <w:del w:id="1493" w:author="瞿腊梅" w:date="2022-07-08T14:48:13Z">
        <w:r>
          <w:rPr>
            <w:rFonts w:hint="default" w:ascii="方正小标宋简体" w:eastAsia="方正小标宋简体"/>
            <w:sz w:val="24"/>
            <w:szCs w:val="24"/>
            <w:lang w:val="en"/>
          </w:rPr>
          <w:delText xml:space="preserve"> </w:delText>
        </w:r>
      </w:del>
      <w:r>
        <w:rPr>
          <w:rFonts w:hint="eastAsia" w:ascii="方正小标宋简体" w:eastAsia="方正小标宋简体"/>
          <w:sz w:val="24"/>
          <w:szCs w:val="24"/>
        </w:rPr>
        <w:t>（基础分1</w:t>
      </w:r>
      <w:r>
        <w:rPr>
          <w:rFonts w:ascii="方正小标宋简体" w:eastAsia="方正小标宋简体"/>
          <w:sz w:val="24"/>
          <w:szCs w:val="24"/>
        </w:rPr>
        <w:t>00</w:t>
      </w:r>
      <w:r>
        <w:rPr>
          <w:rFonts w:hint="eastAsia" w:ascii="方正小标宋简体" w:eastAsia="方正小标宋简体"/>
          <w:sz w:val="24"/>
          <w:szCs w:val="24"/>
        </w:rPr>
        <w:t>分，附加分30分）</w:t>
      </w:r>
    </w:p>
    <w:tbl>
      <w:tblPr>
        <w:tblStyle w:val="6"/>
        <w:tblW w:w="14534" w:type="dxa"/>
        <w:tblInd w:w="113" w:type="dxa"/>
        <w:tblLayout w:type="autofit"/>
        <w:tblCellMar>
          <w:top w:w="0" w:type="dxa"/>
          <w:left w:w="108" w:type="dxa"/>
          <w:bottom w:w="0" w:type="dxa"/>
          <w:right w:w="108" w:type="dxa"/>
        </w:tblCellMar>
        <w:tblPrChange w:id="1494" w:author="瞿腊梅" w:date="2022-07-08T14:48:31Z">
          <w:tblPr>
            <w:tblStyle w:val="6"/>
            <w:tblW w:w="14400" w:type="dxa"/>
            <w:tblInd w:w="113" w:type="dxa"/>
            <w:tblLayout w:type="autofit"/>
            <w:tblCellMar>
              <w:top w:w="0" w:type="dxa"/>
              <w:left w:w="108" w:type="dxa"/>
              <w:bottom w:w="0" w:type="dxa"/>
              <w:right w:w="108" w:type="dxa"/>
            </w:tblCellMar>
          </w:tblPr>
        </w:tblPrChange>
      </w:tblPr>
      <w:tblGrid>
        <w:gridCol w:w="1237"/>
        <w:gridCol w:w="1857"/>
        <w:gridCol w:w="6167"/>
        <w:gridCol w:w="5273"/>
        <w:tblGridChange w:id="1495">
          <w:tblGrid>
            <w:gridCol w:w="1420"/>
            <w:gridCol w:w="1540"/>
            <w:gridCol w:w="6167"/>
            <w:gridCol w:w="5273"/>
          </w:tblGrid>
        </w:tblGridChange>
      </w:tblGrid>
      <w:tr>
        <w:tblPrEx>
          <w:tblCellMar>
            <w:top w:w="0" w:type="dxa"/>
            <w:left w:w="108" w:type="dxa"/>
            <w:bottom w:w="0" w:type="dxa"/>
            <w:right w:w="108" w:type="dxa"/>
          </w:tblCellMar>
          <w:tblPrExChange w:id="1496" w:author="瞿腊梅" w:date="2022-07-08T14:48:31Z">
            <w:tblPrEx>
              <w:tblCellMar>
                <w:top w:w="0" w:type="dxa"/>
                <w:left w:w="108" w:type="dxa"/>
                <w:bottom w:w="0" w:type="dxa"/>
                <w:right w:w="108" w:type="dxa"/>
              </w:tblCellMar>
            </w:tblPrEx>
          </w:tblPrExChange>
        </w:tblPrEx>
        <w:trPr>
          <w:trHeight w:val="540" w:hRule="atLeast"/>
        </w:trPr>
        <w:tc>
          <w:tcPr>
            <w:tcW w:w="1237" w:type="dxa"/>
            <w:tcBorders>
              <w:top w:val="single" w:color="auto" w:sz="4" w:space="0"/>
              <w:left w:val="single" w:color="auto" w:sz="4" w:space="0"/>
              <w:bottom w:val="single" w:color="auto" w:sz="4" w:space="0"/>
              <w:right w:val="single" w:color="auto" w:sz="4" w:space="0"/>
            </w:tcBorders>
            <w:shd w:val="clear" w:color="auto" w:fill="auto"/>
            <w:noWrap w:val="0"/>
            <w:vAlign w:val="center"/>
            <w:tcPrChange w:id="1497" w:author="瞿腊梅" w:date="2022-07-08T14:48:31Z">
              <w:tcPr>
                <w:tcW w:w="1420" w:type="dxa"/>
                <w:tcBorders>
                  <w:top w:val="single" w:color="auto" w:sz="4" w:space="0"/>
                  <w:left w:val="single" w:color="auto" w:sz="4" w:space="0"/>
                  <w:bottom w:val="single" w:color="auto" w:sz="4" w:space="0"/>
                  <w:right w:val="single" w:color="auto" w:sz="4" w:space="0"/>
                </w:tcBorders>
                <w:shd w:val="clear" w:color="auto" w:fill="auto"/>
                <w:noWrap w:val="0"/>
                <w:vAlign w:val="center"/>
              </w:tcPr>
            </w:tcPrChange>
          </w:tcPr>
          <w:p>
            <w:pPr>
              <w:widowControl/>
              <w:adjustRightInd w:val="0"/>
              <w:snapToGrid w:val="0"/>
              <w:spacing w:line="300" w:lineRule="exact"/>
              <w:jc w:val="center"/>
              <w:rPr>
                <w:rFonts w:ascii="黑体" w:hAnsi="黑体" w:eastAsia="黑体" w:cs="宋体"/>
                <w:bCs/>
                <w:kern w:val="0"/>
                <w:sz w:val="24"/>
                <w:szCs w:val="24"/>
              </w:rPr>
              <w:pPrChange w:id="1498" w:author="瞿腊梅" w:date="2022-07-08T14:49:11Z">
                <w:pPr>
                  <w:widowControl/>
                  <w:adjustRightInd w:val="0"/>
                  <w:snapToGrid w:val="0"/>
                  <w:spacing w:line="280" w:lineRule="exact"/>
                  <w:jc w:val="center"/>
                </w:pPr>
              </w:pPrChange>
            </w:pPr>
            <w:r>
              <w:rPr>
                <w:rFonts w:ascii="黑体" w:hAnsi="黑体" w:eastAsia="黑体" w:cs="宋体"/>
                <w:bCs/>
                <w:kern w:val="0"/>
                <w:sz w:val="24"/>
                <w:szCs w:val="24"/>
              </w:rPr>
              <w:t>一级指标</w:t>
            </w:r>
          </w:p>
        </w:tc>
        <w:tc>
          <w:tcPr>
            <w:tcW w:w="1857" w:type="dxa"/>
            <w:tcBorders>
              <w:top w:val="single" w:color="auto" w:sz="4" w:space="0"/>
              <w:left w:val="nil"/>
              <w:bottom w:val="single" w:color="auto" w:sz="4" w:space="0"/>
              <w:right w:val="single" w:color="auto" w:sz="4" w:space="0"/>
            </w:tcBorders>
            <w:shd w:val="clear" w:color="auto" w:fill="auto"/>
            <w:noWrap w:val="0"/>
            <w:vAlign w:val="center"/>
            <w:tcPrChange w:id="1499" w:author="瞿腊梅" w:date="2022-07-08T14:48:31Z">
              <w:tcPr>
                <w:tcW w:w="1540" w:type="dxa"/>
                <w:tcBorders>
                  <w:top w:val="single" w:color="auto" w:sz="4" w:space="0"/>
                  <w:left w:val="nil"/>
                  <w:bottom w:val="single" w:color="auto" w:sz="4" w:space="0"/>
                  <w:right w:val="single" w:color="auto" w:sz="4" w:space="0"/>
                </w:tcBorders>
                <w:shd w:val="clear" w:color="auto" w:fill="auto"/>
                <w:noWrap w:val="0"/>
                <w:vAlign w:val="center"/>
              </w:tcPr>
            </w:tcPrChange>
          </w:tcPr>
          <w:p>
            <w:pPr>
              <w:widowControl/>
              <w:adjustRightInd w:val="0"/>
              <w:snapToGrid w:val="0"/>
              <w:spacing w:line="300" w:lineRule="exact"/>
              <w:jc w:val="center"/>
              <w:rPr>
                <w:rFonts w:ascii="黑体" w:hAnsi="黑体" w:eastAsia="黑体" w:cs="宋体"/>
                <w:bCs/>
                <w:kern w:val="0"/>
                <w:sz w:val="24"/>
                <w:szCs w:val="24"/>
              </w:rPr>
              <w:pPrChange w:id="1500" w:author="瞿腊梅" w:date="2022-07-08T14:49:11Z">
                <w:pPr>
                  <w:widowControl/>
                  <w:adjustRightInd w:val="0"/>
                  <w:snapToGrid w:val="0"/>
                  <w:spacing w:line="280" w:lineRule="exact"/>
                  <w:jc w:val="center"/>
                </w:pPr>
              </w:pPrChange>
            </w:pPr>
            <w:r>
              <w:rPr>
                <w:rFonts w:ascii="黑体" w:hAnsi="黑体" w:eastAsia="黑体" w:cs="宋体"/>
                <w:bCs/>
                <w:kern w:val="0"/>
                <w:sz w:val="24"/>
                <w:szCs w:val="24"/>
              </w:rPr>
              <w:t>二级指标</w:t>
            </w:r>
          </w:p>
        </w:tc>
        <w:tc>
          <w:tcPr>
            <w:tcW w:w="6167" w:type="dxa"/>
            <w:tcBorders>
              <w:top w:val="single" w:color="auto" w:sz="4" w:space="0"/>
              <w:left w:val="nil"/>
              <w:bottom w:val="single" w:color="auto" w:sz="4" w:space="0"/>
              <w:right w:val="single" w:color="auto" w:sz="4" w:space="0"/>
            </w:tcBorders>
            <w:shd w:val="clear" w:color="auto" w:fill="auto"/>
            <w:noWrap w:val="0"/>
            <w:vAlign w:val="center"/>
            <w:tcPrChange w:id="1501" w:author="瞿腊梅" w:date="2022-07-08T14:48:31Z">
              <w:tcPr>
                <w:tcW w:w="6167" w:type="dxa"/>
                <w:tcBorders>
                  <w:top w:val="single" w:color="auto" w:sz="4" w:space="0"/>
                  <w:left w:val="nil"/>
                  <w:bottom w:val="single" w:color="auto" w:sz="4" w:space="0"/>
                  <w:right w:val="single" w:color="auto" w:sz="4" w:space="0"/>
                </w:tcBorders>
                <w:shd w:val="clear" w:color="auto" w:fill="auto"/>
                <w:noWrap w:val="0"/>
                <w:vAlign w:val="center"/>
              </w:tcPr>
            </w:tcPrChange>
          </w:tcPr>
          <w:p>
            <w:pPr>
              <w:widowControl/>
              <w:adjustRightInd w:val="0"/>
              <w:snapToGrid w:val="0"/>
              <w:spacing w:line="300" w:lineRule="exact"/>
              <w:jc w:val="center"/>
              <w:rPr>
                <w:rFonts w:ascii="黑体" w:hAnsi="黑体" w:eastAsia="黑体" w:cs="宋体"/>
                <w:bCs/>
                <w:kern w:val="0"/>
                <w:sz w:val="24"/>
                <w:szCs w:val="24"/>
              </w:rPr>
              <w:pPrChange w:id="1502" w:author="瞿腊梅" w:date="2022-07-08T14:49:11Z">
                <w:pPr>
                  <w:widowControl/>
                  <w:adjustRightInd w:val="0"/>
                  <w:snapToGrid w:val="0"/>
                  <w:spacing w:line="280" w:lineRule="exact"/>
                  <w:jc w:val="center"/>
                </w:pPr>
              </w:pPrChange>
            </w:pPr>
            <w:r>
              <w:rPr>
                <w:rFonts w:ascii="黑体" w:hAnsi="黑体" w:eastAsia="黑体" w:cs="宋体"/>
                <w:bCs/>
                <w:kern w:val="0"/>
                <w:sz w:val="24"/>
                <w:szCs w:val="24"/>
              </w:rPr>
              <w:t>指标说明</w:t>
            </w:r>
          </w:p>
        </w:tc>
        <w:tc>
          <w:tcPr>
            <w:tcW w:w="5273" w:type="dxa"/>
            <w:tcBorders>
              <w:top w:val="single" w:color="auto" w:sz="4" w:space="0"/>
              <w:left w:val="nil"/>
              <w:bottom w:val="single" w:color="auto" w:sz="4" w:space="0"/>
              <w:right w:val="single" w:color="auto" w:sz="4" w:space="0"/>
            </w:tcBorders>
            <w:shd w:val="clear" w:color="auto" w:fill="auto"/>
            <w:noWrap w:val="0"/>
            <w:vAlign w:val="center"/>
            <w:tcPrChange w:id="1503" w:author="瞿腊梅" w:date="2022-07-08T14:48:31Z">
              <w:tcPr>
                <w:tcW w:w="5273" w:type="dxa"/>
                <w:tcBorders>
                  <w:top w:val="single" w:color="auto" w:sz="4" w:space="0"/>
                  <w:left w:val="nil"/>
                  <w:bottom w:val="single" w:color="auto" w:sz="4" w:space="0"/>
                  <w:right w:val="single" w:color="auto" w:sz="4" w:space="0"/>
                </w:tcBorders>
                <w:shd w:val="clear" w:color="auto" w:fill="auto"/>
                <w:noWrap w:val="0"/>
                <w:vAlign w:val="center"/>
              </w:tcPr>
            </w:tcPrChange>
          </w:tcPr>
          <w:p>
            <w:pPr>
              <w:widowControl/>
              <w:adjustRightInd w:val="0"/>
              <w:snapToGrid w:val="0"/>
              <w:spacing w:line="300" w:lineRule="exact"/>
              <w:jc w:val="center"/>
              <w:rPr>
                <w:rFonts w:ascii="黑体" w:hAnsi="黑体" w:eastAsia="黑体" w:cs="宋体"/>
                <w:bCs/>
                <w:kern w:val="0"/>
                <w:sz w:val="24"/>
                <w:szCs w:val="24"/>
              </w:rPr>
              <w:pPrChange w:id="1504" w:author="瞿腊梅" w:date="2022-07-08T14:49:11Z">
                <w:pPr>
                  <w:widowControl/>
                  <w:adjustRightInd w:val="0"/>
                  <w:snapToGrid w:val="0"/>
                  <w:spacing w:line="280" w:lineRule="exact"/>
                  <w:jc w:val="center"/>
                </w:pPr>
              </w:pPrChange>
            </w:pPr>
            <w:r>
              <w:rPr>
                <w:rFonts w:ascii="黑体" w:hAnsi="黑体" w:eastAsia="黑体" w:cs="宋体"/>
                <w:bCs/>
                <w:kern w:val="0"/>
                <w:sz w:val="24"/>
                <w:szCs w:val="24"/>
              </w:rPr>
              <w:t>评分标准</w:t>
            </w:r>
          </w:p>
        </w:tc>
      </w:tr>
      <w:tr>
        <w:tblPrEx>
          <w:tblCellMar>
            <w:top w:w="0" w:type="dxa"/>
            <w:left w:w="108" w:type="dxa"/>
            <w:bottom w:w="0" w:type="dxa"/>
            <w:right w:w="108" w:type="dxa"/>
          </w:tblCellMar>
          <w:tblPrExChange w:id="1505" w:author="瞿腊梅" w:date="2022-07-08T14:48:31Z">
            <w:tblPrEx>
              <w:tblCellMar>
                <w:top w:w="0" w:type="dxa"/>
                <w:left w:w="108" w:type="dxa"/>
                <w:bottom w:w="0" w:type="dxa"/>
                <w:right w:w="108" w:type="dxa"/>
              </w:tblCellMar>
            </w:tblPrEx>
          </w:tblPrExChange>
        </w:tblPrEx>
        <w:trPr>
          <w:trHeight w:val="283" w:hRule="atLeast"/>
        </w:trPr>
        <w:tc>
          <w:tcPr>
            <w:tcW w:w="1237" w:type="dxa"/>
            <w:vMerge w:val="restart"/>
            <w:tcBorders>
              <w:top w:val="nil"/>
              <w:left w:val="single" w:color="auto" w:sz="4" w:space="0"/>
              <w:bottom w:val="single" w:color="auto" w:sz="4" w:space="0"/>
              <w:right w:val="single" w:color="auto" w:sz="4" w:space="0"/>
            </w:tcBorders>
            <w:shd w:val="clear" w:color="auto" w:fill="auto"/>
            <w:noWrap w:val="0"/>
            <w:vAlign w:val="center"/>
            <w:tcPrChange w:id="1506" w:author="瞿腊梅" w:date="2022-07-08T14:48:31Z">
              <w:tcPr>
                <w:tcW w:w="1420" w:type="dxa"/>
                <w:vMerge w:val="restart"/>
                <w:tcBorders>
                  <w:top w:val="nil"/>
                  <w:left w:val="single" w:color="auto" w:sz="4" w:space="0"/>
                  <w:bottom w:val="single" w:color="auto" w:sz="4" w:space="0"/>
                  <w:right w:val="single" w:color="auto" w:sz="4" w:space="0"/>
                </w:tcBorders>
                <w:shd w:val="clear" w:color="auto" w:fill="auto"/>
                <w:noWrap w:val="0"/>
                <w:vAlign w:val="center"/>
              </w:tcPr>
            </w:tcPrChange>
          </w:tcPr>
          <w:p>
            <w:pPr>
              <w:widowControl/>
              <w:adjustRightInd w:val="0"/>
              <w:snapToGrid w:val="0"/>
              <w:spacing w:line="300" w:lineRule="exact"/>
              <w:jc w:val="center"/>
              <w:rPr>
                <w:rFonts w:hint="eastAsia" w:ascii="方正仿宋简体" w:hAnsi="方正仿宋简体" w:eastAsia="方正仿宋简体" w:cs="方正仿宋简体"/>
                <w:kern w:val="0"/>
                <w:sz w:val="18"/>
                <w:szCs w:val="18"/>
              </w:rPr>
              <w:pPrChange w:id="1507" w:author="瞿腊梅" w:date="2022-07-08T14:49:11Z">
                <w:pPr>
                  <w:widowControl/>
                  <w:adjustRightInd w:val="0"/>
                  <w:snapToGrid w:val="0"/>
                  <w:spacing w:line="240" w:lineRule="exact"/>
                  <w:jc w:val="center"/>
                </w:pPr>
              </w:pPrChange>
            </w:pPr>
            <w:r>
              <w:rPr>
                <w:rFonts w:hint="eastAsia" w:ascii="方正仿宋简体" w:hAnsi="方正仿宋简体" w:eastAsia="方正仿宋简体" w:cs="方正仿宋简体"/>
                <w:kern w:val="0"/>
                <w:sz w:val="18"/>
                <w:szCs w:val="18"/>
              </w:rPr>
              <w:t>教学设计（60分）</w:t>
            </w:r>
          </w:p>
        </w:tc>
        <w:tc>
          <w:tcPr>
            <w:tcW w:w="1857" w:type="dxa"/>
            <w:tcBorders>
              <w:top w:val="nil"/>
              <w:left w:val="nil"/>
              <w:bottom w:val="single" w:color="auto" w:sz="4" w:space="0"/>
              <w:right w:val="single" w:color="auto" w:sz="4" w:space="0"/>
            </w:tcBorders>
            <w:shd w:val="clear" w:color="auto" w:fill="auto"/>
            <w:noWrap w:val="0"/>
            <w:vAlign w:val="center"/>
            <w:tcPrChange w:id="1508" w:author="瞿腊梅" w:date="2022-07-08T14:48:31Z">
              <w:tcPr>
                <w:tcW w:w="1540" w:type="dxa"/>
                <w:tcBorders>
                  <w:top w:val="nil"/>
                  <w:left w:val="nil"/>
                  <w:bottom w:val="single" w:color="auto" w:sz="4" w:space="0"/>
                  <w:right w:val="single" w:color="auto" w:sz="4" w:space="0"/>
                </w:tcBorders>
                <w:shd w:val="clear" w:color="auto" w:fill="auto"/>
                <w:noWrap w:val="0"/>
                <w:vAlign w:val="center"/>
              </w:tcPr>
            </w:tcPrChange>
          </w:tcPr>
          <w:p>
            <w:pPr>
              <w:widowControl/>
              <w:adjustRightInd w:val="0"/>
              <w:snapToGrid w:val="0"/>
              <w:spacing w:line="300" w:lineRule="exact"/>
              <w:jc w:val="center"/>
              <w:rPr>
                <w:rFonts w:hint="eastAsia" w:ascii="方正仿宋简体" w:hAnsi="方正仿宋简体" w:eastAsia="方正仿宋简体" w:cs="方正仿宋简体"/>
                <w:kern w:val="0"/>
                <w:sz w:val="18"/>
                <w:szCs w:val="18"/>
              </w:rPr>
              <w:pPrChange w:id="1509" w:author="瞿腊梅" w:date="2022-07-08T14:49:11Z">
                <w:pPr>
                  <w:widowControl/>
                  <w:adjustRightInd w:val="0"/>
                  <w:snapToGrid w:val="0"/>
                  <w:spacing w:line="240" w:lineRule="exact"/>
                  <w:jc w:val="center"/>
                </w:pPr>
              </w:pPrChange>
            </w:pPr>
            <w:r>
              <w:rPr>
                <w:rFonts w:hint="eastAsia" w:ascii="方正仿宋简体" w:hAnsi="方正仿宋简体" w:eastAsia="方正仿宋简体" w:cs="方正仿宋简体"/>
                <w:kern w:val="0"/>
                <w:sz w:val="18"/>
                <w:szCs w:val="18"/>
              </w:rPr>
              <w:t>征题匹配度（10分）</w:t>
            </w:r>
          </w:p>
        </w:tc>
        <w:tc>
          <w:tcPr>
            <w:tcW w:w="6167" w:type="dxa"/>
            <w:tcBorders>
              <w:top w:val="nil"/>
              <w:left w:val="nil"/>
              <w:bottom w:val="single" w:color="auto" w:sz="4" w:space="0"/>
              <w:right w:val="single" w:color="auto" w:sz="4" w:space="0"/>
            </w:tcBorders>
            <w:shd w:val="clear" w:color="auto" w:fill="auto"/>
            <w:noWrap w:val="0"/>
            <w:vAlign w:val="center"/>
            <w:tcPrChange w:id="1510" w:author="瞿腊梅" w:date="2022-07-08T14:48:31Z">
              <w:tcPr>
                <w:tcW w:w="6167" w:type="dxa"/>
                <w:tcBorders>
                  <w:top w:val="nil"/>
                  <w:left w:val="nil"/>
                  <w:bottom w:val="single" w:color="auto" w:sz="4" w:space="0"/>
                  <w:right w:val="single" w:color="auto" w:sz="4" w:space="0"/>
                </w:tcBorders>
                <w:shd w:val="clear" w:color="auto" w:fill="auto"/>
                <w:noWrap w:val="0"/>
                <w:vAlign w:val="center"/>
              </w:tcPr>
            </w:tcPrChange>
          </w:tcPr>
          <w:p>
            <w:pPr>
              <w:widowControl/>
              <w:adjustRightInd w:val="0"/>
              <w:snapToGrid w:val="0"/>
              <w:spacing w:line="300" w:lineRule="exact"/>
              <w:jc w:val="left"/>
              <w:rPr>
                <w:rFonts w:hint="eastAsia" w:ascii="方正仿宋简体" w:hAnsi="方正仿宋简体" w:eastAsia="方正仿宋简体" w:cs="方正仿宋简体"/>
                <w:kern w:val="0"/>
                <w:sz w:val="18"/>
                <w:szCs w:val="18"/>
              </w:rPr>
              <w:pPrChange w:id="1511" w:author="瞿腊梅" w:date="2022-07-08T14:49:11Z">
                <w:pPr>
                  <w:widowControl/>
                  <w:adjustRightInd w:val="0"/>
                  <w:snapToGrid w:val="0"/>
                  <w:spacing w:line="240" w:lineRule="exact"/>
                  <w:jc w:val="left"/>
                </w:pPr>
              </w:pPrChange>
            </w:pPr>
            <w:r>
              <w:rPr>
                <w:rFonts w:hint="eastAsia" w:ascii="方正仿宋简体" w:hAnsi="方正仿宋简体" w:eastAsia="方正仿宋简体" w:cs="方正仿宋简体"/>
                <w:kern w:val="0"/>
                <w:sz w:val="18"/>
                <w:szCs w:val="18"/>
              </w:rPr>
              <w:t>按照征集课程内容进行设计。</w:t>
            </w:r>
          </w:p>
        </w:tc>
        <w:tc>
          <w:tcPr>
            <w:tcW w:w="5273" w:type="dxa"/>
            <w:tcBorders>
              <w:top w:val="nil"/>
              <w:left w:val="nil"/>
              <w:bottom w:val="single" w:color="auto" w:sz="4" w:space="0"/>
              <w:right w:val="single" w:color="auto" w:sz="4" w:space="0"/>
            </w:tcBorders>
            <w:shd w:val="clear" w:color="auto" w:fill="auto"/>
            <w:noWrap w:val="0"/>
            <w:vAlign w:val="center"/>
            <w:tcPrChange w:id="1512" w:author="瞿腊梅" w:date="2022-07-08T14:48:31Z">
              <w:tcPr>
                <w:tcW w:w="5273" w:type="dxa"/>
                <w:tcBorders>
                  <w:top w:val="nil"/>
                  <w:left w:val="nil"/>
                  <w:bottom w:val="single" w:color="auto" w:sz="4" w:space="0"/>
                  <w:right w:val="single" w:color="auto" w:sz="4" w:space="0"/>
                </w:tcBorders>
                <w:shd w:val="clear" w:color="auto" w:fill="auto"/>
                <w:noWrap w:val="0"/>
                <w:vAlign w:val="center"/>
              </w:tcPr>
            </w:tcPrChange>
          </w:tcPr>
          <w:p>
            <w:pPr>
              <w:widowControl/>
              <w:adjustRightInd w:val="0"/>
              <w:snapToGrid w:val="0"/>
              <w:spacing w:line="300" w:lineRule="exact"/>
              <w:jc w:val="left"/>
              <w:rPr>
                <w:rFonts w:hint="eastAsia" w:ascii="方正仿宋简体" w:hAnsi="方正仿宋简体" w:eastAsia="方正仿宋简体" w:cs="方正仿宋简体"/>
                <w:kern w:val="0"/>
                <w:sz w:val="18"/>
                <w:szCs w:val="18"/>
              </w:rPr>
              <w:pPrChange w:id="1513" w:author="瞿腊梅" w:date="2022-07-08T14:49:11Z">
                <w:pPr>
                  <w:widowControl/>
                  <w:adjustRightInd w:val="0"/>
                  <w:snapToGrid w:val="0"/>
                  <w:spacing w:line="240" w:lineRule="exact"/>
                  <w:jc w:val="left"/>
                </w:pPr>
              </w:pPrChange>
            </w:pPr>
            <w:r>
              <w:rPr>
                <w:rFonts w:hint="eastAsia" w:ascii="方正仿宋简体" w:hAnsi="方正仿宋简体" w:eastAsia="方正仿宋简体" w:cs="方正仿宋简体"/>
                <w:kern w:val="0"/>
                <w:sz w:val="18"/>
                <w:szCs w:val="18"/>
              </w:rPr>
              <w:t>不符合征集要求者取消征集资格。</w:t>
            </w:r>
          </w:p>
          <w:p>
            <w:pPr>
              <w:widowControl/>
              <w:adjustRightInd w:val="0"/>
              <w:snapToGrid w:val="0"/>
              <w:spacing w:line="300" w:lineRule="exact"/>
              <w:jc w:val="left"/>
              <w:rPr>
                <w:rFonts w:hint="eastAsia" w:ascii="方正仿宋简体" w:hAnsi="方正仿宋简体" w:eastAsia="方正仿宋简体" w:cs="方正仿宋简体"/>
                <w:kern w:val="0"/>
                <w:sz w:val="18"/>
                <w:szCs w:val="18"/>
              </w:rPr>
              <w:pPrChange w:id="1514" w:author="瞿腊梅" w:date="2022-07-08T14:49:11Z">
                <w:pPr>
                  <w:widowControl/>
                  <w:adjustRightInd w:val="0"/>
                  <w:snapToGrid w:val="0"/>
                  <w:spacing w:line="240" w:lineRule="exact"/>
                  <w:jc w:val="left"/>
                </w:pPr>
              </w:pPrChange>
            </w:pPr>
            <w:r>
              <w:rPr>
                <w:rFonts w:hint="eastAsia" w:ascii="方正仿宋简体" w:hAnsi="方正仿宋简体" w:eastAsia="方正仿宋简体" w:cs="方正仿宋简体"/>
                <w:kern w:val="0"/>
                <w:sz w:val="18"/>
                <w:szCs w:val="18"/>
              </w:rPr>
              <w:t>按照匹配度1-10分打分。</w:t>
            </w:r>
          </w:p>
        </w:tc>
      </w:tr>
      <w:tr>
        <w:tblPrEx>
          <w:tblCellMar>
            <w:top w:w="0" w:type="dxa"/>
            <w:left w:w="108" w:type="dxa"/>
            <w:bottom w:w="0" w:type="dxa"/>
            <w:right w:w="108" w:type="dxa"/>
          </w:tblCellMar>
          <w:tblPrExChange w:id="1515" w:author="瞿腊梅" w:date="2022-07-08T14:48:31Z">
            <w:tblPrEx>
              <w:tblCellMar>
                <w:top w:w="0" w:type="dxa"/>
                <w:left w:w="108" w:type="dxa"/>
                <w:bottom w:w="0" w:type="dxa"/>
                <w:right w:w="108" w:type="dxa"/>
              </w:tblCellMar>
            </w:tblPrEx>
          </w:tblPrExChange>
        </w:tblPrEx>
        <w:trPr>
          <w:trHeight w:val="283" w:hRule="atLeast"/>
        </w:trPr>
        <w:tc>
          <w:tcPr>
            <w:tcW w:w="1237" w:type="dxa"/>
            <w:vMerge w:val="continue"/>
            <w:tcBorders>
              <w:top w:val="nil"/>
              <w:left w:val="single" w:color="auto" w:sz="4" w:space="0"/>
              <w:bottom w:val="single" w:color="auto" w:sz="4" w:space="0"/>
              <w:right w:val="single" w:color="auto" w:sz="4" w:space="0"/>
            </w:tcBorders>
            <w:shd w:val="clear" w:color="auto" w:fill="auto"/>
            <w:noWrap w:val="0"/>
            <w:vAlign w:val="center"/>
            <w:tcPrChange w:id="1516" w:author="瞿腊梅" w:date="2022-07-08T14:48:31Z">
              <w:tcPr>
                <w:tcW w:w="1420" w:type="dxa"/>
                <w:vMerge w:val="continue"/>
                <w:tcBorders>
                  <w:top w:val="nil"/>
                  <w:left w:val="single" w:color="auto" w:sz="4" w:space="0"/>
                  <w:bottom w:val="single" w:color="auto" w:sz="4" w:space="0"/>
                  <w:right w:val="single" w:color="auto" w:sz="4" w:space="0"/>
                </w:tcBorders>
                <w:shd w:val="clear" w:color="auto" w:fill="auto"/>
                <w:noWrap w:val="0"/>
                <w:vAlign w:val="center"/>
              </w:tcPr>
            </w:tcPrChange>
          </w:tcPr>
          <w:p>
            <w:pPr>
              <w:widowControl/>
              <w:adjustRightInd w:val="0"/>
              <w:snapToGrid w:val="0"/>
              <w:spacing w:line="300" w:lineRule="exact"/>
              <w:jc w:val="left"/>
              <w:rPr>
                <w:rFonts w:hint="eastAsia" w:ascii="方正仿宋简体" w:hAnsi="方正仿宋简体" w:eastAsia="方正仿宋简体" w:cs="方正仿宋简体"/>
                <w:kern w:val="0"/>
                <w:sz w:val="18"/>
                <w:szCs w:val="18"/>
              </w:rPr>
              <w:pPrChange w:id="1517" w:author="瞿腊梅" w:date="2022-07-08T14:49:11Z">
                <w:pPr>
                  <w:widowControl/>
                  <w:adjustRightInd w:val="0"/>
                  <w:snapToGrid w:val="0"/>
                  <w:spacing w:line="240" w:lineRule="exact"/>
                  <w:jc w:val="left"/>
                </w:pPr>
              </w:pPrChange>
            </w:pPr>
          </w:p>
        </w:tc>
        <w:tc>
          <w:tcPr>
            <w:tcW w:w="1857" w:type="dxa"/>
            <w:tcBorders>
              <w:top w:val="nil"/>
              <w:left w:val="nil"/>
              <w:bottom w:val="single" w:color="auto" w:sz="4" w:space="0"/>
              <w:right w:val="single" w:color="auto" w:sz="4" w:space="0"/>
            </w:tcBorders>
            <w:shd w:val="clear" w:color="auto" w:fill="auto"/>
            <w:noWrap w:val="0"/>
            <w:vAlign w:val="center"/>
            <w:tcPrChange w:id="1518" w:author="瞿腊梅" w:date="2022-07-08T14:48:31Z">
              <w:tcPr>
                <w:tcW w:w="1540" w:type="dxa"/>
                <w:tcBorders>
                  <w:top w:val="nil"/>
                  <w:left w:val="nil"/>
                  <w:bottom w:val="single" w:color="auto" w:sz="4" w:space="0"/>
                  <w:right w:val="single" w:color="auto" w:sz="4" w:space="0"/>
                </w:tcBorders>
                <w:shd w:val="clear" w:color="auto" w:fill="auto"/>
                <w:noWrap w:val="0"/>
                <w:vAlign w:val="center"/>
              </w:tcPr>
            </w:tcPrChange>
          </w:tcPr>
          <w:p>
            <w:pPr>
              <w:widowControl/>
              <w:adjustRightInd w:val="0"/>
              <w:snapToGrid w:val="0"/>
              <w:spacing w:line="300" w:lineRule="exact"/>
              <w:jc w:val="center"/>
              <w:rPr>
                <w:rFonts w:hint="eastAsia" w:ascii="方正仿宋简体" w:hAnsi="方正仿宋简体" w:eastAsia="方正仿宋简体" w:cs="方正仿宋简体"/>
                <w:kern w:val="0"/>
                <w:sz w:val="18"/>
                <w:szCs w:val="18"/>
              </w:rPr>
              <w:pPrChange w:id="1519" w:author="瞿腊梅" w:date="2022-07-08T14:49:11Z">
                <w:pPr>
                  <w:widowControl/>
                  <w:adjustRightInd w:val="0"/>
                  <w:snapToGrid w:val="0"/>
                  <w:spacing w:line="240" w:lineRule="exact"/>
                  <w:jc w:val="center"/>
                </w:pPr>
              </w:pPrChange>
            </w:pPr>
            <w:r>
              <w:rPr>
                <w:rFonts w:hint="eastAsia" w:ascii="方正仿宋简体" w:hAnsi="方正仿宋简体" w:eastAsia="方正仿宋简体" w:cs="方正仿宋简体"/>
                <w:kern w:val="0"/>
                <w:sz w:val="18"/>
                <w:szCs w:val="18"/>
              </w:rPr>
              <w:t>科学正确</w:t>
            </w:r>
          </w:p>
          <w:p>
            <w:pPr>
              <w:widowControl/>
              <w:adjustRightInd w:val="0"/>
              <w:snapToGrid w:val="0"/>
              <w:spacing w:line="300" w:lineRule="exact"/>
              <w:jc w:val="center"/>
              <w:rPr>
                <w:rFonts w:hint="eastAsia" w:ascii="方正仿宋简体" w:hAnsi="方正仿宋简体" w:eastAsia="方正仿宋简体" w:cs="方正仿宋简体"/>
                <w:kern w:val="0"/>
                <w:sz w:val="18"/>
                <w:szCs w:val="18"/>
              </w:rPr>
              <w:pPrChange w:id="1520" w:author="瞿腊梅" w:date="2022-07-08T14:49:11Z">
                <w:pPr>
                  <w:widowControl/>
                  <w:adjustRightInd w:val="0"/>
                  <w:snapToGrid w:val="0"/>
                  <w:spacing w:line="240" w:lineRule="exact"/>
                  <w:jc w:val="center"/>
                </w:pPr>
              </w:pPrChange>
            </w:pPr>
            <w:r>
              <w:rPr>
                <w:rFonts w:hint="eastAsia" w:ascii="方正仿宋简体" w:hAnsi="方正仿宋简体" w:eastAsia="方正仿宋简体" w:cs="方正仿宋简体"/>
                <w:kern w:val="0"/>
                <w:sz w:val="18"/>
                <w:szCs w:val="18"/>
              </w:rPr>
              <w:t>（20分）</w:t>
            </w:r>
          </w:p>
        </w:tc>
        <w:tc>
          <w:tcPr>
            <w:tcW w:w="6167" w:type="dxa"/>
            <w:tcBorders>
              <w:top w:val="nil"/>
              <w:left w:val="nil"/>
              <w:bottom w:val="single" w:color="auto" w:sz="4" w:space="0"/>
              <w:right w:val="single" w:color="auto" w:sz="4" w:space="0"/>
            </w:tcBorders>
            <w:shd w:val="clear" w:color="auto" w:fill="auto"/>
            <w:noWrap w:val="0"/>
            <w:vAlign w:val="center"/>
            <w:tcPrChange w:id="1521" w:author="瞿腊梅" w:date="2022-07-08T14:48:31Z">
              <w:tcPr>
                <w:tcW w:w="6167" w:type="dxa"/>
                <w:tcBorders>
                  <w:top w:val="nil"/>
                  <w:left w:val="nil"/>
                  <w:bottom w:val="single" w:color="auto" w:sz="4" w:space="0"/>
                  <w:right w:val="single" w:color="auto" w:sz="4" w:space="0"/>
                </w:tcBorders>
                <w:shd w:val="clear" w:color="auto" w:fill="auto"/>
                <w:noWrap w:val="0"/>
                <w:vAlign w:val="center"/>
              </w:tcPr>
            </w:tcPrChange>
          </w:tcPr>
          <w:p>
            <w:pPr>
              <w:widowControl/>
              <w:adjustRightInd w:val="0"/>
              <w:snapToGrid w:val="0"/>
              <w:spacing w:line="300" w:lineRule="exact"/>
              <w:jc w:val="left"/>
              <w:rPr>
                <w:rFonts w:hint="eastAsia" w:ascii="方正仿宋简体" w:hAnsi="方正仿宋简体" w:eastAsia="方正仿宋简体" w:cs="方正仿宋简体"/>
                <w:kern w:val="0"/>
                <w:sz w:val="18"/>
                <w:szCs w:val="18"/>
              </w:rPr>
              <w:pPrChange w:id="1522" w:author="瞿腊梅" w:date="2022-07-08T14:49:11Z">
                <w:pPr>
                  <w:widowControl/>
                  <w:adjustRightInd w:val="0"/>
                  <w:snapToGrid w:val="0"/>
                  <w:spacing w:line="240" w:lineRule="exact"/>
                  <w:jc w:val="left"/>
                </w:pPr>
              </w:pPrChange>
            </w:pPr>
            <w:r>
              <w:rPr>
                <w:rFonts w:hint="eastAsia" w:ascii="方正仿宋简体" w:hAnsi="方正仿宋简体" w:eastAsia="方正仿宋简体" w:cs="方正仿宋简体"/>
                <w:kern w:val="0"/>
                <w:sz w:val="18"/>
                <w:szCs w:val="18"/>
              </w:rPr>
              <w:t>教学内容严谨，符合正确的行业标准，无科学性、知识性错误。</w:t>
            </w:r>
          </w:p>
        </w:tc>
        <w:tc>
          <w:tcPr>
            <w:tcW w:w="5273" w:type="dxa"/>
            <w:tcBorders>
              <w:top w:val="nil"/>
              <w:left w:val="nil"/>
              <w:bottom w:val="single" w:color="auto" w:sz="4" w:space="0"/>
              <w:right w:val="single" w:color="auto" w:sz="4" w:space="0"/>
            </w:tcBorders>
            <w:shd w:val="clear" w:color="auto" w:fill="auto"/>
            <w:noWrap w:val="0"/>
            <w:vAlign w:val="center"/>
            <w:tcPrChange w:id="1523" w:author="瞿腊梅" w:date="2022-07-08T14:48:31Z">
              <w:tcPr>
                <w:tcW w:w="5273" w:type="dxa"/>
                <w:tcBorders>
                  <w:top w:val="nil"/>
                  <w:left w:val="nil"/>
                  <w:bottom w:val="single" w:color="auto" w:sz="4" w:space="0"/>
                  <w:right w:val="single" w:color="auto" w:sz="4" w:space="0"/>
                </w:tcBorders>
                <w:shd w:val="clear" w:color="auto" w:fill="auto"/>
                <w:noWrap w:val="0"/>
                <w:vAlign w:val="center"/>
              </w:tcPr>
            </w:tcPrChange>
          </w:tcPr>
          <w:p>
            <w:pPr>
              <w:widowControl/>
              <w:adjustRightInd w:val="0"/>
              <w:snapToGrid w:val="0"/>
              <w:spacing w:line="300" w:lineRule="exact"/>
              <w:jc w:val="left"/>
              <w:rPr>
                <w:rFonts w:hint="eastAsia" w:ascii="方正仿宋简体" w:hAnsi="方正仿宋简体" w:eastAsia="方正仿宋简体" w:cs="方正仿宋简体"/>
                <w:kern w:val="0"/>
                <w:sz w:val="18"/>
                <w:szCs w:val="18"/>
              </w:rPr>
              <w:pPrChange w:id="1524" w:author="瞿腊梅" w:date="2022-07-08T14:49:11Z">
                <w:pPr>
                  <w:widowControl/>
                  <w:adjustRightInd w:val="0"/>
                  <w:snapToGrid w:val="0"/>
                  <w:spacing w:line="240" w:lineRule="exact"/>
                  <w:jc w:val="left"/>
                </w:pPr>
              </w:pPrChange>
            </w:pPr>
            <w:r>
              <w:rPr>
                <w:rFonts w:hint="eastAsia" w:ascii="方正仿宋简体" w:hAnsi="方正仿宋简体" w:eastAsia="方正仿宋简体" w:cs="方正仿宋简体"/>
                <w:kern w:val="0"/>
                <w:sz w:val="18"/>
                <w:szCs w:val="18"/>
              </w:rPr>
              <w:t>出现政治、科学、法务类的错误，取消征集资格。</w:t>
            </w:r>
          </w:p>
          <w:p>
            <w:pPr>
              <w:widowControl/>
              <w:adjustRightInd w:val="0"/>
              <w:snapToGrid w:val="0"/>
              <w:spacing w:line="300" w:lineRule="exact"/>
              <w:jc w:val="left"/>
              <w:rPr>
                <w:rFonts w:hint="eastAsia" w:ascii="方正仿宋简体" w:hAnsi="方正仿宋简体" w:eastAsia="方正仿宋简体" w:cs="方正仿宋简体"/>
                <w:kern w:val="0"/>
                <w:sz w:val="18"/>
                <w:szCs w:val="18"/>
              </w:rPr>
              <w:pPrChange w:id="1525" w:author="瞿腊梅" w:date="2022-07-08T14:49:11Z">
                <w:pPr>
                  <w:widowControl/>
                  <w:adjustRightInd w:val="0"/>
                  <w:snapToGrid w:val="0"/>
                  <w:spacing w:line="240" w:lineRule="exact"/>
                  <w:jc w:val="left"/>
                </w:pPr>
              </w:pPrChange>
            </w:pPr>
            <w:r>
              <w:rPr>
                <w:rFonts w:hint="eastAsia" w:ascii="方正仿宋简体" w:hAnsi="方正仿宋简体" w:eastAsia="方正仿宋简体" w:cs="方正仿宋简体"/>
                <w:kern w:val="0"/>
                <w:sz w:val="18"/>
                <w:szCs w:val="18"/>
              </w:rPr>
              <w:t>依据行业标准和实用性，按照0—20分打分。</w:t>
            </w:r>
          </w:p>
        </w:tc>
      </w:tr>
      <w:tr>
        <w:tblPrEx>
          <w:tblCellMar>
            <w:top w:w="0" w:type="dxa"/>
            <w:left w:w="108" w:type="dxa"/>
            <w:bottom w:w="0" w:type="dxa"/>
            <w:right w:w="108" w:type="dxa"/>
          </w:tblCellMar>
          <w:tblPrExChange w:id="1526" w:author="瞿腊梅" w:date="2022-07-08T14:48:31Z">
            <w:tblPrEx>
              <w:tblCellMar>
                <w:top w:w="0" w:type="dxa"/>
                <w:left w:w="108" w:type="dxa"/>
                <w:bottom w:w="0" w:type="dxa"/>
                <w:right w:w="108" w:type="dxa"/>
              </w:tblCellMar>
            </w:tblPrEx>
          </w:tblPrExChange>
        </w:tblPrEx>
        <w:trPr>
          <w:trHeight w:val="283" w:hRule="atLeast"/>
        </w:trPr>
        <w:tc>
          <w:tcPr>
            <w:tcW w:w="1237" w:type="dxa"/>
            <w:vMerge w:val="continue"/>
            <w:tcBorders>
              <w:top w:val="nil"/>
              <w:left w:val="single" w:color="auto" w:sz="4" w:space="0"/>
              <w:bottom w:val="single" w:color="auto" w:sz="4" w:space="0"/>
              <w:right w:val="single" w:color="auto" w:sz="4" w:space="0"/>
            </w:tcBorders>
            <w:shd w:val="clear" w:color="auto" w:fill="auto"/>
            <w:noWrap w:val="0"/>
            <w:vAlign w:val="center"/>
            <w:tcPrChange w:id="1527" w:author="瞿腊梅" w:date="2022-07-08T14:48:31Z">
              <w:tcPr>
                <w:tcW w:w="1420" w:type="dxa"/>
                <w:vMerge w:val="continue"/>
                <w:tcBorders>
                  <w:top w:val="nil"/>
                  <w:left w:val="single" w:color="auto" w:sz="4" w:space="0"/>
                  <w:bottom w:val="single" w:color="auto" w:sz="4" w:space="0"/>
                  <w:right w:val="single" w:color="auto" w:sz="4" w:space="0"/>
                </w:tcBorders>
                <w:shd w:val="clear" w:color="auto" w:fill="auto"/>
                <w:noWrap w:val="0"/>
                <w:vAlign w:val="center"/>
              </w:tcPr>
            </w:tcPrChange>
          </w:tcPr>
          <w:p>
            <w:pPr>
              <w:widowControl/>
              <w:adjustRightInd w:val="0"/>
              <w:snapToGrid w:val="0"/>
              <w:spacing w:line="300" w:lineRule="exact"/>
              <w:jc w:val="left"/>
              <w:rPr>
                <w:rFonts w:hint="eastAsia" w:ascii="方正仿宋简体" w:hAnsi="方正仿宋简体" w:eastAsia="方正仿宋简体" w:cs="方正仿宋简体"/>
                <w:kern w:val="0"/>
                <w:sz w:val="18"/>
                <w:szCs w:val="18"/>
              </w:rPr>
              <w:pPrChange w:id="1528" w:author="瞿腊梅" w:date="2022-07-08T14:49:11Z">
                <w:pPr>
                  <w:widowControl/>
                  <w:adjustRightInd w:val="0"/>
                  <w:snapToGrid w:val="0"/>
                  <w:spacing w:line="240" w:lineRule="exact"/>
                  <w:jc w:val="left"/>
                </w:pPr>
              </w:pPrChange>
            </w:pPr>
          </w:p>
        </w:tc>
        <w:tc>
          <w:tcPr>
            <w:tcW w:w="1857" w:type="dxa"/>
            <w:tcBorders>
              <w:top w:val="nil"/>
              <w:left w:val="nil"/>
              <w:bottom w:val="single" w:color="auto" w:sz="4" w:space="0"/>
              <w:right w:val="single" w:color="auto" w:sz="4" w:space="0"/>
            </w:tcBorders>
            <w:shd w:val="clear" w:color="auto" w:fill="auto"/>
            <w:noWrap w:val="0"/>
            <w:vAlign w:val="center"/>
            <w:tcPrChange w:id="1529" w:author="瞿腊梅" w:date="2022-07-08T14:48:31Z">
              <w:tcPr>
                <w:tcW w:w="1540" w:type="dxa"/>
                <w:tcBorders>
                  <w:top w:val="nil"/>
                  <w:left w:val="nil"/>
                  <w:bottom w:val="single" w:color="auto" w:sz="4" w:space="0"/>
                  <w:right w:val="single" w:color="auto" w:sz="4" w:space="0"/>
                </w:tcBorders>
                <w:shd w:val="clear" w:color="auto" w:fill="auto"/>
                <w:noWrap w:val="0"/>
                <w:vAlign w:val="center"/>
              </w:tcPr>
            </w:tcPrChange>
          </w:tcPr>
          <w:p>
            <w:pPr>
              <w:widowControl/>
              <w:adjustRightInd w:val="0"/>
              <w:snapToGrid w:val="0"/>
              <w:spacing w:line="300" w:lineRule="exact"/>
              <w:jc w:val="center"/>
              <w:rPr>
                <w:rFonts w:hint="eastAsia" w:ascii="方正仿宋简体" w:hAnsi="方正仿宋简体" w:eastAsia="方正仿宋简体" w:cs="方正仿宋简体"/>
                <w:kern w:val="0"/>
                <w:sz w:val="18"/>
                <w:szCs w:val="18"/>
              </w:rPr>
              <w:pPrChange w:id="1530" w:author="瞿腊梅" w:date="2022-07-08T14:49:11Z">
                <w:pPr>
                  <w:widowControl/>
                  <w:adjustRightInd w:val="0"/>
                  <w:snapToGrid w:val="0"/>
                  <w:spacing w:line="240" w:lineRule="exact"/>
                  <w:jc w:val="center"/>
                </w:pPr>
              </w:pPrChange>
            </w:pPr>
            <w:r>
              <w:rPr>
                <w:rFonts w:hint="eastAsia" w:ascii="方正仿宋简体" w:hAnsi="方正仿宋简体" w:eastAsia="方正仿宋简体" w:cs="方正仿宋简体"/>
                <w:kern w:val="0"/>
                <w:sz w:val="18"/>
                <w:szCs w:val="18"/>
              </w:rPr>
              <w:t>逻辑性</w:t>
            </w:r>
          </w:p>
          <w:p>
            <w:pPr>
              <w:widowControl/>
              <w:adjustRightInd w:val="0"/>
              <w:snapToGrid w:val="0"/>
              <w:spacing w:line="300" w:lineRule="exact"/>
              <w:jc w:val="center"/>
              <w:rPr>
                <w:rFonts w:hint="eastAsia" w:ascii="方正仿宋简体" w:hAnsi="方正仿宋简体" w:eastAsia="方正仿宋简体" w:cs="方正仿宋简体"/>
                <w:kern w:val="0"/>
                <w:sz w:val="18"/>
                <w:szCs w:val="18"/>
              </w:rPr>
              <w:pPrChange w:id="1531" w:author="瞿腊梅" w:date="2022-07-08T14:49:11Z">
                <w:pPr>
                  <w:widowControl/>
                  <w:adjustRightInd w:val="0"/>
                  <w:snapToGrid w:val="0"/>
                  <w:spacing w:line="240" w:lineRule="exact"/>
                  <w:jc w:val="center"/>
                </w:pPr>
              </w:pPrChange>
            </w:pPr>
            <w:r>
              <w:rPr>
                <w:rFonts w:hint="eastAsia" w:ascii="方正仿宋简体" w:hAnsi="方正仿宋简体" w:eastAsia="方正仿宋简体" w:cs="方正仿宋简体"/>
                <w:kern w:val="0"/>
                <w:sz w:val="18"/>
                <w:szCs w:val="18"/>
              </w:rPr>
              <w:t>（10分）</w:t>
            </w:r>
          </w:p>
        </w:tc>
        <w:tc>
          <w:tcPr>
            <w:tcW w:w="6167" w:type="dxa"/>
            <w:tcBorders>
              <w:top w:val="nil"/>
              <w:left w:val="nil"/>
              <w:bottom w:val="single" w:color="auto" w:sz="4" w:space="0"/>
              <w:right w:val="single" w:color="auto" w:sz="4" w:space="0"/>
            </w:tcBorders>
            <w:shd w:val="clear" w:color="auto" w:fill="auto"/>
            <w:noWrap w:val="0"/>
            <w:vAlign w:val="center"/>
            <w:tcPrChange w:id="1532" w:author="瞿腊梅" w:date="2022-07-08T14:48:31Z">
              <w:tcPr>
                <w:tcW w:w="6167" w:type="dxa"/>
                <w:tcBorders>
                  <w:top w:val="nil"/>
                  <w:left w:val="nil"/>
                  <w:bottom w:val="single" w:color="auto" w:sz="4" w:space="0"/>
                  <w:right w:val="single" w:color="auto" w:sz="4" w:space="0"/>
                </w:tcBorders>
                <w:shd w:val="clear" w:color="auto" w:fill="auto"/>
                <w:noWrap w:val="0"/>
                <w:vAlign w:val="center"/>
              </w:tcPr>
            </w:tcPrChange>
          </w:tcPr>
          <w:p>
            <w:pPr>
              <w:widowControl/>
              <w:adjustRightInd w:val="0"/>
              <w:snapToGrid w:val="0"/>
              <w:spacing w:line="300" w:lineRule="exact"/>
              <w:jc w:val="left"/>
              <w:rPr>
                <w:rFonts w:hint="eastAsia" w:ascii="方正仿宋简体" w:hAnsi="方正仿宋简体" w:eastAsia="方正仿宋简体" w:cs="方正仿宋简体"/>
                <w:kern w:val="0"/>
                <w:sz w:val="18"/>
                <w:szCs w:val="18"/>
              </w:rPr>
              <w:pPrChange w:id="1533" w:author="瞿腊梅" w:date="2022-07-08T14:49:11Z">
                <w:pPr>
                  <w:widowControl/>
                  <w:adjustRightInd w:val="0"/>
                  <w:snapToGrid w:val="0"/>
                  <w:spacing w:line="240" w:lineRule="exact"/>
                  <w:jc w:val="left"/>
                </w:pPr>
              </w:pPrChange>
            </w:pPr>
            <w:r>
              <w:rPr>
                <w:rFonts w:hint="eastAsia" w:ascii="方正仿宋简体" w:hAnsi="方正仿宋简体" w:eastAsia="方正仿宋简体" w:cs="方正仿宋简体"/>
                <w:kern w:val="0"/>
                <w:sz w:val="18"/>
                <w:szCs w:val="18"/>
              </w:rPr>
              <w:t>教学内容的组织和编排，符合学员的认知逻辑规律，重点突出，逻辑性强，易懂易学。</w:t>
            </w:r>
          </w:p>
        </w:tc>
        <w:tc>
          <w:tcPr>
            <w:tcW w:w="5273" w:type="dxa"/>
            <w:tcBorders>
              <w:top w:val="nil"/>
              <w:left w:val="nil"/>
              <w:bottom w:val="single" w:color="auto" w:sz="4" w:space="0"/>
              <w:right w:val="single" w:color="auto" w:sz="4" w:space="0"/>
            </w:tcBorders>
            <w:shd w:val="clear" w:color="auto" w:fill="auto"/>
            <w:noWrap w:val="0"/>
            <w:vAlign w:val="center"/>
            <w:tcPrChange w:id="1534" w:author="瞿腊梅" w:date="2022-07-08T14:48:31Z">
              <w:tcPr>
                <w:tcW w:w="5273" w:type="dxa"/>
                <w:tcBorders>
                  <w:top w:val="nil"/>
                  <w:left w:val="nil"/>
                  <w:bottom w:val="single" w:color="auto" w:sz="4" w:space="0"/>
                  <w:right w:val="single" w:color="auto" w:sz="4" w:space="0"/>
                </w:tcBorders>
                <w:shd w:val="clear" w:color="auto" w:fill="auto"/>
                <w:noWrap w:val="0"/>
                <w:vAlign w:val="center"/>
              </w:tcPr>
            </w:tcPrChange>
          </w:tcPr>
          <w:p>
            <w:pPr>
              <w:widowControl/>
              <w:adjustRightInd w:val="0"/>
              <w:snapToGrid w:val="0"/>
              <w:spacing w:line="300" w:lineRule="exact"/>
              <w:jc w:val="left"/>
              <w:rPr>
                <w:rFonts w:hint="eastAsia" w:ascii="方正仿宋简体" w:hAnsi="方正仿宋简体" w:eastAsia="方正仿宋简体" w:cs="方正仿宋简体"/>
                <w:kern w:val="0"/>
                <w:sz w:val="18"/>
                <w:szCs w:val="18"/>
              </w:rPr>
              <w:pPrChange w:id="1535" w:author="瞿腊梅" w:date="2022-07-08T14:49:11Z">
                <w:pPr>
                  <w:widowControl/>
                  <w:adjustRightInd w:val="0"/>
                  <w:snapToGrid w:val="0"/>
                  <w:spacing w:line="240" w:lineRule="exact"/>
                  <w:jc w:val="left"/>
                </w:pPr>
              </w:pPrChange>
            </w:pPr>
            <w:r>
              <w:rPr>
                <w:rFonts w:hint="eastAsia" w:ascii="方正仿宋简体" w:hAnsi="方正仿宋简体" w:eastAsia="方正仿宋简体" w:cs="方正仿宋简体"/>
                <w:kern w:val="0"/>
                <w:sz w:val="18"/>
                <w:szCs w:val="18"/>
              </w:rPr>
              <w:t>按照0-10分打分。</w:t>
            </w:r>
          </w:p>
        </w:tc>
      </w:tr>
      <w:tr>
        <w:tblPrEx>
          <w:tblCellMar>
            <w:top w:w="0" w:type="dxa"/>
            <w:left w:w="108" w:type="dxa"/>
            <w:bottom w:w="0" w:type="dxa"/>
            <w:right w:w="108" w:type="dxa"/>
          </w:tblCellMar>
          <w:tblPrExChange w:id="1536" w:author="瞿腊梅" w:date="2022-07-08T14:48:31Z">
            <w:tblPrEx>
              <w:tblCellMar>
                <w:top w:w="0" w:type="dxa"/>
                <w:left w:w="108" w:type="dxa"/>
                <w:bottom w:w="0" w:type="dxa"/>
                <w:right w:w="108" w:type="dxa"/>
              </w:tblCellMar>
            </w:tblPrEx>
          </w:tblPrExChange>
        </w:tblPrEx>
        <w:trPr>
          <w:trHeight w:val="283" w:hRule="atLeast"/>
        </w:trPr>
        <w:tc>
          <w:tcPr>
            <w:tcW w:w="1237" w:type="dxa"/>
            <w:vMerge w:val="continue"/>
            <w:tcBorders>
              <w:top w:val="nil"/>
              <w:left w:val="single" w:color="auto" w:sz="4" w:space="0"/>
              <w:bottom w:val="single" w:color="auto" w:sz="4" w:space="0"/>
              <w:right w:val="single" w:color="auto" w:sz="4" w:space="0"/>
            </w:tcBorders>
            <w:shd w:val="clear" w:color="auto" w:fill="auto"/>
            <w:noWrap w:val="0"/>
            <w:vAlign w:val="center"/>
            <w:tcPrChange w:id="1537" w:author="瞿腊梅" w:date="2022-07-08T14:48:31Z">
              <w:tcPr>
                <w:tcW w:w="1420" w:type="dxa"/>
                <w:vMerge w:val="continue"/>
                <w:tcBorders>
                  <w:top w:val="nil"/>
                  <w:left w:val="single" w:color="auto" w:sz="4" w:space="0"/>
                  <w:bottom w:val="single" w:color="auto" w:sz="4" w:space="0"/>
                  <w:right w:val="single" w:color="auto" w:sz="4" w:space="0"/>
                </w:tcBorders>
                <w:shd w:val="clear" w:color="auto" w:fill="auto"/>
                <w:noWrap w:val="0"/>
                <w:vAlign w:val="center"/>
              </w:tcPr>
            </w:tcPrChange>
          </w:tcPr>
          <w:p>
            <w:pPr>
              <w:widowControl/>
              <w:adjustRightInd w:val="0"/>
              <w:snapToGrid w:val="0"/>
              <w:spacing w:line="300" w:lineRule="exact"/>
              <w:jc w:val="left"/>
              <w:rPr>
                <w:rFonts w:hint="eastAsia" w:ascii="方正仿宋简体" w:hAnsi="方正仿宋简体" w:eastAsia="方正仿宋简体" w:cs="方正仿宋简体"/>
                <w:kern w:val="0"/>
                <w:sz w:val="18"/>
                <w:szCs w:val="18"/>
              </w:rPr>
              <w:pPrChange w:id="1538" w:author="瞿腊梅" w:date="2022-07-08T14:49:11Z">
                <w:pPr>
                  <w:widowControl/>
                  <w:adjustRightInd w:val="0"/>
                  <w:snapToGrid w:val="0"/>
                  <w:spacing w:line="240" w:lineRule="exact"/>
                  <w:jc w:val="left"/>
                </w:pPr>
              </w:pPrChange>
            </w:pPr>
          </w:p>
        </w:tc>
        <w:tc>
          <w:tcPr>
            <w:tcW w:w="1857" w:type="dxa"/>
            <w:tcBorders>
              <w:top w:val="nil"/>
              <w:left w:val="nil"/>
              <w:bottom w:val="single" w:color="auto" w:sz="4" w:space="0"/>
              <w:right w:val="single" w:color="auto" w:sz="4" w:space="0"/>
            </w:tcBorders>
            <w:shd w:val="clear" w:color="auto" w:fill="auto"/>
            <w:noWrap w:val="0"/>
            <w:vAlign w:val="center"/>
            <w:tcPrChange w:id="1539" w:author="瞿腊梅" w:date="2022-07-08T14:48:31Z">
              <w:tcPr>
                <w:tcW w:w="1540" w:type="dxa"/>
                <w:tcBorders>
                  <w:top w:val="nil"/>
                  <w:left w:val="nil"/>
                  <w:bottom w:val="single" w:color="auto" w:sz="4" w:space="0"/>
                  <w:right w:val="single" w:color="auto" w:sz="4" w:space="0"/>
                </w:tcBorders>
                <w:shd w:val="clear" w:color="auto" w:fill="auto"/>
                <w:noWrap w:val="0"/>
                <w:vAlign w:val="center"/>
              </w:tcPr>
            </w:tcPrChange>
          </w:tcPr>
          <w:p>
            <w:pPr>
              <w:widowControl/>
              <w:adjustRightInd w:val="0"/>
              <w:snapToGrid w:val="0"/>
              <w:spacing w:line="300" w:lineRule="exact"/>
              <w:jc w:val="center"/>
              <w:rPr>
                <w:rFonts w:hint="eastAsia" w:ascii="方正仿宋简体" w:hAnsi="方正仿宋简体" w:eastAsia="方正仿宋简体" w:cs="方正仿宋简体"/>
                <w:kern w:val="0"/>
                <w:sz w:val="18"/>
                <w:szCs w:val="18"/>
              </w:rPr>
              <w:pPrChange w:id="1540" w:author="瞿腊梅" w:date="2022-07-08T14:49:11Z">
                <w:pPr>
                  <w:widowControl/>
                  <w:adjustRightInd w:val="0"/>
                  <w:snapToGrid w:val="0"/>
                  <w:spacing w:line="240" w:lineRule="exact"/>
                  <w:jc w:val="center"/>
                </w:pPr>
              </w:pPrChange>
            </w:pPr>
            <w:r>
              <w:rPr>
                <w:rFonts w:hint="eastAsia" w:ascii="方正仿宋简体" w:hAnsi="方正仿宋简体" w:eastAsia="方正仿宋简体" w:cs="方正仿宋简体"/>
                <w:kern w:val="0"/>
                <w:sz w:val="18"/>
                <w:szCs w:val="18"/>
              </w:rPr>
              <w:t>结构性完整</w:t>
            </w:r>
            <w:r>
              <w:rPr>
                <w:rFonts w:hint="eastAsia" w:ascii="方正仿宋简体" w:hAnsi="方正仿宋简体" w:eastAsia="方正仿宋简体" w:cs="方正仿宋简体"/>
                <w:kern w:val="0"/>
                <w:sz w:val="18"/>
                <w:szCs w:val="18"/>
                <w:lang w:eastAsia="zh-CN"/>
              </w:rPr>
              <w:t>　　</w:t>
            </w:r>
            <w:r>
              <w:rPr>
                <w:rFonts w:hint="eastAsia" w:ascii="方正仿宋简体" w:hAnsi="方正仿宋简体" w:eastAsia="方正仿宋简体" w:cs="方正仿宋简体"/>
                <w:kern w:val="0"/>
                <w:sz w:val="18"/>
                <w:szCs w:val="18"/>
              </w:rPr>
              <w:t>（10分）</w:t>
            </w:r>
          </w:p>
        </w:tc>
        <w:tc>
          <w:tcPr>
            <w:tcW w:w="6167" w:type="dxa"/>
            <w:tcBorders>
              <w:top w:val="nil"/>
              <w:left w:val="nil"/>
              <w:bottom w:val="single" w:color="auto" w:sz="4" w:space="0"/>
              <w:right w:val="single" w:color="auto" w:sz="4" w:space="0"/>
            </w:tcBorders>
            <w:shd w:val="clear" w:color="auto" w:fill="auto"/>
            <w:noWrap w:val="0"/>
            <w:vAlign w:val="center"/>
            <w:tcPrChange w:id="1541" w:author="瞿腊梅" w:date="2022-07-08T14:48:31Z">
              <w:tcPr>
                <w:tcW w:w="6167" w:type="dxa"/>
                <w:tcBorders>
                  <w:top w:val="nil"/>
                  <w:left w:val="nil"/>
                  <w:bottom w:val="single" w:color="auto" w:sz="4" w:space="0"/>
                  <w:right w:val="single" w:color="auto" w:sz="4" w:space="0"/>
                </w:tcBorders>
                <w:shd w:val="clear" w:color="auto" w:fill="auto"/>
                <w:noWrap w:val="0"/>
                <w:vAlign w:val="center"/>
              </w:tcPr>
            </w:tcPrChange>
          </w:tcPr>
          <w:p>
            <w:pPr>
              <w:widowControl/>
              <w:adjustRightInd w:val="0"/>
              <w:snapToGrid w:val="0"/>
              <w:spacing w:line="300" w:lineRule="exact"/>
              <w:jc w:val="left"/>
              <w:rPr>
                <w:rFonts w:hint="eastAsia" w:ascii="方正仿宋简体" w:hAnsi="方正仿宋简体" w:eastAsia="方正仿宋简体" w:cs="方正仿宋简体"/>
                <w:kern w:val="0"/>
                <w:sz w:val="18"/>
                <w:szCs w:val="18"/>
              </w:rPr>
              <w:pPrChange w:id="1542" w:author="瞿腊梅" w:date="2022-07-08T14:49:11Z">
                <w:pPr>
                  <w:widowControl/>
                  <w:adjustRightInd w:val="0"/>
                  <w:snapToGrid w:val="0"/>
                  <w:spacing w:line="240" w:lineRule="exact"/>
                  <w:jc w:val="left"/>
                </w:pPr>
              </w:pPrChange>
            </w:pPr>
            <w:r>
              <w:rPr>
                <w:rFonts w:hint="eastAsia" w:ascii="方正仿宋简体" w:hAnsi="方正仿宋简体" w:eastAsia="方正仿宋简体" w:cs="方正仿宋简体"/>
                <w:kern w:val="0"/>
                <w:sz w:val="18"/>
                <w:szCs w:val="18"/>
              </w:rPr>
              <w:t>课件的子课程应具有一定的独立性，能完整解决技能培训中的单个或多个知识点。</w:t>
            </w:r>
          </w:p>
        </w:tc>
        <w:tc>
          <w:tcPr>
            <w:tcW w:w="5273" w:type="dxa"/>
            <w:tcBorders>
              <w:top w:val="nil"/>
              <w:left w:val="nil"/>
              <w:bottom w:val="single" w:color="auto" w:sz="4" w:space="0"/>
              <w:right w:val="single" w:color="auto" w:sz="4" w:space="0"/>
            </w:tcBorders>
            <w:shd w:val="clear" w:color="auto" w:fill="auto"/>
            <w:noWrap w:val="0"/>
            <w:vAlign w:val="center"/>
            <w:tcPrChange w:id="1543" w:author="瞿腊梅" w:date="2022-07-08T14:48:31Z">
              <w:tcPr>
                <w:tcW w:w="5273" w:type="dxa"/>
                <w:tcBorders>
                  <w:top w:val="nil"/>
                  <w:left w:val="nil"/>
                  <w:bottom w:val="single" w:color="auto" w:sz="4" w:space="0"/>
                  <w:right w:val="single" w:color="auto" w:sz="4" w:space="0"/>
                </w:tcBorders>
                <w:shd w:val="clear" w:color="auto" w:fill="auto"/>
                <w:noWrap w:val="0"/>
                <w:vAlign w:val="center"/>
              </w:tcPr>
            </w:tcPrChange>
          </w:tcPr>
          <w:p>
            <w:pPr>
              <w:widowControl/>
              <w:adjustRightInd w:val="0"/>
              <w:snapToGrid w:val="0"/>
              <w:spacing w:line="300" w:lineRule="exact"/>
              <w:jc w:val="left"/>
              <w:rPr>
                <w:rFonts w:hint="eastAsia" w:ascii="方正仿宋简体" w:hAnsi="方正仿宋简体" w:eastAsia="方正仿宋简体" w:cs="方正仿宋简体"/>
                <w:kern w:val="0"/>
                <w:sz w:val="18"/>
                <w:szCs w:val="18"/>
              </w:rPr>
              <w:pPrChange w:id="1544" w:author="瞿腊梅" w:date="2022-07-08T14:49:11Z">
                <w:pPr>
                  <w:widowControl/>
                  <w:adjustRightInd w:val="0"/>
                  <w:snapToGrid w:val="0"/>
                  <w:spacing w:line="240" w:lineRule="exact"/>
                  <w:jc w:val="left"/>
                </w:pPr>
              </w:pPrChange>
            </w:pPr>
            <w:r>
              <w:rPr>
                <w:rFonts w:hint="eastAsia" w:ascii="方正仿宋简体" w:hAnsi="方正仿宋简体" w:eastAsia="方正仿宋简体" w:cs="方正仿宋简体"/>
                <w:kern w:val="0"/>
                <w:sz w:val="18"/>
                <w:szCs w:val="18"/>
              </w:rPr>
              <w:t>按照0-10分打分。</w:t>
            </w:r>
          </w:p>
        </w:tc>
      </w:tr>
      <w:tr>
        <w:tblPrEx>
          <w:tblCellMar>
            <w:top w:w="0" w:type="dxa"/>
            <w:left w:w="108" w:type="dxa"/>
            <w:bottom w:w="0" w:type="dxa"/>
            <w:right w:w="108" w:type="dxa"/>
          </w:tblCellMar>
          <w:tblPrExChange w:id="1545" w:author="瞿腊梅" w:date="2022-07-08T14:48:31Z">
            <w:tblPrEx>
              <w:tblCellMar>
                <w:top w:w="0" w:type="dxa"/>
                <w:left w:w="108" w:type="dxa"/>
                <w:bottom w:w="0" w:type="dxa"/>
                <w:right w:w="108" w:type="dxa"/>
              </w:tblCellMar>
            </w:tblPrEx>
          </w:tblPrExChange>
        </w:tblPrEx>
        <w:trPr>
          <w:trHeight w:val="283" w:hRule="atLeast"/>
        </w:trPr>
        <w:tc>
          <w:tcPr>
            <w:tcW w:w="1237" w:type="dxa"/>
            <w:vMerge w:val="continue"/>
            <w:tcBorders>
              <w:top w:val="nil"/>
              <w:left w:val="single" w:color="auto" w:sz="4" w:space="0"/>
              <w:bottom w:val="single" w:color="auto" w:sz="4" w:space="0"/>
              <w:right w:val="single" w:color="auto" w:sz="4" w:space="0"/>
            </w:tcBorders>
            <w:shd w:val="clear" w:color="auto" w:fill="auto"/>
            <w:noWrap w:val="0"/>
            <w:vAlign w:val="center"/>
            <w:tcPrChange w:id="1546" w:author="瞿腊梅" w:date="2022-07-08T14:48:31Z">
              <w:tcPr>
                <w:tcW w:w="1420" w:type="dxa"/>
                <w:vMerge w:val="continue"/>
                <w:tcBorders>
                  <w:top w:val="nil"/>
                  <w:left w:val="single" w:color="auto" w:sz="4" w:space="0"/>
                  <w:bottom w:val="single" w:color="auto" w:sz="4" w:space="0"/>
                  <w:right w:val="single" w:color="auto" w:sz="4" w:space="0"/>
                </w:tcBorders>
                <w:shd w:val="clear" w:color="auto" w:fill="auto"/>
                <w:noWrap w:val="0"/>
                <w:vAlign w:val="center"/>
              </w:tcPr>
            </w:tcPrChange>
          </w:tcPr>
          <w:p>
            <w:pPr>
              <w:widowControl/>
              <w:adjustRightInd w:val="0"/>
              <w:snapToGrid w:val="0"/>
              <w:spacing w:line="300" w:lineRule="exact"/>
              <w:jc w:val="left"/>
              <w:rPr>
                <w:rFonts w:hint="eastAsia" w:ascii="方正仿宋简体" w:hAnsi="方正仿宋简体" w:eastAsia="方正仿宋简体" w:cs="方正仿宋简体"/>
                <w:kern w:val="0"/>
                <w:sz w:val="18"/>
                <w:szCs w:val="18"/>
              </w:rPr>
              <w:pPrChange w:id="1547" w:author="瞿腊梅" w:date="2022-07-08T14:49:11Z">
                <w:pPr>
                  <w:widowControl/>
                  <w:adjustRightInd w:val="0"/>
                  <w:snapToGrid w:val="0"/>
                  <w:spacing w:line="240" w:lineRule="exact"/>
                  <w:jc w:val="left"/>
                </w:pPr>
              </w:pPrChange>
            </w:pPr>
          </w:p>
        </w:tc>
        <w:tc>
          <w:tcPr>
            <w:tcW w:w="1857" w:type="dxa"/>
            <w:tcBorders>
              <w:top w:val="nil"/>
              <w:left w:val="nil"/>
              <w:bottom w:val="single" w:color="auto" w:sz="4" w:space="0"/>
              <w:right w:val="single" w:color="auto" w:sz="4" w:space="0"/>
            </w:tcBorders>
            <w:shd w:val="clear" w:color="auto" w:fill="auto"/>
            <w:noWrap w:val="0"/>
            <w:vAlign w:val="center"/>
            <w:tcPrChange w:id="1548" w:author="瞿腊梅" w:date="2022-07-08T14:48:31Z">
              <w:tcPr>
                <w:tcW w:w="1540" w:type="dxa"/>
                <w:tcBorders>
                  <w:top w:val="nil"/>
                  <w:left w:val="nil"/>
                  <w:bottom w:val="single" w:color="auto" w:sz="4" w:space="0"/>
                  <w:right w:val="single" w:color="auto" w:sz="4" w:space="0"/>
                </w:tcBorders>
                <w:shd w:val="clear" w:color="auto" w:fill="auto"/>
                <w:noWrap w:val="0"/>
                <w:vAlign w:val="center"/>
              </w:tcPr>
            </w:tcPrChange>
          </w:tcPr>
          <w:p>
            <w:pPr>
              <w:widowControl/>
              <w:adjustRightInd w:val="0"/>
              <w:snapToGrid w:val="0"/>
              <w:spacing w:line="300" w:lineRule="exact"/>
              <w:jc w:val="center"/>
              <w:rPr>
                <w:rFonts w:hint="eastAsia" w:ascii="方正仿宋简体" w:hAnsi="方正仿宋简体" w:eastAsia="方正仿宋简体" w:cs="方正仿宋简体"/>
                <w:kern w:val="0"/>
                <w:sz w:val="18"/>
                <w:szCs w:val="18"/>
              </w:rPr>
              <w:pPrChange w:id="1549" w:author="瞿腊梅" w:date="2022-07-08T14:49:11Z">
                <w:pPr>
                  <w:widowControl/>
                  <w:adjustRightInd w:val="0"/>
                  <w:snapToGrid w:val="0"/>
                  <w:spacing w:line="240" w:lineRule="exact"/>
                  <w:jc w:val="center"/>
                </w:pPr>
              </w:pPrChange>
            </w:pPr>
            <w:r>
              <w:rPr>
                <w:rFonts w:hint="eastAsia" w:ascii="方正仿宋简体" w:hAnsi="方正仿宋简体" w:eastAsia="方正仿宋简体" w:cs="方正仿宋简体"/>
                <w:kern w:val="0"/>
                <w:sz w:val="18"/>
                <w:szCs w:val="18"/>
              </w:rPr>
              <w:t>展现形式</w:t>
            </w:r>
          </w:p>
          <w:p>
            <w:pPr>
              <w:widowControl/>
              <w:adjustRightInd w:val="0"/>
              <w:snapToGrid w:val="0"/>
              <w:spacing w:line="300" w:lineRule="exact"/>
              <w:jc w:val="center"/>
              <w:rPr>
                <w:rFonts w:hint="eastAsia" w:ascii="方正仿宋简体" w:hAnsi="方正仿宋简体" w:eastAsia="方正仿宋简体" w:cs="方正仿宋简体"/>
                <w:kern w:val="0"/>
                <w:sz w:val="18"/>
                <w:szCs w:val="18"/>
              </w:rPr>
              <w:pPrChange w:id="1550" w:author="瞿腊梅" w:date="2022-07-08T14:49:11Z">
                <w:pPr>
                  <w:widowControl/>
                  <w:adjustRightInd w:val="0"/>
                  <w:snapToGrid w:val="0"/>
                  <w:spacing w:line="240" w:lineRule="exact"/>
                  <w:jc w:val="center"/>
                </w:pPr>
              </w:pPrChange>
            </w:pPr>
            <w:r>
              <w:rPr>
                <w:rFonts w:hint="eastAsia" w:ascii="方正仿宋简体" w:hAnsi="方正仿宋简体" w:eastAsia="方正仿宋简体" w:cs="方正仿宋简体"/>
                <w:kern w:val="0"/>
                <w:sz w:val="18"/>
                <w:szCs w:val="18"/>
              </w:rPr>
              <w:t>（10分）</w:t>
            </w:r>
          </w:p>
        </w:tc>
        <w:tc>
          <w:tcPr>
            <w:tcW w:w="6167" w:type="dxa"/>
            <w:tcBorders>
              <w:top w:val="nil"/>
              <w:left w:val="nil"/>
              <w:bottom w:val="single" w:color="auto" w:sz="4" w:space="0"/>
              <w:right w:val="single" w:color="auto" w:sz="4" w:space="0"/>
            </w:tcBorders>
            <w:shd w:val="clear" w:color="auto" w:fill="auto"/>
            <w:noWrap w:val="0"/>
            <w:vAlign w:val="center"/>
            <w:tcPrChange w:id="1551" w:author="瞿腊梅" w:date="2022-07-08T14:48:31Z">
              <w:tcPr>
                <w:tcW w:w="6167" w:type="dxa"/>
                <w:tcBorders>
                  <w:top w:val="nil"/>
                  <w:left w:val="nil"/>
                  <w:bottom w:val="single" w:color="auto" w:sz="4" w:space="0"/>
                  <w:right w:val="single" w:color="auto" w:sz="4" w:space="0"/>
                </w:tcBorders>
                <w:shd w:val="clear" w:color="auto" w:fill="auto"/>
                <w:noWrap w:val="0"/>
                <w:vAlign w:val="center"/>
              </w:tcPr>
            </w:tcPrChange>
          </w:tcPr>
          <w:p>
            <w:pPr>
              <w:widowControl/>
              <w:adjustRightInd w:val="0"/>
              <w:snapToGrid w:val="0"/>
              <w:spacing w:line="300" w:lineRule="exact"/>
              <w:jc w:val="left"/>
              <w:rPr>
                <w:rFonts w:hint="eastAsia" w:ascii="方正仿宋简体" w:hAnsi="方正仿宋简体" w:eastAsia="方正仿宋简体" w:cs="方正仿宋简体"/>
                <w:kern w:val="0"/>
                <w:sz w:val="18"/>
                <w:szCs w:val="18"/>
              </w:rPr>
              <w:pPrChange w:id="1552" w:author="瞿腊梅" w:date="2022-07-08T14:49:11Z">
                <w:pPr>
                  <w:widowControl/>
                  <w:adjustRightInd w:val="0"/>
                  <w:snapToGrid w:val="0"/>
                  <w:spacing w:line="240" w:lineRule="exact"/>
                  <w:jc w:val="left"/>
                </w:pPr>
              </w:pPrChange>
            </w:pPr>
            <w:r>
              <w:rPr>
                <w:rFonts w:hint="eastAsia" w:ascii="方正仿宋简体" w:hAnsi="方正仿宋简体" w:eastAsia="方正仿宋简体" w:cs="方正仿宋简体"/>
                <w:kern w:val="0"/>
                <w:sz w:val="18"/>
                <w:szCs w:val="18"/>
              </w:rPr>
              <w:t>采用多种多媒体课件制作手段呈现教学内容，内容表达完整。</w:t>
            </w:r>
          </w:p>
        </w:tc>
        <w:tc>
          <w:tcPr>
            <w:tcW w:w="5273" w:type="dxa"/>
            <w:tcBorders>
              <w:top w:val="nil"/>
              <w:left w:val="nil"/>
              <w:bottom w:val="single" w:color="auto" w:sz="4" w:space="0"/>
              <w:right w:val="single" w:color="auto" w:sz="4" w:space="0"/>
            </w:tcBorders>
            <w:shd w:val="clear" w:color="auto" w:fill="auto"/>
            <w:noWrap w:val="0"/>
            <w:vAlign w:val="center"/>
            <w:tcPrChange w:id="1553" w:author="瞿腊梅" w:date="2022-07-08T14:48:31Z">
              <w:tcPr>
                <w:tcW w:w="5273" w:type="dxa"/>
                <w:tcBorders>
                  <w:top w:val="nil"/>
                  <w:left w:val="nil"/>
                  <w:bottom w:val="single" w:color="auto" w:sz="4" w:space="0"/>
                  <w:right w:val="single" w:color="auto" w:sz="4" w:space="0"/>
                </w:tcBorders>
                <w:shd w:val="clear" w:color="auto" w:fill="auto"/>
                <w:noWrap w:val="0"/>
                <w:vAlign w:val="center"/>
              </w:tcPr>
            </w:tcPrChange>
          </w:tcPr>
          <w:p>
            <w:pPr>
              <w:widowControl/>
              <w:adjustRightInd w:val="0"/>
              <w:snapToGrid w:val="0"/>
              <w:spacing w:line="300" w:lineRule="exact"/>
              <w:jc w:val="left"/>
              <w:rPr>
                <w:rFonts w:hint="eastAsia" w:ascii="方正仿宋简体" w:hAnsi="方正仿宋简体" w:eastAsia="方正仿宋简体" w:cs="方正仿宋简体"/>
                <w:kern w:val="0"/>
                <w:sz w:val="18"/>
                <w:szCs w:val="18"/>
              </w:rPr>
              <w:pPrChange w:id="1554" w:author="瞿腊梅" w:date="2022-07-08T14:49:11Z">
                <w:pPr>
                  <w:widowControl/>
                  <w:adjustRightInd w:val="0"/>
                  <w:snapToGrid w:val="0"/>
                  <w:spacing w:line="240" w:lineRule="exact"/>
                  <w:jc w:val="left"/>
                </w:pPr>
              </w:pPrChange>
            </w:pPr>
            <w:r>
              <w:rPr>
                <w:rFonts w:hint="eastAsia" w:ascii="方正仿宋简体" w:hAnsi="方正仿宋简体" w:eastAsia="方正仿宋简体" w:cs="方正仿宋简体"/>
                <w:kern w:val="0"/>
                <w:sz w:val="18"/>
                <w:szCs w:val="18"/>
              </w:rPr>
              <w:t>按照采用技术的先进性、代表性，0-10分打分。</w:t>
            </w:r>
          </w:p>
        </w:tc>
      </w:tr>
      <w:tr>
        <w:tblPrEx>
          <w:tblCellMar>
            <w:top w:w="0" w:type="dxa"/>
            <w:left w:w="108" w:type="dxa"/>
            <w:bottom w:w="0" w:type="dxa"/>
            <w:right w:w="108" w:type="dxa"/>
          </w:tblCellMar>
        </w:tblPrEx>
        <w:trPr>
          <w:trHeight w:val="283" w:hRule="atLeast"/>
        </w:trPr>
        <w:tc>
          <w:tcPr>
            <w:tcW w:w="1237" w:type="dxa"/>
            <w:vMerge w:val="restart"/>
            <w:tcBorders>
              <w:top w:val="nil"/>
              <w:left w:val="single" w:color="auto" w:sz="4" w:space="0"/>
              <w:right w:val="single" w:color="auto" w:sz="4" w:space="0"/>
            </w:tcBorders>
            <w:shd w:val="clear" w:color="auto" w:fill="auto"/>
            <w:noWrap w:val="0"/>
            <w:vAlign w:val="center"/>
          </w:tcPr>
          <w:p>
            <w:pPr>
              <w:widowControl/>
              <w:adjustRightInd w:val="0"/>
              <w:snapToGrid w:val="0"/>
              <w:spacing w:line="300" w:lineRule="exact"/>
              <w:jc w:val="left"/>
              <w:rPr>
                <w:del w:id="1556" w:author="瞿腊梅" w:date="2022-07-08T14:48:54Z"/>
                <w:rFonts w:hint="eastAsia" w:ascii="方正仿宋简体" w:hAnsi="方正仿宋简体" w:eastAsia="方正仿宋简体" w:cs="方正仿宋简体"/>
                <w:kern w:val="0"/>
                <w:sz w:val="18"/>
                <w:szCs w:val="18"/>
              </w:rPr>
              <w:pPrChange w:id="1555" w:author="瞿腊梅" w:date="2022-07-08T14:49:11Z">
                <w:pPr>
                  <w:widowControl/>
                  <w:adjustRightInd w:val="0"/>
                  <w:snapToGrid w:val="0"/>
                  <w:spacing w:line="240" w:lineRule="exact"/>
                  <w:jc w:val="left"/>
                </w:pPr>
              </w:pPrChange>
            </w:pPr>
          </w:p>
          <w:p>
            <w:pPr>
              <w:widowControl/>
              <w:adjustRightInd w:val="0"/>
              <w:snapToGrid w:val="0"/>
              <w:spacing w:line="300" w:lineRule="exact"/>
              <w:jc w:val="left"/>
              <w:rPr>
                <w:del w:id="1558" w:author="瞿腊梅" w:date="2022-07-08T14:48:54Z"/>
                <w:rFonts w:hint="eastAsia" w:ascii="方正仿宋简体" w:hAnsi="方正仿宋简体" w:eastAsia="方正仿宋简体" w:cs="方正仿宋简体"/>
                <w:kern w:val="0"/>
                <w:sz w:val="18"/>
                <w:szCs w:val="18"/>
              </w:rPr>
              <w:pPrChange w:id="1557" w:author="瞿腊梅" w:date="2022-07-08T14:49:11Z">
                <w:pPr>
                  <w:widowControl/>
                  <w:adjustRightInd w:val="0"/>
                  <w:snapToGrid w:val="0"/>
                  <w:spacing w:line="240" w:lineRule="exact"/>
                  <w:jc w:val="left"/>
                </w:pPr>
              </w:pPrChange>
            </w:pPr>
          </w:p>
          <w:p>
            <w:pPr>
              <w:widowControl/>
              <w:adjustRightInd w:val="0"/>
              <w:snapToGrid w:val="0"/>
              <w:spacing w:line="300" w:lineRule="exact"/>
              <w:jc w:val="left"/>
              <w:rPr>
                <w:del w:id="1560" w:author="瞿腊梅" w:date="2022-07-08T14:48:55Z"/>
                <w:rFonts w:hint="eastAsia" w:ascii="方正仿宋简体" w:hAnsi="方正仿宋简体" w:eastAsia="方正仿宋简体" w:cs="方正仿宋简体"/>
                <w:kern w:val="0"/>
                <w:sz w:val="18"/>
                <w:szCs w:val="18"/>
              </w:rPr>
              <w:pPrChange w:id="1559" w:author="瞿腊梅" w:date="2022-07-08T14:49:11Z">
                <w:pPr>
                  <w:widowControl/>
                  <w:adjustRightInd w:val="0"/>
                  <w:snapToGrid w:val="0"/>
                  <w:spacing w:line="240" w:lineRule="exact"/>
                  <w:jc w:val="left"/>
                </w:pPr>
              </w:pPrChange>
            </w:pPr>
          </w:p>
          <w:p>
            <w:pPr>
              <w:widowControl/>
              <w:adjustRightInd w:val="0"/>
              <w:snapToGrid w:val="0"/>
              <w:spacing w:line="300" w:lineRule="exact"/>
              <w:jc w:val="left"/>
              <w:rPr>
                <w:rFonts w:hint="eastAsia" w:ascii="方正仿宋简体" w:hAnsi="方正仿宋简体" w:eastAsia="方正仿宋简体" w:cs="方正仿宋简体"/>
                <w:kern w:val="0"/>
                <w:sz w:val="18"/>
                <w:szCs w:val="18"/>
              </w:rPr>
              <w:pPrChange w:id="1561" w:author="瞿腊梅" w:date="2022-07-08T14:49:11Z">
                <w:pPr>
                  <w:widowControl/>
                  <w:adjustRightInd w:val="0"/>
                  <w:snapToGrid w:val="0"/>
                  <w:spacing w:line="240" w:lineRule="exact"/>
                  <w:jc w:val="left"/>
                </w:pPr>
              </w:pPrChange>
            </w:pPr>
            <w:r>
              <w:rPr>
                <w:rFonts w:hint="eastAsia" w:ascii="方正仿宋简体" w:hAnsi="方正仿宋简体" w:eastAsia="方正仿宋简体" w:cs="方正仿宋简体"/>
                <w:kern w:val="0"/>
                <w:sz w:val="18"/>
                <w:szCs w:val="18"/>
              </w:rPr>
              <w:t>课件规范（40分）</w:t>
            </w:r>
          </w:p>
        </w:tc>
        <w:tc>
          <w:tcPr>
            <w:tcW w:w="1857" w:type="dxa"/>
            <w:vMerge w:val="restart"/>
            <w:tcBorders>
              <w:top w:val="nil"/>
              <w:left w:val="nil"/>
              <w:right w:val="single" w:color="auto" w:sz="4" w:space="0"/>
            </w:tcBorders>
            <w:shd w:val="clear" w:color="auto" w:fill="auto"/>
            <w:noWrap w:val="0"/>
            <w:vAlign w:val="center"/>
          </w:tcPr>
          <w:p>
            <w:pPr>
              <w:widowControl/>
              <w:adjustRightInd w:val="0"/>
              <w:snapToGrid w:val="0"/>
              <w:spacing w:line="300" w:lineRule="exact"/>
              <w:jc w:val="center"/>
              <w:rPr>
                <w:rFonts w:hint="eastAsia" w:ascii="方正仿宋简体" w:hAnsi="方正仿宋简体" w:eastAsia="方正仿宋简体" w:cs="方正仿宋简体"/>
                <w:kern w:val="0"/>
                <w:sz w:val="18"/>
                <w:szCs w:val="18"/>
              </w:rPr>
              <w:pPrChange w:id="1562" w:author="瞿腊梅" w:date="2022-07-08T14:49:11Z">
                <w:pPr>
                  <w:widowControl/>
                  <w:adjustRightInd w:val="0"/>
                  <w:snapToGrid w:val="0"/>
                  <w:spacing w:line="240" w:lineRule="exact"/>
                  <w:jc w:val="center"/>
                </w:pPr>
              </w:pPrChange>
            </w:pPr>
            <w:r>
              <w:rPr>
                <w:rFonts w:hint="eastAsia" w:ascii="方正仿宋简体" w:hAnsi="方正仿宋简体" w:eastAsia="方正仿宋简体" w:cs="方正仿宋简体"/>
                <w:kern w:val="0"/>
                <w:sz w:val="18"/>
                <w:szCs w:val="18"/>
              </w:rPr>
              <w:t>画面</w:t>
            </w:r>
          </w:p>
          <w:p>
            <w:pPr>
              <w:widowControl/>
              <w:adjustRightInd w:val="0"/>
              <w:snapToGrid w:val="0"/>
              <w:spacing w:line="300" w:lineRule="exact"/>
              <w:jc w:val="center"/>
              <w:rPr>
                <w:rFonts w:hint="eastAsia" w:ascii="方正仿宋简体" w:hAnsi="方正仿宋简体" w:eastAsia="方正仿宋简体" w:cs="方正仿宋简体"/>
                <w:kern w:val="0"/>
                <w:sz w:val="18"/>
                <w:szCs w:val="18"/>
              </w:rPr>
              <w:pPrChange w:id="1563" w:author="瞿腊梅" w:date="2022-07-08T14:49:11Z">
                <w:pPr>
                  <w:widowControl/>
                  <w:adjustRightInd w:val="0"/>
                  <w:snapToGrid w:val="0"/>
                  <w:spacing w:line="240" w:lineRule="exact"/>
                  <w:jc w:val="center"/>
                </w:pPr>
              </w:pPrChange>
            </w:pPr>
            <w:r>
              <w:rPr>
                <w:rFonts w:hint="eastAsia" w:ascii="方正仿宋简体" w:hAnsi="方正仿宋简体" w:eastAsia="方正仿宋简体" w:cs="方正仿宋简体"/>
                <w:kern w:val="0"/>
                <w:sz w:val="18"/>
                <w:szCs w:val="18"/>
              </w:rPr>
              <w:t>(15分）</w:t>
            </w:r>
          </w:p>
        </w:tc>
        <w:tc>
          <w:tcPr>
            <w:tcW w:w="6167" w:type="dxa"/>
            <w:tcBorders>
              <w:top w:val="nil"/>
              <w:left w:val="nil"/>
              <w:bottom w:val="single" w:color="auto" w:sz="4" w:space="0"/>
              <w:right w:val="single" w:color="auto" w:sz="4" w:space="0"/>
            </w:tcBorders>
            <w:shd w:val="clear" w:color="auto" w:fill="auto"/>
            <w:noWrap w:val="0"/>
            <w:vAlign w:val="center"/>
          </w:tcPr>
          <w:p>
            <w:pPr>
              <w:widowControl/>
              <w:adjustRightInd w:val="0"/>
              <w:snapToGrid w:val="0"/>
              <w:spacing w:line="300" w:lineRule="exact"/>
              <w:jc w:val="left"/>
              <w:rPr>
                <w:rFonts w:hint="eastAsia" w:ascii="方正仿宋简体" w:hAnsi="方正仿宋简体" w:eastAsia="方正仿宋简体" w:cs="方正仿宋简体"/>
                <w:kern w:val="0"/>
                <w:sz w:val="18"/>
                <w:szCs w:val="18"/>
              </w:rPr>
              <w:pPrChange w:id="1564" w:author="瞿腊梅" w:date="2022-07-08T14:49:11Z">
                <w:pPr>
                  <w:widowControl/>
                  <w:adjustRightInd w:val="0"/>
                  <w:snapToGrid w:val="0"/>
                  <w:spacing w:line="240" w:lineRule="exact"/>
                  <w:jc w:val="left"/>
                </w:pPr>
              </w:pPrChange>
            </w:pPr>
            <w:r>
              <w:rPr>
                <w:rFonts w:hint="eastAsia" w:ascii="方正仿宋简体" w:hAnsi="方正仿宋简体" w:eastAsia="方正仿宋简体" w:cs="方正仿宋简体"/>
                <w:kern w:val="0"/>
                <w:sz w:val="18"/>
                <w:szCs w:val="18"/>
              </w:rPr>
              <w:t>画面、声音和字幕匹配，时间同步（10分）。</w:t>
            </w:r>
          </w:p>
        </w:tc>
        <w:tc>
          <w:tcPr>
            <w:tcW w:w="5273" w:type="dxa"/>
            <w:tcBorders>
              <w:top w:val="nil"/>
              <w:left w:val="nil"/>
              <w:bottom w:val="single" w:color="auto" w:sz="4" w:space="0"/>
              <w:right w:val="single" w:color="auto" w:sz="4" w:space="0"/>
            </w:tcBorders>
            <w:shd w:val="clear" w:color="auto" w:fill="auto"/>
            <w:noWrap w:val="0"/>
            <w:vAlign w:val="center"/>
          </w:tcPr>
          <w:p>
            <w:pPr>
              <w:widowControl/>
              <w:adjustRightInd w:val="0"/>
              <w:snapToGrid w:val="0"/>
              <w:spacing w:line="300" w:lineRule="exact"/>
              <w:jc w:val="left"/>
              <w:rPr>
                <w:rFonts w:hint="eastAsia" w:ascii="方正仿宋简体" w:hAnsi="方正仿宋简体" w:eastAsia="方正仿宋简体" w:cs="方正仿宋简体"/>
                <w:kern w:val="0"/>
                <w:sz w:val="18"/>
                <w:szCs w:val="18"/>
              </w:rPr>
              <w:pPrChange w:id="1565" w:author="瞿腊梅" w:date="2022-07-08T14:49:11Z">
                <w:pPr>
                  <w:widowControl/>
                  <w:adjustRightInd w:val="0"/>
                  <w:snapToGrid w:val="0"/>
                  <w:spacing w:line="240" w:lineRule="exact"/>
                  <w:jc w:val="left"/>
                </w:pPr>
              </w:pPrChange>
            </w:pPr>
            <w:r>
              <w:rPr>
                <w:rFonts w:hint="eastAsia" w:ascii="方正仿宋简体" w:hAnsi="方正仿宋简体" w:eastAsia="方正仿宋简体" w:cs="方正仿宋简体"/>
                <w:kern w:val="0"/>
                <w:sz w:val="18"/>
                <w:szCs w:val="18"/>
              </w:rPr>
              <w:t>按照0-10分打分</w:t>
            </w:r>
          </w:p>
        </w:tc>
      </w:tr>
      <w:tr>
        <w:tblPrEx>
          <w:tblCellMar>
            <w:top w:w="0" w:type="dxa"/>
            <w:left w:w="108" w:type="dxa"/>
            <w:bottom w:w="0" w:type="dxa"/>
            <w:right w:w="108" w:type="dxa"/>
          </w:tblCellMar>
        </w:tblPrEx>
        <w:trPr>
          <w:trHeight w:val="283" w:hRule="atLeast"/>
        </w:trPr>
        <w:tc>
          <w:tcPr>
            <w:tcW w:w="1237" w:type="dxa"/>
            <w:vMerge w:val="continue"/>
            <w:tcBorders>
              <w:left w:val="single" w:color="auto" w:sz="4" w:space="0"/>
              <w:right w:val="single" w:color="auto" w:sz="4" w:space="0"/>
            </w:tcBorders>
            <w:shd w:val="clear" w:color="auto" w:fill="auto"/>
            <w:noWrap w:val="0"/>
            <w:vAlign w:val="center"/>
          </w:tcPr>
          <w:p>
            <w:pPr>
              <w:widowControl/>
              <w:adjustRightInd w:val="0"/>
              <w:snapToGrid w:val="0"/>
              <w:spacing w:line="300" w:lineRule="exact"/>
              <w:jc w:val="left"/>
              <w:rPr>
                <w:rFonts w:hint="eastAsia" w:ascii="方正仿宋简体" w:hAnsi="方正仿宋简体" w:eastAsia="方正仿宋简体" w:cs="方正仿宋简体"/>
                <w:kern w:val="0"/>
                <w:sz w:val="18"/>
                <w:szCs w:val="18"/>
              </w:rPr>
              <w:pPrChange w:id="1566" w:author="瞿腊梅" w:date="2022-07-08T14:49:11Z">
                <w:pPr>
                  <w:widowControl/>
                  <w:adjustRightInd w:val="0"/>
                  <w:snapToGrid w:val="0"/>
                  <w:spacing w:line="240" w:lineRule="exact"/>
                  <w:jc w:val="left"/>
                </w:pPr>
              </w:pPrChange>
            </w:pPr>
          </w:p>
        </w:tc>
        <w:tc>
          <w:tcPr>
            <w:tcW w:w="1857" w:type="dxa"/>
            <w:vMerge w:val="continue"/>
            <w:tcBorders>
              <w:left w:val="nil"/>
              <w:bottom w:val="single" w:color="auto" w:sz="4" w:space="0"/>
              <w:right w:val="single" w:color="auto" w:sz="4" w:space="0"/>
            </w:tcBorders>
            <w:shd w:val="clear" w:color="auto" w:fill="auto"/>
            <w:noWrap w:val="0"/>
            <w:vAlign w:val="center"/>
          </w:tcPr>
          <w:p>
            <w:pPr>
              <w:widowControl/>
              <w:adjustRightInd w:val="0"/>
              <w:snapToGrid w:val="0"/>
              <w:spacing w:line="300" w:lineRule="exact"/>
              <w:jc w:val="left"/>
              <w:rPr>
                <w:rFonts w:hint="eastAsia" w:ascii="方正仿宋简体" w:hAnsi="方正仿宋简体" w:eastAsia="方正仿宋简体" w:cs="方正仿宋简体"/>
                <w:kern w:val="0"/>
                <w:sz w:val="18"/>
                <w:szCs w:val="18"/>
              </w:rPr>
              <w:pPrChange w:id="1567" w:author="瞿腊梅" w:date="2022-07-08T14:49:11Z">
                <w:pPr>
                  <w:widowControl/>
                  <w:adjustRightInd w:val="0"/>
                  <w:snapToGrid w:val="0"/>
                  <w:spacing w:line="240" w:lineRule="exact"/>
                  <w:jc w:val="left"/>
                </w:pPr>
              </w:pPrChange>
            </w:pPr>
          </w:p>
        </w:tc>
        <w:tc>
          <w:tcPr>
            <w:tcW w:w="6167" w:type="dxa"/>
            <w:tcBorders>
              <w:top w:val="nil"/>
              <w:left w:val="nil"/>
              <w:bottom w:val="single" w:color="auto" w:sz="4" w:space="0"/>
              <w:right w:val="single" w:color="auto" w:sz="4" w:space="0"/>
            </w:tcBorders>
            <w:shd w:val="clear" w:color="auto" w:fill="auto"/>
            <w:noWrap w:val="0"/>
            <w:vAlign w:val="center"/>
          </w:tcPr>
          <w:p>
            <w:pPr>
              <w:widowControl/>
              <w:adjustRightInd w:val="0"/>
              <w:snapToGrid w:val="0"/>
              <w:spacing w:line="300" w:lineRule="exact"/>
              <w:jc w:val="left"/>
              <w:rPr>
                <w:rFonts w:hint="eastAsia" w:ascii="方正仿宋简体" w:hAnsi="方正仿宋简体" w:eastAsia="方正仿宋简体" w:cs="方正仿宋简体"/>
                <w:kern w:val="0"/>
                <w:sz w:val="18"/>
                <w:szCs w:val="18"/>
              </w:rPr>
              <w:pPrChange w:id="1568" w:author="瞿腊梅" w:date="2022-07-08T14:49:11Z">
                <w:pPr>
                  <w:widowControl/>
                  <w:adjustRightInd w:val="0"/>
                  <w:snapToGrid w:val="0"/>
                  <w:spacing w:line="240" w:lineRule="exact"/>
                  <w:jc w:val="left"/>
                </w:pPr>
              </w:pPrChange>
            </w:pPr>
            <w:r>
              <w:rPr>
                <w:rFonts w:hint="eastAsia" w:ascii="方正仿宋简体" w:hAnsi="方正仿宋简体" w:eastAsia="方正仿宋简体" w:cs="方正仿宋简体"/>
                <w:kern w:val="0"/>
                <w:sz w:val="18"/>
                <w:szCs w:val="18"/>
              </w:rPr>
              <w:t>画面美化、画质清晰、图像稳定、切换速度适中、过度自然（5分）。</w:t>
            </w:r>
          </w:p>
        </w:tc>
        <w:tc>
          <w:tcPr>
            <w:tcW w:w="5273" w:type="dxa"/>
            <w:tcBorders>
              <w:top w:val="nil"/>
              <w:left w:val="nil"/>
              <w:bottom w:val="single" w:color="auto" w:sz="4" w:space="0"/>
              <w:right w:val="single" w:color="auto" w:sz="4" w:space="0"/>
            </w:tcBorders>
            <w:shd w:val="clear" w:color="auto" w:fill="auto"/>
            <w:noWrap w:val="0"/>
            <w:vAlign w:val="center"/>
          </w:tcPr>
          <w:p>
            <w:pPr>
              <w:widowControl/>
              <w:adjustRightInd w:val="0"/>
              <w:snapToGrid w:val="0"/>
              <w:spacing w:line="300" w:lineRule="exact"/>
              <w:jc w:val="left"/>
              <w:rPr>
                <w:rFonts w:hint="eastAsia" w:ascii="方正仿宋简体" w:hAnsi="方正仿宋简体" w:eastAsia="方正仿宋简体" w:cs="方正仿宋简体"/>
                <w:kern w:val="0"/>
                <w:sz w:val="18"/>
                <w:szCs w:val="18"/>
              </w:rPr>
              <w:pPrChange w:id="1569" w:author="瞿腊梅" w:date="2022-07-08T14:49:11Z">
                <w:pPr>
                  <w:widowControl/>
                  <w:adjustRightInd w:val="0"/>
                  <w:snapToGrid w:val="0"/>
                  <w:spacing w:line="240" w:lineRule="exact"/>
                  <w:jc w:val="left"/>
                </w:pPr>
              </w:pPrChange>
            </w:pPr>
            <w:r>
              <w:rPr>
                <w:rFonts w:hint="eastAsia" w:ascii="方正仿宋简体" w:hAnsi="方正仿宋简体" w:eastAsia="方正仿宋简体" w:cs="方正仿宋简体"/>
                <w:kern w:val="0"/>
                <w:sz w:val="18"/>
                <w:szCs w:val="18"/>
              </w:rPr>
              <w:t>按照0-5分打分</w:t>
            </w:r>
          </w:p>
        </w:tc>
      </w:tr>
      <w:tr>
        <w:tblPrEx>
          <w:tblCellMar>
            <w:top w:w="0" w:type="dxa"/>
            <w:left w:w="108" w:type="dxa"/>
            <w:bottom w:w="0" w:type="dxa"/>
            <w:right w:w="108" w:type="dxa"/>
          </w:tblCellMar>
        </w:tblPrEx>
        <w:trPr>
          <w:trHeight w:val="283" w:hRule="atLeast"/>
        </w:trPr>
        <w:tc>
          <w:tcPr>
            <w:tcW w:w="1237" w:type="dxa"/>
            <w:vMerge w:val="continue"/>
            <w:tcBorders>
              <w:left w:val="single" w:color="auto" w:sz="4" w:space="0"/>
              <w:right w:val="single" w:color="auto" w:sz="4" w:space="0"/>
            </w:tcBorders>
            <w:shd w:val="clear" w:color="auto" w:fill="auto"/>
            <w:noWrap w:val="0"/>
            <w:vAlign w:val="center"/>
          </w:tcPr>
          <w:p>
            <w:pPr>
              <w:widowControl/>
              <w:adjustRightInd w:val="0"/>
              <w:snapToGrid w:val="0"/>
              <w:spacing w:line="300" w:lineRule="exact"/>
              <w:jc w:val="left"/>
              <w:rPr>
                <w:rFonts w:hint="eastAsia" w:ascii="方正仿宋简体" w:hAnsi="方正仿宋简体" w:eastAsia="方正仿宋简体" w:cs="方正仿宋简体"/>
                <w:kern w:val="0"/>
                <w:sz w:val="18"/>
                <w:szCs w:val="18"/>
              </w:rPr>
              <w:pPrChange w:id="1570" w:author="瞿腊梅" w:date="2022-07-08T14:49:11Z">
                <w:pPr>
                  <w:widowControl/>
                  <w:adjustRightInd w:val="0"/>
                  <w:snapToGrid w:val="0"/>
                  <w:spacing w:line="240" w:lineRule="exact"/>
                  <w:jc w:val="left"/>
                </w:pPr>
              </w:pPrChange>
            </w:pPr>
          </w:p>
        </w:tc>
        <w:tc>
          <w:tcPr>
            <w:tcW w:w="1857" w:type="dxa"/>
            <w:vMerge w:val="restart"/>
            <w:tcBorders>
              <w:top w:val="nil"/>
              <w:left w:val="nil"/>
              <w:right w:val="single" w:color="auto" w:sz="4" w:space="0"/>
            </w:tcBorders>
            <w:shd w:val="clear" w:color="auto" w:fill="auto"/>
            <w:noWrap w:val="0"/>
            <w:vAlign w:val="center"/>
          </w:tcPr>
          <w:p>
            <w:pPr>
              <w:widowControl/>
              <w:adjustRightInd w:val="0"/>
              <w:snapToGrid w:val="0"/>
              <w:spacing w:line="300" w:lineRule="exact"/>
              <w:jc w:val="center"/>
              <w:rPr>
                <w:rFonts w:hint="eastAsia" w:ascii="方正仿宋简体" w:hAnsi="方正仿宋简体" w:eastAsia="方正仿宋简体" w:cs="方正仿宋简体"/>
                <w:kern w:val="0"/>
                <w:sz w:val="18"/>
                <w:szCs w:val="18"/>
              </w:rPr>
              <w:pPrChange w:id="1571" w:author="瞿腊梅" w:date="2022-07-08T14:49:11Z">
                <w:pPr>
                  <w:widowControl/>
                  <w:adjustRightInd w:val="0"/>
                  <w:snapToGrid w:val="0"/>
                  <w:spacing w:line="240" w:lineRule="exact"/>
                  <w:jc w:val="center"/>
                </w:pPr>
              </w:pPrChange>
            </w:pPr>
            <w:r>
              <w:rPr>
                <w:rFonts w:hint="eastAsia" w:ascii="方正仿宋简体" w:hAnsi="方正仿宋简体" w:eastAsia="方正仿宋简体" w:cs="方正仿宋简体"/>
                <w:kern w:val="0"/>
                <w:sz w:val="18"/>
                <w:szCs w:val="18"/>
              </w:rPr>
              <w:t>语言</w:t>
            </w:r>
          </w:p>
          <w:p>
            <w:pPr>
              <w:widowControl/>
              <w:adjustRightInd w:val="0"/>
              <w:snapToGrid w:val="0"/>
              <w:spacing w:line="300" w:lineRule="exact"/>
              <w:jc w:val="center"/>
              <w:rPr>
                <w:rFonts w:hint="eastAsia" w:ascii="方正仿宋简体" w:hAnsi="方正仿宋简体" w:eastAsia="方正仿宋简体" w:cs="方正仿宋简体"/>
                <w:kern w:val="0"/>
                <w:sz w:val="18"/>
                <w:szCs w:val="18"/>
              </w:rPr>
              <w:pPrChange w:id="1572" w:author="瞿腊梅" w:date="2022-07-08T14:49:11Z">
                <w:pPr>
                  <w:widowControl/>
                  <w:adjustRightInd w:val="0"/>
                  <w:snapToGrid w:val="0"/>
                  <w:spacing w:line="240" w:lineRule="exact"/>
                  <w:jc w:val="center"/>
                </w:pPr>
              </w:pPrChange>
            </w:pPr>
            <w:r>
              <w:rPr>
                <w:rFonts w:hint="eastAsia" w:ascii="方正仿宋简体" w:hAnsi="方正仿宋简体" w:eastAsia="方正仿宋简体" w:cs="方正仿宋简体"/>
                <w:kern w:val="0"/>
                <w:sz w:val="18"/>
                <w:szCs w:val="18"/>
              </w:rPr>
              <w:t>（15分）</w:t>
            </w:r>
          </w:p>
        </w:tc>
        <w:tc>
          <w:tcPr>
            <w:tcW w:w="6167" w:type="dxa"/>
            <w:tcBorders>
              <w:top w:val="nil"/>
              <w:left w:val="nil"/>
              <w:bottom w:val="single" w:color="auto" w:sz="4" w:space="0"/>
              <w:right w:val="single" w:color="auto" w:sz="4" w:space="0"/>
            </w:tcBorders>
            <w:shd w:val="clear" w:color="auto" w:fill="auto"/>
            <w:noWrap w:val="0"/>
            <w:vAlign w:val="center"/>
          </w:tcPr>
          <w:p>
            <w:pPr>
              <w:widowControl/>
              <w:adjustRightInd w:val="0"/>
              <w:snapToGrid w:val="0"/>
              <w:spacing w:line="300" w:lineRule="exact"/>
              <w:jc w:val="left"/>
              <w:rPr>
                <w:rFonts w:hint="eastAsia" w:ascii="方正仿宋简体" w:hAnsi="方正仿宋简体" w:eastAsia="方正仿宋简体" w:cs="方正仿宋简体"/>
                <w:kern w:val="0"/>
                <w:sz w:val="18"/>
                <w:szCs w:val="18"/>
              </w:rPr>
              <w:pPrChange w:id="1573" w:author="瞿腊梅" w:date="2022-07-08T14:49:11Z">
                <w:pPr>
                  <w:widowControl/>
                  <w:adjustRightInd w:val="0"/>
                  <w:snapToGrid w:val="0"/>
                  <w:spacing w:line="240" w:lineRule="exact"/>
                  <w:jc w:val="left"/>
                </w:pPr>
              </w:pPrChange>
            </w:pPr>
            <w:r>
              <w:rPr>
                <w:rFonts w:hint="eastAsia" w:ascii="方正仿宋简体" w:hAnsi="方正仿宋简体" w:eastAsia="方正仿宋简体" w:cs="方正仿宋简体"/>
                <w:kern w:val="0"/>
                <w:sz w:val="18"/>
                <w:szCs w:val="18"/>
              </w:rPr>
              <w:t>教学或配音普通话（5分）。</w:t>
            </w:r>
          </w:p>
        </w:tc>
        <w:tc>
          <w:tcPr>
            <w:tcW w:w="5273" w:type="dxa"/>
            <w:tcBorders>
              <w:top w:val="nil"/>
              <w:left w:val="nil"/>
              <w:bottom w:val="single" w:color="auto" w:sz="4" w:space="0"/>
              <w:right w:val="single" w:color="auto" w:sz="4" w:space="0"/>
            </w:tcBorders>
            <w:shd w:val="clear" w:color="auto" w:fill="auto"/>
            <w:noWrap w:val="0"/>
            <w:vAlign w:val="center"/>
          </w:tcPr>
          <w:p>
            <w:pPr>
              <w:widowControl/>
              <w:adjustRightInd w:val="0"/>
              <w:snapToGrid w:val="0"/>
              <w:spacing w:line="300" w:lineRule="exact"/>
              <w:jc w:val="left"/>
              <w:rPr>
                <w:rFonts w:hint="eastAsia" w:ascii="方正仿宋简体" w:hAnsi="方正仿宋简体" w:eastAsia="方正仿宋简体" w:cs="方正仿宋简体"/>
                <w:kern w:val="0"/>
                <w:sz w:val="18"/>
                <w:szCs w:val="18"/>
              </w:rPr>
              <w:pPrChange w:id="1574" w:author="瞿腊梅" w:date="2022-07-08T14:49:11Z">
                <w:pPr>
                  <w:widowControl/>
                  <w:adjustRightInd w:val="0"/>
                  <w:snapToGrid w:val="0"/>
                  <w:spacing w:line="240" w:lineRule="exact"/>
                  <w:jc w:val="left"/>
                </w:pPr>
              </w:pPrChange>
            </w:pPr>
            <w:r>
              <w:rPr>
                <w:rFonts w:hint="eastAsia" w:ascii="方正仿宋简体" w:hAnsi="方正仿宋简体" w:eastAsia="方正仿宋简体" w:cs="方正仿宋简体"/>
                <w:kern w:val="0"/>
                <w:sz w:val="18"/>
                <w:szCs w:val="18"/>
              </w:rPr>
              <w:t>按照普通话标准0-5分打分</w:t>
            </w:r>
          </w:p>
        </w:tc>
      </w:tr>
      <w:tr>
        <w:tblPrEx>
          <w:tblCellMar>
            <w:top w:w="0" w:type="dxa"/>
            <w:left w:w="108" w:type="dxa"/>
            <w:bottom w:w="0" w:type="dxa"/>
            <w:right w:w="108" w:type="dxa"/>
          </w:tblCellMar>
        </w:tblPrEx>
        <w:trPr>
          <w:trHeight w:val="283" w:hRule="atLeast"/>
        </w:trPr>
        <w:tc>
          <w:tcPr>
            <w:tcW w:w="1237" w:type="dxa"/>
            <w:vMerge w:val="continue"/>
            <w:tcBorders>
              <w:left w:val="single" w:color="auto" w:sz="4" w:space="0"/>
              <w:right w:val="single" w:color="auto" w:sz="4" w:space="0"/>
            </w:tcBorders>
            <w:shd w:val="clear" w:color="auto" w:fill="auto"/>
            <w:noWrap w:val="0"/>
            <w:vAlign w:val="center"/>
          </w:tcPr>
          <w:p>
            <w:pPr>
              <w:widowControl/>
              <w:adjustRightInd w:val="0"/>
              <w:snapToGrid w:val="0"/>
              <w:spacing w:line="300" w:lineRule="exact"/>
              <w:jc w:val="left"/>
              <w:rPr>
                <w:rFonts w:hint="eastAsia" w:ascii="方正仿宋简体" w:hAnsi="方正仿宋简体" w:eastAsia="方正仿宋简体" w:cs="方正仿宋简体"/>
                <w:kern w:val="0"/>
                <w:sz w:val="18"/>
                <w:szCs w:val="18"/>
              </w:rPr>
              <w:pPrChange w:id="1575" w:author="瞿腊梅" w:date="2022-07-08T14:49:11Z">
                <w:pPr>
                  <w:widowControl/>
                  <w:adjustRightInd w:val="0"/>
                  <w:snapToGrid w:val="0"/>
                  <w:spacing w:line="240" w:lineRule="exact"/>
                  <w:jc w:val="left"/>
                </w:pPr>
              </w:pPrChange>
            </w:pPr>
          </w:p>
        </w:tc>
        <w:tc>
          <w:tcPr>
            <w:tcW w:w="1857" w:type="dxa"/>
            <w:vMerge w:val="continue"/>
            <w:tcBorders>
              <w:left w:val="nil"/>
              <w:bottom w:val="single" w:color="auto" w:sz="4" w:space="0"/>
              <w:right w:val="single" w:color="auto" w:sz="4" w:space="0"/>
            </w:tcBorders>
            <w:shd w:val="clear" w:color="auto" w:fill="auto"/>
            <w:noWrap w:val="0"/>
            <w:vAlign w:val="center"/>
          </w:tcPr>
          <w:p>
            <w:pPr>
              <w:widowControl/>
              <w:adjustRightInd w:val="0"/>
              <w:snapToGrid w:val="0"/>
              <w:spacing w:line="300" w:lineRule="exact"/>
              <w:jc w:val="left"/>
              <w:rPr>
                <w:rFonts w:hint="eastAsia" w:ascii="方正仿宋简体" w:hAnsi="方正仿宋简体" w:eastAsia="方正仿宋简体" w:cs="方正仿宋简体"/>
                <w:kern w:val="0"/>
                <w:sz w:val="18"/>
                <w:szCs w:val="18"/>
              </w:rPr>
              <w:pPrChange w:id="1576" w:author="瞿腊梅" w:date="2022-07-08T14:49:11Z">
                <w:pPr>
                  <w:widowControl/>
                  <w:adjustRightInd w:val="0"/>
                  <w:snapToGrid w:val="0"/>
                  <w:spacing w:line="240" w:lineRule="exact"/>
                  <w:jc w:val="left"/>
                </w:pPr>
              </w:pPrChange>
            </w:pPr>
          </w:p>
        </w:tc>
        <w:tc>
          <w:tcPr>
            <w:tcW w:w="6167" w:type="dxa"/>
            <w:tcBorders>
              <w:top w:val="nil"/>
              <w:left w:val="nil"/>
              <w:bottom w:val="single" w:color="auto" w:sz="4" w:space="0"/>
              <w:right w:val="single" w:color="auto" w:sz="4" w:space="0"/>
            </w:tcBorders>
            <w:shd w:val="clear" w:color="auto" w:fill="auto"/>
            <w:noWrap w:val="0"/>
            <w:vAlign w:val="center"/>
          </w:tcPr>
          <w:p>
            <w:pPr>
              <w:widowControl/>
              <w:adjustRightInd w:val="0"/>
              <w:snapToGrid w:val="0"/>
              <w:spacing w:line="300" w:lineRule="exact"/>
              <w:jc w:val="left"/>
              <w:rPr>
                <w:rFonts w:hint="eastAsia" w:ascii="方正仿宋简体" w:hAnsi="方正仿宋简体" w:eastAsia="方正仿宋简体" w:cs="方正仿宋简体"/>
                <w:kern w:val="0"/>
                <w:sz w:val="18"/>
                <w:szCs w:val="18"/>
              </w:rPr>
              <w:pPrChange w:id="1577" w:author="瞿腊梅" w:date="2022-07-08T14:49:11Z">
                <w:pPr>
                  <w:widowControl/>
                  <w:adjustRightInd w:val="0"/>
                  <w:snapToGrid w:val="0"/>
                  <w:spacing w:line="240" w:lineRule="exact"/>
                  <w:jc w:val="left"/>
                </w:pPr>
              </w:pPrChange>
            </w:pPr>
            <w:r>
              <w:rPr>
                <w:rFonts w:hint="eastAsia" w:ascii="方正仿宋简体" w:hAnsi="方正仿宋简体" w:eastAsia="方正仿宋简体" w:cs="方正仿宋简体"/>
                <w:kern w:val="0"/>
                <w:sz w:val="18"/>
                <w:szCs w:val="18"/>
              </w:rPr>
              <w:t>语言清晰、声音洪亮、有节奏感、富有感染力（10分）。</w:t>
            </w:r>
          </w:p>
        </w:tc>
        <w:tc>
          <w:tcPr>
            <w:tcW w:w="5273" w:type="dxa"/>
            <w:tcBorders>
              <w:top w:val="nil"/>
              <w:left w:val="nil"/>
              <w:bottom w:val="single" w:color="auto" w:sz="4" w:space="0"/>
              <w:right w:val="single" w:color="auto" w:sz="4" w:space="0"/>
            </w:tcBorders>
            <w:shd w:val="clear" w:color="auto" w:fill="auto"/>
            <w:noWrap w:val="0"/>
            <w:vAlign w:val="center"/>
          </w:tcPr>
          <w:p>
            <w:pPr>
              <w:widowControl/>
              <w:adjustRightInd w:val="0"/>
              <w:snapToGrid w:val="0"/>
              <w:spacing w:line="300" w:lineRule="exact"/>
              <w:jc w:val="left"/>
              <w:rPr>
                <w:rFonts w:hint="eastAsia" w:ascii="方正仿宋简体" w:hAnsi="方正仿宋简体" w:eastAsia="方正仿宋简体" w:cs="方正仿宋简体"/>
                <w:kern w:val="0"/>
                <w:sz w:val="18"/>
                <w:szCs w:val="18"/>
              </w:rPr>
              <w:pPrChange w:id="1578" w:author="瞿腊梅" w:date="2022-07-08T14:49:11Z">
                <w:pPr>
                  <w:widowControl/>
                  <w:adjustRightInd w:val="0"/>
                  <w:snapToGrid w:val="0"/>
                  <w:spacing w:line="240" w:lineRule="exact"/>
                  <w:jc w:val="left"/>
                </w:pPr>
              </w:pPrChange>
            </w:pPr>
            <w:r>
              <w:rPr>
                <w:rFonts w:hint="eastAsia" w:ascii="方正仿宋简体" w:hAnsi="方正仿宋简体" w:eastAsia="方正仿宋简体" w:cs="方正仿宋简体"/>
                <w:kern w:val="0"/>
                <w:sz w:val="18"/>
                <w:szCs w:val="18"/>
              </w:rPr>
              <w:t>按照0-10分打分</w:t>
            </w:r>
          </w:p>
        </w:tc>
      </w:tr>
      <w:tr>
        <w:tblPrEx>
          <w:tblCellMar>
            <w:top w:w="0" w:type="dxa"/>
            <w:left w:w="108" w:type="dxa"/>
            <w:bottom w:w="0" w:type="dxa"/>
            <w:right w:w="108" w:type="dxa"/>
          </w:tblCellMar>
        </w:tblPrEx>
        <w:trPr>
          <w:trHeight w:val="283" w:hRule="atLeast"/>
        </w:trPr>
        <w:tc>
          <w:tcPr>
            <w:tcW w:w="1237" w:type="dxa"/>
            <w:vMerge w:val="continue"/>
            <w:tcBorders>
              <w:left w:val="single" w:color="auto" w:sz="4" w:space="0"/>
              <w:bottom w:val="single" w:color="auto" w:sz="4" w:space="0"/>
              <w:right w:val="single" w:color="auto" w:sz="4" w:space="0"/>
            </w:tcBorders>
            <w:shd w:val="clear" w:color="auto" w:fill="auto"/>
            <w:noWrap w:val="0"/>
            <w:vAlign w:val="center"/>
          </w:tcPr>
          <w:p>
            <w:pPr>
              <w:widowControl/>
              <w:adjustRightInd w:val="0"/>
              <w:snapToGrid w:val="0"/>
              <w:spacing w:line="300" w:lineRule="exact"/>
              <w:jc w:val="left"/>
              <w:rPr>
                <w:rFonts w:hint="eastAsia" w:ascii="方正仿宋简体" w:hAnsi="方正仿宋简体" w:eastAsia="方正仿宋简体" w:cs="方正仿宋简体"/>
                <w:kern w:val="0"/>
                <w:sz w:val="18"/>
                <w:szCs w:val="18"/>
              </w:rPr>
              <w:pPrChange w:id="1579" w:author="瞿腊梅" w:date="2022-07-08T14:49:11Z">
                <w:pPr>
                  <w:widowControl/>
                  <w:adjustRightInd w:val="0"/>
                  <w:snapToGrid w:val="0"/>
                  <w:spacing w:line="240" w:lineRule="exact"/>
                  <w:jc w:val="left"/>
                </w:pPr>
              </w:pPrChange>
            </w:pPr>
          </w:p>
        </w:tc>
        <w:tc>
          <w:tcPr>
            <w:tcW w:w="1857" w:type="dxa"/>
            <w:tcBorders>
              <w:top w:val="single" w:color="auto" w:sz="4" w:space="0"/>
              <w:left w:val="nil"/>
              <w:bottom w:val="single" w:color="auto" w:sz="4" w:space="0"/>
              <w:right w:val="single" w:color="auto" w:sz="4" w:space="0"/>
            </w:tcBorders>
            <w:shd w:val="clear" w:color="auto" w:fill="auto"/>
            <w:noWrap w:val="0"/>
            <w:vAlign w:val="center"/>
          </w:tcPr>
          <w:p>
            <w:pPr>
              <w:widowControl/>
              <w:adjustRightInd w:val="0"/>
              <w:snapToGrid w:val="0"/>
              <w:spacing w:line="300" w:lineRule="exact"/>
              <w:jc w:val="left"/>
              <w:rPr>
                <w:rFonts w:hint="eastAsia" w:ascii="方正仿宋简体" w:hAnsi="方正仿宋简体" w:eastAsia="方正仿宋简体" w:cs="方正仿宋简体"/>
                <w:kern w:val="0"/>
                <w:sz w:val="18"/>
                <w:szCs w:val="18"/>
              </w:rPr>
              <w:pPrChange w:id="1580" w:author="瞿腊梅" w:date="2022-07-08T14:49:11Z">
                <w:pPr>
                  <w:widowControl/>
                  <w:adjustRightInd w:val="0"/>
                  <w:snapToGrid w:val="0"/>
                  <w:spacing w:line="240" w:lineRule="exact"/>
                  <w:jc w:val="left"/>
                </w:pPr>
              </w:pPrChange>
            </w:pPr>
            <w:r>
              <w:rPr>
                <w:rFonts w:hint="eastAsia" w:ascii="方正仿宋简体" w:hAnsi="方正仿宋简体" w:eastAsia="方正仿宋简体" w:cs="方正仿宋简体"/>
                <w:kern w:val="0"/>
                <w:sz w:val="18"/>
                <w:szCs w:val="18"/>
                <w:lang w:eastAsia="zh-CN"/>
              </w:rPr>
              <w:t>　</w:t>
            </w:r>
            <w:r>
              <w:rPr>
                <w:rFonts w:hint="eastAsia" w:ascii="方正仿宋简体" w:hAnsi="方正仿宋简体" w:eastAsia="方正仿宋简体" w:cs="方正仿宋简体"/>
                <w:kern w:val="0"/>
                <w:sz w:val="18"/>
                <w:szCs w:val="18"/>
              </w:rPr>
              <w:t>文字(10分)</w:t>
            </w:r>
          </w:p>
        </w:tc>
        <w:tc>
          <w:tcPr>
            <w:tcW w:w="6167" w:type="dxa"/>
            <w:tcBorders>
              <w:top w:val="nil"/>
              <w:left w:val="nil"/>
              <w:bottom w:val="single" w:color="auto" w:sz="4" w:space="0"/>
              <w:right w:val="single" w:color="auto" w:sz="4" w:space="0"/>
            </w:tcBorders>
            <w:shd w:val="clear" w:color="auto" w:fill="auto"/>
            <w:noWrap w:val="0"/>
            <w:vAlign w:val="center"/>
          </w:tcPr>
          <w:p>
            <w:pPr>
              <w:widowControl/>
              <w:adjustRightInd w:val="0"/>
              <w:snapToGrid w:val="0"/>
              <w:spacing w:line="300" w:lineRule="exact"/>
              <w:jc w:val="left"/>
              <w:rPr>
                <w:rFonts w:hint="eastAsia" w:ascii="方正仿宋简体" w:hAnsi="方正仿宋简体" w:eastAsia="方正仿宋简体" w:cs="方正仿宋简体"/>
                <w:kern w:val="0"/>
                <w:sz w:val="18"/>
                <w:szCs w:val="18"/>
              </w:rPr>
              <w:pPrChange w:id="1581" w:author="瞿腊梅" w:date="2022-07-08T14:49:11Z">
                <w:pPr>
                  <w:widowControl/>
                  <w:adjustRightInd w:val="0"/>
                  <w:snapToGrid w:val="0"/>
                  <w:spacing w:line="240" w:lineRule="exact"/>
                  <w:jc w:val="left"/>
                </w:pPr>
              </w:pPrChange>
            </w:pPr>
            <w:r>
              <w:rPr>
                <w:rFonts w:hint="eastAsia" w:ascii="方正仿宋简体" w:hAnsi="方正仿宋简体" w:eastAsia="方正仿宋简体" w:cs="方正仿宋简体"/>
                <w:kern w:val="0"/>
                <w:sz w:val="18"/>
                <w:szCs w:val="18"/>
              </w:rPr>
              <w:t>字幕配置，文字简洁、突出（10分）。</w:t>
            </w:r>
          </w:p>
        </w:tc>
        <w:tc>
          <w:tcPr>
            <w:tcW w:w="5273" w:type="dxa"/>
            <w:tcBorders>
              <w:top w:val="nil"/>
              <w:left w:val="nil"/>
              <w:bottom w:val="single" w:color="auto" w:sz="4" w:space="0"/>
              <w:right w:val="single" w:color="auto" w:sz="4" w:space="0"/>
            </w:tcBorders>
            <w:shd w:val="clear" w:color="auto" w:fill="auto"/>
            <w:noWrap w:val="0"/>
            <w:vAlign w:val="center"/>
          </w:tcPr>
          <w:p>
            <w:pPr>
              <w:widowControl/>
              <w:adjustRightInd w:val="0"/>
              <w:snapToGrid w:val="0"/>
              <w:spacing w:line="300" w:lineRule="exact"/>
              <w:jc w:val="left"/>
              <w:rPr>
                <w:rFonts w:hint="eastAsia" w:ascii="方正仿宋简体" w:hAnsi="方正仿宋简体" w:eastAsia="方正仿宋简体" w:cs="方正仿宋简体"/>
                <w:kern w:val="0"/>
                <w:sz w:val="18"/>
                <w:szCs w:val="18"/>
              </w:rPr>
              <w:pPrChange w:id="1582" w:author="瞿腊梅" w:date="2022-07-08T14:49:11Z">
                <w:pPr>
                  <w:widowControl/>
                  <w:adjustRightInd w:val="0"/>
                  <w:snapToGrid w:val="0"/>
                  <w:spacing w:line="240" w:lineRule="exact"/>
                  <w:jc w:val="left"/>
                </w:pPr>
              </w:pPrChange>
            </w:pPr>
            <w:r>
              <w:rPr>
                <w:rFonts w:hint="eastAsia" w:ascii="方正仿宋简体" w:hAnsi="方正仿宋简体" w:eastAsia="方正仿宋简体" w:cs="方正仿宋简体"/>
                <w:kern w:val="0"/>
                <w:sz w:val="18"/>
                <w:szCs w:val="18"/>
              </w:rPr>
              <w:t>无字幕者本项不得分。</w:t>
            </w:r>
          </w:p>
          <w:p>
            <w:pPr>
              <w:widowControl/>
              <w:adjustRightInd w:val="0"/>
              <w:snapToGrid w:val="0"/>
              <w:spacing w:line="300" w:lineRule="exact"/>
              <w:jc w:val="left"/>
              <w:rPr>
                <w:rFonts w:hint="eastAsia" w:ascii="方正仿宋简体" w:hAnsi="方正仿宋简体" w:eastAsia="方正仿宋简体" w:cs="方正仿宋简体"/>
                <w:kern w:val="0"/>
                <w:sz w:val="18"/>
                <w:szCs w:val="18"/>
              </w:rPr>
              <w:pPrChange w:id="1583" w:author="瞿腊梅" w:date="2022-07-08T14:49:11Z">
                <w:pPr>
                  <w:widowControl/>
                  <w:adjustRightInd w:val="0"/>
                  <w:snapToGrid w:val="0"/>
                  <w:spacing w:line="240" w:lineRule="exact"/>
                  <w:jc w:val="left"/>
                </w:pPr>
              </w:pPrChange>
            </w:pPr>
            <w:r>
              <w:rPr>
                <w:rFonts w:hint="eastAsia" w:ascii="方正仿宋简体" w:hAnsi="方正仿宋简体" w:eastAsia="方正仿宋简体" w:cs="方正仿宋简体"/>
                <w:kern w:val="0"/>
                <w:sz w:val="18"/>
                <w:szCs w:val="18"/>
              </w:rPr>
              <w:t>配字有错字，一个扣2分，扣完为止；</w:t>
            </w:r>
          </w:p>
          <w:p>
            <w:pPr>
              <w:widowControl/>
              <w:adjustRightInd w:val="0"/>
              <w:snapToGrid w:val="0"/>
              <w:spacing w:line="300" w:lineRule="exact"/>
              <w:jc w:val="left"/>
              <w:rPr>
                <w:rFonts w:hint="eastAsia" w:ascii="方正仿宋简体" w:hAnsi="方正仿宋简体" w:eastAsia="方正仿宋简体" w:cs="方正仿宋简体"/>
                <w:kern w:val="0"/>
                <w:sz w:val="18"/>
                <w:szCs w:val="18"/>
              </w:rPr>
              <w:pPrChange w:id="1584" w:author="瞿腊梅" w:date="2022-07-08T14:49:11Z">
                <w:pPr>
                  <w:widowControl/>
                  <w:adjustRightInd w:val="0"/>
                  <w:snapToGrid w:val="0"/>
                  <w:spacing w:line="240" w:lineRule="exact"/>
                  <w:jc w:val="left"/>
                </w:pPr>
              </w:pPrChange>
            </w:pPr>
            <w:r>
              <w:rPr>
                <w:rFonts w:hint="eastAsia" w:ascii="方正仿宋简体" w:hAnsi="方正仿宋简体" w:eastAsia="方正仿宋简体" w:cs="方正仿宋简体"/>
                <w:kern w:val="0"/>
                <w:sz w:val="18"/>
                <w:szCs w:val="18"/>
              </w:rPr>
              <w:t>内容文字设计美观按照0-10分打分。</w:t>
            </w:r>
          </w:p>
        </w:tc>
      </w:tr>
      <w:tr>
        <w:tblPrEx>
          <w:tblCellMar>
            <w:top w:w="0" w:type="dxa"/>
            <w:left w:w="108" w:type="dxa"/>
            <w:bottom w:w="0" w:type="dxa"/>
            <w:right w:w="108" w:type="dxa"/>
          </w:tblCellMar>
          <w:tblPrExChange w:id="1585" w:author="瞿腊梅" w:date="2022-07-08T14:48:31Z">
            <w:tblPrEx>
              <w:tblCellMar>
                <w:top w:w="0" w:type="dxa"/>
                <w:left w:w="108" w:type="dxa"/>
                <w:bottom w:w="0" w:type="dxa"/>
                <w:right w:w="108" w:type="dxa"/>
              </w:tblCellMar>
            </w:tblPrEx>
          </w:tblPrExChange>
        </w:tblPrEx>
        <w:trPr>
          <w:trHeight w:val="283" w:hRule="atLeast"/>
        </w:trPr>
        <w:tc>
          <w:tcPr>
            <w:tcW w:w="1237" w:type="dxa"/>
            <w:vMerge w:val="restart"/>
            <w:tcBorders>
              <w:top w:val="single" w:color="auto" w:sz="4" w:space="0"/>
              <w:left w:val="single" w:color="auto" w:sz="4" w:space="0"/>
              <w:right w:val="single" w:color="auto" w:sz="4" w:space="0"/>
            </w:tcBorders>
            <w:shd w:val="clear" w:color="auto" w:fill="auto"/>
            <w:noWrap w:val="0"/>
            <w:vAlign w:val="center"/>
            <w:tcPrChange w:id="1586" w:author="瞿腊梅" w:date="2022-07-08T14:48:31Z">
              <w:tcPr>
                <w:tcW w:w="1420" w:type="dxa"/>
                <w:vMerge w:val="restart"/>
                <w:tcBorders>
                  <w:top w:val="single" w:color="auto" w:sz="4" w:space="0"/>
                  <w:left w:val="single" w:color="auto" w:sz="4" w:space="0"/>
                  <w:right w:val="single" w:color="auto" w:sz="4" w:space="0"/>
                </w:tcBorders>
                <w:shd w:val="clear" w:color="auto" w:fill="auto"/>
                <w:noWrap w:val="0"/>
                <w:vAlign w:val="center"/>
              </w:tcPr>
            </w:tcPrChange>
          </w:tcPr>
          <w:p>
            <w:pPr>
              <w:widowControl/>
              <w:adjustRightInd w:val="0"/>
              <w:snapToGrid w:val="0"/>
              <w:spacing w:line="300" w:lineRule="exact"/>
              <w:jc w:val="center"/>
              <w:rPr>
                <w:rFonts w:hint="eastAsia" w:ascii="方正仿宋简体" w:hAnsi="方正仿宋简体" w:eastAsia="方正仿宋简体" w:cs="方正仿宋简体"/>
                <w:kern w:val="0"/>
                <w:sz w:val="18"/>
                <w:szCs w:val="18"/>
              </w:rPr>
              <w:pPrChange w:id="1587" w:author="瞿腊梅" w:date="2022-07-08T14:49:11Z">
                <w:pPr>
                  <w:widowControl/>
                  <w:adjustRightInd w:val="0"/>
                  <w:snapToGrid w:val="0"/>
                  <w:spacing w:line="240" w:lineRule="exact"/>
                  <w:jc w:val="center"/>
                </w:pPr>
              </w:pPrChange>
            </w:pPr>
            <w:bookmarkStart w:id="0" w:name="_Hlk107403323"/>
            <w:bookmarkStart w:id="1" w:name="OLE_LINK14" w:colFirst="2" w:colLast="67"/>
            <w:bookmarkStart w:id="2" w:name="OLE_LINK13" w:colFirst="2" w:colLast="67"/>
            <w:r>
              <w:rPr>
                <w:rFonts w:hint="eastAsia" w:ascii="方正仿宋简体" w:hAnsi="方正仿宋简体" w:eastAsia="方正仿宋简体" w:cs="方正仿宋简体"/>
                <w:kern w:val="0"/>
                <w:sz w:val="18"/>
                <w:szCs w:val="18"/>
              </w:rPr>
              <w:t>附加分</w:t>
            </w:r>
          </w:p>
          <w:p>
            <w:pPr>
              <w:widowControl/>
              <w:adjustRightInd w:val="0"/>
              <w:snapToGrid w:val="0"/>
              <w:spacing w:line="300" w:lineRule="exact"/>
              <w:jc w:val="center"/>
              <w:rPr>
                <w:rFonts w:hint="eastAsia" w:ascii="方正仿宋简体" w:hAnsi="方正仿宋简体" w:eastAsia="方正仿宋简体" w:cs="方正仿宋简体"/>
                <w:kern w:val="0"/>
                <w:sz w:val="18"/>
                <w:szCs w:val="18"/>
              </w:rPr>
              <w:pPrChange w:id="1588" w:author="瞿腊梅" w:date="2022-07-08T14:49:11Z">
                <w:pPr>
                  <w:widowControl/>
                  <w:adjustRightInd w:val="0"/>
                  <w:snapToGrid w:val="0"/>
                  <w:spacing w:line="240" w:lineRule="exact"/>
                  <w:jc w:val="center"/>
                </w:pPr>
              </w:pPrChange>
            </w:pPr>
            <w:r>
              <w:rPr>
                <w:rFonts w:hint="eastAsia" w:ascii="方正仿宋简体" w:hAnsi="方正仿宋简体" w:eastAsia="方正仿宋简体" w:cs="方正仿宋简体"/>
                <w:kern w:val="0"/>
                <w:sz w:val="18"/>
                <w:szCs w:val="18"/>
              </w:rPr>
              <w:t>（30分）</w:t>
            </w:r>
          </w:p>
        </w:tc>
        <w:tc>
          <w:tcPr>
            <w:tcW w:w="1857" w:type="dxa"/>
            <w:tcBorders>
              <w:top w:val="single" w:color="auto" w:sz="4" w:space="0"/>
              <w:left w:val="single" w:color="auto" w:sz="4" w:space="0"/>
              <w:bottom w:val="single" w:color="auto" w:sz="4" w:space="0"/>
              <w:right w:val="single" w:color="auto" w:sz="4" w:space="0"/>
            </w:tcBorders>
            <w:shd w:val="clear" w:color="auto" w:fill="auto"/>
            <w:noWrap w:val="0"/>
            <w:vAlign w:val="center"/>
            <w:tcPrChange w:id="1589" w:author="瞿腊梅" w:date="2022-07-08T14:48:31Z">
              <w:tcPr>
                <w:tcW w:w="1540" w:type="dxa"/>
                <w:tcBorders>
                  <w:top w:val="single" w:color="auto" w:sz="4" w:space="0"/>
                  <w:left w:val="single" w:color="auto" w:sz="4" w:space="0"/>
                  <w:bottom w:val="single" w:color="auto" w:sz="4" w:space="0"/>
                  <w:right w:val="single" w:color="auto" w:sz="4" w:space="0"/>
                </w:tcBorders>
                <w:shd w:val="clear" w:color="auto" w:fill="auto"/>
                <w:noWrap w:val="0"/>
                <w:vAlign w:val="center"/>
              </w:tcPr>
            </w:tcPrChange>
          </w:tcPr>
          <w:p>
            <w:pPr>
              <w:widowControl/>
              <w:adjustRightInd w:val="0"/>
              <w:snapToGrid w:val="0"/>
              <w:spacing w:line="300" w:lineRule="exact"/>
              <w:jc w:val="center"/>
              <w:rPr>
                <w:rFonts w:hint="eastAsia" w:ascii="方正仿宋简体" w:hAnsi="方正仿宋简体" w:eastAsia="方正仿宋简体" w:cs="方正仿宋简体"/>
                <w:kern w:val="0"/>
                <w:sz w:val="18"/>
                <w:szCs w:val="18"/>
              </w:rPr>
              <w:pPrChange w:id="1590" w:author="瞿腊梅" w:date="2022-07-08T14:49:11Z">
                <w:pPr>
                  <w:widowControl/>
                  <w:adjustRightInd w:val="0"/>
                  <w:snapToGrid w:val="0"/>
                  <w:spacing w:line="240" w:lineRule="exact"/>
                  <w:jc w:val="center"/>
                </w:pPr>
              </w:pPrChange>
            </w:pPr>
            <w:r>
              <w:rPr>
                <w:rFonts w:hint="eastAsia" w:ascii="方正仿宋简体" w:hAnsi="方正仿宋简体" w:eastAsia="方正仿宋简体" w:cs="方正仿宋简体"/>
                <w:kern w:val="0"/>
                <w:sz w:val="18"/>
                <w:szCs w:val="18"/>
              </w:rPr>
              <w:t>对应评价标准（20分）</w:t>
            </w:r>
          </w:p>
        </w:tc>
        <w:tc>
          <w:tcPr>
            <w:tcW w:w="6167" w:type="dxa"/>
            <w:tcBorders>
              <w:top w:val="single" w:color="auto" w:sz="4" w:space="0"/>
              <w:left w:val="nil"/>
              <w:bottom w:val="single" w:color="auto" w:sz="4" w:space="0"/>
              <w:right w:val="single" w:color="auto" w:sz="4" w:space="0"/>
            </w:tcBorders>
            <w:shd w:val="clear" w:color="auto" w:fill="auto"/>
            <w:noWrap w:val="0"/>
            <w:vAlign w:val="center"/>
            <w:tcPrChange w:id="1591" w:author="瞿腊梅" w:date="2022-07-08T14:48:31Z">
              <w:tcPr>
                <w:tcW w:w="6167" w:type="dxa"/>
                <w:tcBorders>
                  <w:top w:val="single" w:color="auto" w:sz="4" w:space="0"/>
                  <w:left w:val="nil"/>
                  <w:bottom w:val="single" w:color="auto" w:sz="4" w:space="0"/>
                  <w:right w:val="single" w:color="auto" w:sz="4" w:space="0"/>
                </w:tcBorders>
                <w:shd w:val="clear" w:color="auto" w:fill="auto"/>
                <w:noWrap w:val="0"/>
                <w:vAlign w:val="center"/>
              </w:tcPr>
            </w:tcPrChange>
          </w:tcPr>
          <w:p>
            <w:pPr>
              <w:widowControl/>
              <w:adjustRightInd w:val="0"/>
              <w:snapToGrid w:val="0"/>
              <w:spacing w:line="300" w:lineRule="exact"/>
              <w:jc w:val="left"/>
              <w:rPr>
                <w:rFonts w:hint="eastAsia" w:ascii="方正仿宋简体" w:hAnsi="方正仿宋简体" w:eastAsia="方正仿宋简体" w:cs="方正仿宋简体"/>
                <w:kern w:val="0"/>
                <w:sz w:val="18"/>
                <w:szCs w:val="18"/>
              </w:rPr>
              <w:pPrChange w:id="1592" w:author="瞿腊梅" w:date="2022-07-08T14:49:11Z">
                <w:pPr>
                  <w:widowControl/>
                  <w:adjustRightInd w:val="0"/>
                  <w:snapToGrid w:val="0"/>
                  <w:spacing w:line="240" w:lineRule="exact"/>
                  <w:jc w:val="left"/>
                </w:pPr>
              </w:pPrChange>
            </w:pPr>
            <w:r>
              <w:rPr>
                <w:rFonts w:hint="eastAsia" w:ascii="方正仿宋简体" w:hAnsi="方正仿宋简体" w:eastAsia="方正仿宋简体" w:cs="方正仿宋简体"/>
                <w:kern w:val="0"/>
                <w:sz w:val="18"/>
                <w:szCs w:val="18"/>
              </w:rPr>
              <w:t>课程内容符合国家职业技能评价标准或专项职业能力考核标准（20分）。</w:t>
            </w:r>
          </w:p>
        </w:tc>
        <w:tc>
          <w:tcPr>
            <w:tcW w:w="5273" w:type="dxa"/>
            <w:tcBorders>
              <w:top w:val="single" w:color="auto" w:sz="4" w:space="0"/>
              <w:left w:val="nil"/>
              <w:bottom w:val="single" w:color="auto" w:sz="4" w:space="0"/>
              <w:right w:val="single" w:color="auto" w:sz="4" w:space="0"/>
            </w:tcBorders>
            <w:shd w:val="clear" w:color="auto" w:fill="auto"/>
            <w:noWrap w:val="0"/>
            <w:vAlign w:val="center"/>
            <w:tcPrChange w:id="1593" w:author="瞿腊梅" w:date="2022-07-08T14:48:31Z">
              <w:tcPr>
                <w:tcW w:w="5273" w:type="dxa"/>
                <w:tcBorders>
                  <w:top w:val="single" w:color="auto" w:sz="4" w:space="0"/>
                  <w:left w:val="nil"/>
                  <w:bottom w:val="single" w:color="auto" w:sz="4" w:space="0"/>
                  <w:right w:val="single" w:color="auto" w:sz="4" w:space="0"/>
                </w:tcBorders>
                <w:shd w:val="clear" w:color="auto" w:fill="auto"/>
                <w:noWrap w:val="0"/>
                <w:vAlign w:val="center"/>
              </w:tcPr>
            </w:tcPrChange>
          </w:tcPr>
          <w:p>
            <w:pPr>
              <w:widowControl/>
              <w:adjustRightInd w:val="0"/>
              <w:snapToGrid w:val="0"/>
              <w:spacing w:line="300" w:lineRule="exact"/>
              <w:jc w:val="left"/>
              <w:rPr>
                <w:rFonts w:hint="eastAsia" w:ascii="方正仿宋简体" w:hAnsi="方正仿宋简体" w:eastAsia="方正仿宋简体" w:cs="方正仿宋简体"/>
                <w:kern w:val="0"/>
                <w:sz w:val="18"/>
                <w:szCs w:val="18"/>
              </w:rPr>
              <w:pPrChange w:id="1594" w:author="瞿腊梅" w:date="2022-07-08T14:49:11Z">
                <w:pPr>
                  <w:widowControl/>
                  <w:adjustRightInd w:val="0"/>
                  <w:snapToGrid w:val="0"/>
                  <w:spacing w:line="240" w:lineRule="exact"/>
                  <w:jc w:val="left"/>
                </w:pPr>
              </w:pPrChange>
            </w:pPr>
            <w:r>
              <w:rPr>
                <w:rFonts w:hint="eastAsia" w:ascii="方正仿宋简体" w:hAnsi="方正仿宋简体" w:eastAsia="方正仿宋简体" w:cs="方正仿宋简体"/>
                <w:kern w:val="0"/>
                <w:sz w:val="18"/>
                <w:szCs w:val="18"/>
              </w:rPr>
              <w:t>按照0-20分打分</w:t>
            </w:r>
          </w:p>
        </w:tc>
      </w:tr>
      <w:bookmarkEnd w:id="0"/>
      <w:bookmarkEnd w:id="1"/>
      <w:bookmarkEnd w:id="2"/>
      <w:tr>
        <w:tblPrEx>
          <w:tblCellMar>
            <w:top w:w="0" w:type="dxa"/>
            <w:left w:w="108" w:type="dxa"/>
            <w:bottom w:w="0" w:type="dxa"/>
            <w:right w:w="108" w:type="dxa"/>
          </w:tblCellMar>
          <w:tblPrExChange w:id="1595" w:author="瞿腊梅" w:date="2022-07-08T14:48:31Z">
            <w:tblPrEx>
              <w:tblCellMar>
                <w:top w:w="0" w:type="dxa"/>
                <w:left w:w="108" w:type="dxa"/>
                <w:bottom w:w="0" w:type="dxa"/>
                <w:right w:w="108" w:type="dxa"/>
              </w:tblCellMar>
            </w:tblPrEx>
          </w:tblPrExChange>
        </w:tblPrEx>
        <w:trPr>
          <w:trHeight w:val="283" w:hRule="atLeast"/>
        </w:trPr>
        <w:tc>
          <w:tcPr>
            <w:tcW w:w="1237" w:type="dxa"/>
            <w:vMerge w:val="continue"/>
            <w:tcBorders>
              <w:left w:val="single" w:color="auto" w:sz="4" w:space="0"/>
              <w:bottom w:val="single" w:color="auto" w:sz="4" w:space="0"/>
              <w:right w:val="single" w:color="auto" w:sz="4" w:space="0"/>
            </w:tcBorders>
            <w:shd w:val="clear" w:color="auto" w:fill="auto"/>
            <w:noWrap w:val="0"/>
            <w:vAlign w:val="center"/>
            <w:tcPrChange w:id="1596" w:author="瞿腊梅" w:date="2022-07-08T14:48:31Z">
              <w:tcPr>
                <w:tcW w:w="1420" w:type="dxa"/>
                <w:vMerge w:val="continue"/>
                <w:tcBorders>
                  <w:left w:val="single" w:color="auto" w:sz="4" w:space="0"/>
                  <w:bottom w:val="single" w:color="auto" w:sz="4" w:space="0"/>
                  <w:right w:val="single" w:color="auto" w:sz="4" w:space="0"/>
                </w:tcBorders>
                <w:shd w:val="clear" w:color="auto" w:fill="auto"/>
                <w:noWrap w:val="0"/>
                <w:vAlign w:val="center"/>
              </w:tcPr>
            </w:tcPrChange>
          </w:tcPr>
          <w:p>
            <w:pPr>
              <w:widowControl/>
              <w:adjustRightInd w:val="0"/>
              <w:snapToGrid w:val="0"/>
              <w:spacing w:line="300" w:lineRule="exact"/>
              <w:jc w:val="left"/>
              <w:rPr>
                <w:rFonts w:hint="eastAsia" w:ascii="方正仿宋简体" w:hAnsi="方正仿宋简体" w:eastAsia="方正仿宋简体" w:cs="方正仿宋简体"/>
                <w:kern w:val="0"/>
                <w:sz w:val="18"/>
                <w:szCs w:val="18"/>
              </w:rPr>
              <w:pPrChange w:id="1597" w:author="瞿腊梅" w:date="2022-07-08T14:49:11Z">
                <w:pPr>
                  <w:widowControl/>
                  <w:adjustRightInd w:val="0"/>
                  <w:snapToGrid w:val="0"/>
                  <w:spacing w:line="240" w:lineRule="exact"/>
                  <w:jc w:val="left"/>
                </w:pPr>
              </w:pPrChange>
            </w:pPr>
            <w:bookmarkStart w:id="3" w:name="OLE_LINK16" w:colFirst="2" w:colLast="67"/>
            <w:bookmarkStart w:id="4" w:name="_Hlk107403340"/>
            <w:bookmarkStart w:id="5" w:name="OLE_LINK15" w:colFirst="2" w:colLast="67"/>
          </w:p>
        </w:tc>
        <w:tc>
          <w:tcPr>
            <w:tcW w:w="1857" w:type="dxa"/>
            <w:tcBorders>
              <w:top w:val="nil"/>
              <w:left w:val="single" w:color="auto" w:sz="4" w:space="0"/>
              <w:bottom w:val="single" w:color="auto" w:sz="4" w:space="0"/>
              <w:right w:val="single" w:color="auto" w:sz="4" w:space="0"/>
            </w:tcBorders>
            <w:shd w:val="clear" w:color="auto" w:fill="auto"/>
            <w:noWrap w:val="0"/>
            <w:vAlign w:val="center"/>
            <w:tcPrChange w:id="1598" w:author="瞿腊梅" w:date="2022-07-08T14:48:31Z">
              <w:tcPr>
                <w:tcW w:w="1540" w:type="dxa"/>
                <w:tcBorders>
                  <w:top w:val="nil"/>
                  <w:left w:val="single" w:color="auto" w:sz="4" w:space="0"/>
                  <w:bottom w:val="single" w:color="auto" w:sz="4" w:space="0"/>
                  <w:right w:val="single" w:color="auto" w:sz="4" w:space="0"/>
                </w:tcBorders>
                <w:shd w:val="clear" w:color="auto" w:fill="auto"/>
                <w:noWrap w:val="0"/>
                <w:vAlign w:val="center"/>
              </w:tcPr>
            </w:tcPrChange>
          </w:tcPr>
          <w:p>
            <w:pPr>
              <w:widowControl/>
              <w:adjustRightInd w:val="0"/>
              <w:snapToGrid w:val="0"/>
              <w:spacing w:line="300" w:lineRule="exact"/>
              <w:jc w:val="center"/>
              <w:rPr>
                <w:rFonts w:hint="eastAsia" w:ascii="方正仿宋简体" w:hAnsi="方正仿宋简体" w:eastAsia="方正仿宋简体" w:cs="方正仿宋简体"/>
                <w:kern w:val="0"/>
                <w:sz w:val="18"/>
                <w:szCs w:val="18"/>
              </w:rPr>
              <w:pPrChange w:id="1599" w:author="瞿腊梅" w:date="2022-07-08T14:49:11Z">
                <w:pPr>
                  <w:widowControl/>
                  <w:adjustRightInd w:val="0"/>
                  <w:snapToGrid w:val="0"/>
                  <w:spacing w:line="240" w:lineRule="exact"/>
                  <w:jc w:val="center"/>
                </w:pPr>
              </w:pPrChange>
            </w:pPr>
            <w:r>
              <w:rPr>
                <w:rFonts w:hint="eastAsia" w:ascii="方正仿宋简体" w:hAnsi="方正仿宋简体" w:eastAsia="方正仿宋简体" w:cs="方正仿宋简体"/>
                <w:kern w:val="0"/>
                <w:sz w:val="18"/>
                <w:szCs w:val="18"/>
              </w:rPr>
              <w:t>评价练习题（10分）</w:t>
            </w:r>
          </w:p>
        </w:tc>
        <w:tc>
          <w:tcPr>
            <w:tcW w:w="6167" w:type="dxa"/>
            <w:tcBorders>
              <w:top w:val="nil"/>
              <w:left w:val="nil"/>
              <w:bottom w:val="single" w:color="auto" w:sz="4" w:space="0"/>
              <w:right w:val="single" w:color="auto" w:sz="4" w:space="0"/>
            </w:tcBorders>
            <w:shd w:val="clear" w:color="auto" w:fill="auto"/>
            <w:noWrap w:val="0"/>
            <w:vAlign w:val="center"/>
            <w:tcPrChange w:id="1600" w:author="瞿腊梅" w:date="2022-07-08T14:48:31Z">
              <w:tcPr>
                <w:tcW w:w="6167" w:type="dxa"/>
                <w:tcBorders>
                  <w:top w:val="nil"/>
                  <w:left w:val="nil"/>
                  <w:bottom w:val="single" w:color="auto" w:sz="4" w:space="0"/>
                  <w:right w:val="single" w:color="auto" w:sz="4" w:space="0"/>
                </w:tcBorders>
                <w:shd w:val="clear" w:color="auto" w:fill="auto"/>
                <w:noWrap w:val="0"/>
                <w:vAlign w:val="center"/>
              </w:tcPr>
            </w:tcPrChange>
          </w:tcPr>
          <w:p>
            <w:pPr>
              <w:widowControl/>
              <w:adjustRightInd w:val="0"/>
              <w:snapToGrid w:val="0"/>
              <w:spacing w:line="300" w:lineRule="exact"/>
              <w:jc w:val="left"/>
              <w:rPr>
                <w:rFonts w:hint="eastAsia" w:ascii="方正仿宋简体" w:hAnsi="方正仿宋简体" w:eastAsia="方正仿宋简体" w:cs="方正仿宋简体"/>
                <w:kern w:val="0"/>
                <w:sz w:val="18"/>
                <w:szCs w:val="18"/>
              </w:rPr>
              <w:pPrChange w:id="1601" w:author="瞿腊梅" w:date="2022-07-08T14:49:11Z">
                <w:pPr>
                  <w:widowControl/>
                  <w:adjustRightInd w:val="0"/>
                  <w:snapToGrid w:val="0"/>
                  <w:spacing w:line="240" w:lineRule="exact"/>
                  <w:jc w:val="left"/>
                </w:pPr>
              </w:pPrChange>
            </w:pPr>
            <w:r>
              <w:rPr>
                <w:rFonts w:hint="eastAsia" w:ascii="方正仿宋简体" w:hAnsi="方正仿宋简体" w:eastAsia="方正仿宋简体" w:cs="方正仿宋简体"/>
                <w:kern w:val="0"/>
                <w:sz w:val="18"/>
                <w:szCs w:val="18"/>
              </w:rPr>
              <w:t>同步提供不少于100道练习题（10分）。</w:t>
            </w:r>
          </w:p>
        </w:tc>
        <w:tc>
          <w:tcPr>
            <w:tcW w:w="5273" w:type="dxa"/>
            <w:tcBorders>
              <w:top w:val="nil"/>
              <w:left w:val="nil"/>
              <w:bottom w:val="single" w:color="auto" w:sz="4" w:space="0"/>
              <w:right w:val="single" w:color="auto" w:sz="4" w:space="0"/>
            </w:tcBorders>
            <w:shd w:val="clear" w:color="auto" w:fill="auto"/>
            <w:noWrap w:val="0"/>
            <w:vAlign w:val="center"/>
            <w:tcPrChange w:id="1602" w:author="瞿腊梅" w:date="2022-07-08T14:48:31Z">
              <w:tcPr>
                <w:tcW w:w="5273" w:type="dxa"/>
                <w:tcBorders>
                  <w:top w:val="nil"/>
                  <w:left w:val="nil"/>
                  <w:bottom w:val="single" w:color="auto" w:sz="4" w:space="0"/>
                  <w:right w:val="single" w:color="auto" w:sz="4" w:space="0"/>
                </w:tcBorders>
                <w:shd w:val="clear" w:color="auto" w:fill="auto"/>
                <w:noWrap w:val="0"/>
                <w:vAlign w:val="center"/>
              </w:tcPr>
            </w:tcPrChange>
          </w:tcPr>
          <w:p>
            <w:pPr>
              <w:widowControl/>
              <w:adjustRightInd w:val="0"/>
              <w:snapToGrid w:val="0"/>
              <w:spacing w:line="300" w:lineRule="exact"/>
              <w:jc w:val="left"/>
              <w:rPr>
                <w:rFonts w:hint="eastAsia" w:ascii="方正仿宋简体" w:hAnsi="方正仿宋简体" w:eastAsia="方正仿宋简体" w:cs="方正仿宋简体"/>
                <w:kern w:val="0"/>
                <w:sz w:val="18"/>
                <w:szCs w:val="18"/>
              </w:rPr>
              <w:pPrChange w:id="1603" w:author="瞿腊梅" w:date="2022-07-08T14:49:11Z">
                <w:pPr>
                  <w:widowControl/>
                  <w:adjustRightInd w:val="0"/>
                  <w:snapToGrid w:val="0"/>
                  <w:spacing w:line="240" w:lineRule="exact"/>
                  <w:jc w:val="left"/>
                </w:pPr>
              </w:pPrChange>
            </w:pPr>
            <w:r>
              <w:rPr>
                <w:rFonts w:hint="eastAsia" w:ascii="方正仿宋简体" w:hAnsi="方正仿宋简体" w:eastAsia="方正仿宋简体" w:cs="方正仿宋简体"/>
                <w:kern w:val="0"/>
                <w:sz w:val="18"/>
                <w:szCs w:val="18"/>
              </w:rPr>
              <w:t>按照0-10分打分</w:t>
            </w:r>
          </w:p>
        </w:tc>
      </w:tr>
      <w:bookmarkEnd w:id="3"/>
      <w:bookmarkEnd w:id="4"/>
      <w:bookmarkEnd w:id="5"/>
    </w:tbl>
    <w:p>
      <w:pPr>
        <w:spacing w:line="620" w:lineRule="exact"/>
        <w:rPr>
          <w:ins w:id="1605" w:author="瞿腊梅" w:date="2022-07-08T14:49:15Z"/>
          <w:rFonts w:ascii="方正小标宋简体" w:eastAsia="方正小标宋简体"/>
          <w:sz w:val="32"/>
        </w:rPr>
        <w:sectPr>
          <w:headerReference r:id="rId5" w:type="default"/>
          <w:pgSz w:w="16838" w:h="11906" w:orient="landscape"/>
          <w:pgMar w:top="1587" w:right="2098" w:bottom="1587" w:left="1417" w:header="851" w:footer="1134" w:gutter="0"/>
          <w:pgNumType w:fmt="decimal"/>
          <w:cols w:space="0" w:num="1"/>
          <w:rtlGutter w:val="0"/>
          <w:docGrid w:type="lines" w:linePitch="323" w:charSpace="0"/>
        </w:sectPr>
        <w:pPrChange w:id="1604" w:author="王晓林" w:date="2022-07-07T16:20:19Z">
          <w:pPr>
            <w:spacing w:line="520" w:lineRule="exact"/>
          </w:pPr>
        </w:pPrChange>
      </w:pPr>
    </w:p>
    <w:p>
      <w:pPr>
        <w:spacing w:line="620" w:lineRule="exact"/>
        <w:rPr>
          <w:del w:id="1607" w:author="瞿腊梅" w:date="2022-07-08T14:55:13Z"/>
          <w:rFonts w:ascii="方正小标宋简体" w:eastAsia="方正小标宋简体"/>
          <w:sz w:val="32"/>
        </w:rPr>
        <w:pPrChange w:id="1606" w:author="王晓林" w:date="2022-07-07T16:20:19Z">
          <w:pPr>
            <w:spacing w:line="520" w:lineRule="exact"/>
          </w:pPr>
        </w:pPrChange>
      </w:pPr>
    </w:p>
    <w:p>
      <w:pPr>
        <w:spacing w:line="620" w:lineRule="exact"/>
        <w:ind w:firstLine="880"/>
        <w:jc w:val="both"/>
        <w:rPr>
          <w:del w:id="1609" w:author="瞿腊梅" w:date="2022-07-08T14:55:13Z"/>
          <w:rFonts w:hint="eastAsia" w:ascii="方正小标宋简体" w:hAnsi="方正小标宋简体" w:eastAsia="方正小标宋简体" w:cs="方正小标宋简体"/>
          <w:sz w:val="44"/>
          <w:szCs w:val="44"/>
          <w:lang w:val="en" w:eastAsia="zh-CN"/>
        </w:rPr>
        <w:pPrChange w:id="1608" w:author="王晓林" w:date="2022-07-07T16:20:19Z">
          <w:pPr>
            <w:spacing w:line="600" w:lineRule="exact"/>
            <w:ind w:firstLine="880"/>
            <w:jc w:val="both"/>
          </w:pPr>
        </w:pPrChange>
      </w:pPr>
    </w:p>
    <w:p>
      <w:pPr>
        <w:spacing w:line="620" w:lineRule="exact"/>
        <w:rPr>
          <w:ins w:id="1611" w:author="瞿腊梅" w:date="2022-07-08T14:49:22Z"/>
        </w:rPr>
        <w:pPrChange w:id="1610" w:author="王晓林" w:date="2022-07-07T16:20:19Z">
          <w:pPr/>
        </w:pPrChange>
      </w:pPr>
    </w:p>
    <w:p>
      <w:pPr>
        <w:spacing w:line="620" w:lineRule="exact"/>
        <w:rPr>
          <w:ins w:id="1613" w:author="瞿腊梅" w:date="2022-07-08T14:49:22Z"/>
        </w:rPr>
        <w:pPrChange w:id="1612" w:author="王晓林" w:date="2022-07-07T16:20:19Z">
          <w:pPr/>
        </w:pPrChange>
      </w:pPr>
    </w:p>
    <w:p>
      <w:pPr>
        <w:spacing w:line="620" w:lineRule="exact"/>
        <w:rPr>
          <w:ins w:id="1615" w:author="瞿腊梅" w:date="2022-07-08T14:55:43Z"/>
        </w:rPr>
        <w:pPrChange w:id="1614" w:author="王晓林" w:date="2022-07-07T16:20:19Z">
          <w:pPr/>
        </w:pPrChange>
      </w:pPr>
    </w:p>
    <w:p>
      <w:pPr>
        <w:spacing w:line="620" w:lineRule="exact"/>
        <w:rPr>
          <w:ins w:id="1617" w:author="瞿腊梅" w:date="2022-07-08T14:55:44Z"/>
        </w:rPr>
        <w:pPrChange w:id="1616" w:author="王晓林" w:date="2022-07-07T16:20:19Z">
          <w:pPr/>
        </w:pPrChange>
      </w:pPr>
    </w:p>
    <w:p>
      <w:pPr>
        <w:spacing w:line="620" w:lineRule="exact"/>
        <w:rPr>
          <w:ins w:id="1619" w:author="瞿腊梅" w:date="2022-07-08T14:55:44Z"/>
        </w:rPr>
        <w:pPrChange w:id="1618" w:author="王晓林" w:date="2022-07-07T16:20:19Z">
          <w:pPr/>
        </w:pPrChange>
      </w:pPr>
    </w:p>
    <w:p>
      <w:pPr>
        <w:spacing w:line="620" w:lineRule="exact"/>
        <w:rPr>
          <w:ins w:id="1621" w:author="瞿腊梅" w:date="2022-07-08T14:55:44Z"/>
        </w:rPr>
        <w:pPrChange w:id="1620" w:author="王晓林" w:date="2022-07-07T16:20:19Z">
          <w:pPr/>
        </w:pPrChange>
      </w:pPr>
    </w:p>
    <w:p>
      <w:pPr>
        <w:spacing w:line="620" w:lineRule="exact"/>
        <w:rPr>
          <w:ins w:id="1623" w:author="瞿腊梅" w:date="2022-07-08T14:55:44Z"/>
        </w:rPr>
        <w:pPrChange w:id="1622" w:author="王晓林" w:date="2022-07-07T16:20:19Z">
          <w:pPr/>
        </w:pPrChange>
      </w:pPr>
    </w:p>
    <w:p>
      <w:pPr>
        <w:spacing w:line="620" w:lineRule="exact"/>
        <w:rPr>
          <w:ins w:id="1625" w:author="瞿腊梅" w:date="2022-07-08T14:55:44Z"/>
        </w:rPr>
        <w:pPrChange w:id="1624" w:author="王晓林" w:date="2022-07-07T16:20:19Z">
          <w:pPr/>
        </w:pPrChange>
      </w:pPr>
    </w:p>
    <w:p>
      <w:pPr>
        <w:spacing w:line="620" w:lineRule="exact"/>
        <w:rPr>
          <w:ins w:id="1627" w:author="瞿腊梅" w:date="2022-07-08T14:55:44Z"/>
        </w:rPr>
        <w:pPrChange w:id="1626" w:author="王晓林" w:date="2022-07-07T16:20:19Z">
          <w:pPr/>
        </w:pPrChange>
      </w:pPr>
    </w:p>
    <w:p>
      <w:pPr>
        <w:spacing w:line="620" w:lineRule="exact"/>
        <w:rPr>
          <w:ins w:id="1629" w:author="瞿腊梅" w:date="2022-07-08T14:49:22Z"/>
        </w:rPr>
        <w:pPrChange w:id="1628" w:author="王晓林" w:date="2022-07-07T16:20:19Z">
          <w:pPr/>
        </w:pPrChange>
      </w:pPr>
    </w:p>
    <w:p>
      <w:pPr>
        <w:spacing w:line="620" w:lineRule="exact"/>
        <w:rPr>
          <w:ins w:id="1631" w:author="瞿腊梅" w:date="2022-07-08T14:49:22Z"/>
        </w:rPr>
        <w:pPrChange w:id="1630" w:author="王晓林" w:date="2022-07-07T16:20:19Z">
          <w:pPr/>
        </w:pPrChange>
      </w:pPr>
    </w:p>
    <w:p>
      <w:pPr>
        <w:spacing w:line="620" w:lineRule="exact"/>
        <w:rPr>
          <w:ins w:id="1633" w:author="瞿腊梅" w:date="2022-07-08T14:49:22Z"/>
        </w:rPr>
        <w:pPrChange w:id="1632" w:author="王晓林" w:date="2022-07-07T16:20:19Z">
          <w:pPr/>
        </w:pPrChange>
      </w:pPr>
    </w:p>
    <w:p>
      <w:pPr>
        <w:spacing w:line="620" w:lineRule="exact"/>
        <w:rPr>
          <w:ins w:id="1635" w:author="瞿腊梅" w:date="2022-07-08T14:55:54Z"/>
        </w:rPr>
        <w:pPrChange w:id="1634" w:author="王晓林" w:date="2022-07-07T16:20:19Z">
          <w:pPr/>
        </w:pPrChange>
      </w:pPr>
    </w:p>
    <w:p>
      <w:pPr>
        <w:spacing w:line="620" w:lineRule="exact"/>
        <w:rPr>
          <w:ins w:id="1637" w:author="瞿腊梅" w:date="2022-07-08T14:55:54Z"/>
        </w:rPr>
        <w:pPrChange w:id="1636" w:author="王晓林" w:date="2022-07-07T16:20:19Z">
          <w:pPr/>
        </w:pPrChange>
      </w:pPr>
    </w:p>
    <w:p>
      <w:pPr>
        <w:spacing w:line="620" w:lineRule="exact"/>
        <w:rPr>
          <w:ins w:id="1639" w:author="瞿腊梅" w:date="2022-07-08T14:55:54Z"/>
        </w:rPr>
        <w:pPrChange w:id="1638" w:author="王晓林" w:date="2022-07-07T16:20:19Z">
          <w:pPr/>
        </w:pPrChange>
      </w:pPr>
    </w:p>
    <w:p>
      <w:pPr>
        <w:spacing w:line="620" w:lineRule="exact"/>
        <w:rPr>
          <w:ins w:id="1641" w:author="瞿腊梅" w:date="2022-07-08T14:55:54Z"/>
        </w:rPr>
        <w:pPrChange w:id="1640" w:author="王晓林" w:date="2022-07-07T16:20:19Z">
          <w:pPr/>
        </w:pPrChange>
      </w:pPr>
    </w:p>
    <w:p>
      <w:pPr>
        <w:spacing w:line="620" w:lineRule="exact"/>
        <w:rPr>
          <w:ins w:id="1643" w:author="瞿腊梅" w:date="2022-07-08T14:55:54Z"/>
        </w:rPr>
        <w:pPrChange w:id="1642" w:author="王晓林" w:date="2022-07-07T16:20:19Z">
          <w:pPr/>
        </w:pPrChange>
      </w:pPr>
    </w:p>
    <w:p>
      <w:pPr>
        <w:spacing w:line="620" w:lineRule="exact"/>
        <w:rPr>
          <w:ins w:id="1645" w:author="瞿腊梅" w:date="2022-07-08T14:55:55Z"/>
        </w:rPr>
        <w:pPrChange w:id="1644" w:author="王晓林" w:date="2022-07-07T16:20:19Z">
          <w:pPr/>
        </w:pPrChange>
      </w:pPr>
    </w:p>
    <w:p>
      <w:pPr>
        <w:spacing w:line="620" w:lineRule="exact"/>
        <w:rPr>
          <w:ins w:id="1647" w:author="瞿腊梅" w:date="2022-07-08T14:49:22Z"/>
        </w:rPr>
        <w:pPrChange w:id="1646" w:author="王晓林" w:date="2022-07-07T16:20:19Z">
          <w:pPr/>
        </w:pPrChange>
      </w:pPr>
    </w:p>
    <w:p>
      <w:pPr>
        <w:spacing w:line="620" w:lineRule="exact"/>
        <w:rPr>
          <w:ins w:id="1649" w:author="瞿腊梅" w:date="2022-07-08T14:49:22Z"/>
        </w:rPr>
        <w:pPrChange w:id="1648" w:author="王晓林" w:date="2022-07-07T16:20:19Z">
          <w:pPr/>
        </w:pPrChange>
      </w:pPr>
    </w:p>
    <w:p>
      <w:pPr>
        <w:spacing w:line="400" w:lineRule="exact"/>
        <w:pPrChange w:id="1650" w:author="瞿腊梅" w:date="2022-07-08T14:55:53Z">
          <w:pPr/>
        </w:pPrChange>
      </w:pPr>
      <w:ins w:id="1651" w:author="瞿腊梅" w:date="2022-07-08T14:55:51Z">
        <w:r>
          <w:rPr>
            <w:rFonts w:hint="eastAsia" w:ascii="方正黑体简体" w:hAnsi="黑体" w:eastAsia="方正黑体简体" w:cs="Times New Roman"/>
            <w:sz w:val="28"/>
            <w:szCs w:val="28"/>
          </w:rPr>
          <w:t>信息公开选项：</w:t>
        </w:r>
      </w:ins>
      <w:ins w:id="1652" w:author="瞿腊梅" w:date="2022-07-08T14:55:51Z">
        <w:r>
          <w:rPr>
            <w:rFonts w:hint="eastAsia" w:ascii="方正黑体简体" w:hAnsi="黑体" w:eastAsia="方正黑体简体" w:cs="Times New Roman"/>
            <w:sz w:val="28"/>
            <w:szCs w:val="28"/>
            <w:lang w:eastAsia="zh-CN"/>
          </w:rPr>
          <w:t>主动</w:t>
        </w:r>
      </w:ins>
      <w:ins w:id="1653" w:author="瞿腊梅" w:date="2022-07-08T14:55:51Z">
        <w:r>
          <w:rPr>
            <w:rFonts w:hint="eastAsia" w:ascii="方正黑体简体" w:hAnsi="黑体" w:eastAsia="方正黑体简体" w:cs="Times New Roman"/>
            <w:sz w:val="28"/>
            <w:szCs w:val="28"/>
          </w:rPr>
          <w:t>公开</w:t>
        </w:r>
      </w:ins>
    </w:p>
    <w:sectPr>
      <w:pgSz w:w="11906" w:h="16838"/>
      <w:pgMar w:top="2098" w:right="1587" w:bottom="1417" w:left="1587" w:header="851" w:footer="1191" w:gutter="0"/>
      <w:pgNumType w:fmt="decimal"/>
      <w:cols w:space="0" w:num="1"/>
      <w:rtlGutter w:val="0"/>
      <w:docGrid w:type="lines" w:linePitch="32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汉仪仿宋S"/>
    <w:panose1 w:val="00000000000000000000"/>
    <w:charset w:val="86"/>
    <w:family w:val="auto"/>
    <w:pitch w:val="default"/>
    <w:sig w:usb0="00000000" w:usb1="00000000" w:usb2="00000016" w:usb3="00000000" w:csb0="0004000F" w:csb1="00000000"/>
  </w:font>
  <w:font w:name="Cambria">
    <w:altName w:val="Noto Sans Syriac Eastern"/>
    <w:panose1 w:val="02040503050406030204"/>
    <w:charset w:val="00"/>
    <w:family w:val="roman"/>
    <w:pitch w:val="default"/>
    <w:sig w:usb0="00000000" w:usb1="00000000" w:usb2="00000000" w:usb3="00000000" w:csb0="2000019F" w:csb1="00000000"/>
  </w:font>
  <w:font w:name="华文中宋">
    <w:altName w:val="汉仪中宋简"/>
    <w:panose1 w:val="02010600040101010101"/>
    <w:charset w:val="86"/>
    <w:family w:val="auto"/>
    <w:pitch w:val="default"/>
    <w:sig w:usb0="00000000" w:usb1="00000000" w:usb2="00000000" w:usb3="00000000" w:csb0="0004009F" w:csb1="DFD70000"/>
  </w:font>
  <w:font w:name="方正小标宋简体">
    <w:panose1 w:val="02000000000000000000"/>
    <w:charset w:val="86"/>
    <w:family w:val="auto"/>
    <w:pitch w:val="default"/>
    <w:sig w:usb0="A00002BF" w:usb1="184F6CFA" w:usb2="00000012" w:usb3="00000000" w:csb0="00040001" w:csb1="00000000"/>
  </w:font>
  <w:font w:name="方正仿宋简体">
    <w:panose1 w:val="02010601030101010101"/>
    <w:charset w:val="86"/>
    <w:family w:val="auto"/>
    <w:pitch w:val="default"/>
    <w:sig w:usb0="00000001" w:usb1="080E0000" w:usb2="00000000" w:usb3="00000000" w:csb0="00040000" w:csb1="00000000"/>
  </w:font>
  <w:font w:name="方正黑体简体">
    <w:panose1 w:val="02010601030101010101"/>
    <w:charset w:val="86"/>
    <w:family w:val="auto"/>
    <w:pitch w:val="default"/>
    <w:sig w:usb0="00000001" w:usb1="080E0000" w:usb2="00000000" w:usb3="00000000" w:csb0="00040000" w:csb1="00000000"/>
  </w:font>
  <w:font w:name="方正楷体简体">
    <w:panose1 w:val="02010601030101010101"/>
    <w:charset w:val="86"/>
    <w:family w:val="auto"/>
    <w:pitch w:val="default"/>
    <w:sig w:usb0="00000001" w:usb1="080E0000" w:usb2="00000000" w:usb3="00000000" w:csb0="00040000" w:csb1="00000000"/>
  </w:font>
  <w:font w:name="仿宋_GB2312">
    <w:altName w:val="方正仿宋_GBK"/>
    <w:panose1 w:val="02010609030101010101"/>
    <w:charset w:val="86"/>
    <w:family w:val="modern"/>
    <w:pitch w:val="default"/>
    <w:sig w:usb0="00000000" w:usb1="00000000" w:usb2="00000000" w:usb3="00000000" w:csb0="00040000" w:csb1="00000000"/>
  </w:font>
  <w:font w:name="Wingdings 2">
    <w:panose1 w:val="05020102010507070707"/>
    <w:charset w:val="00"/>
    <w:family w:val="roman"/>
    <w:pitch w:val="default"/>
    <w:sig w:usb0="00000000" w:usb1="00000000" w:usb2="00000000" w:usb3="00000000" w:csb0="80000000" w:csb1="00000000"/>
  </w:font>
  <w:font w:name="仿宋">
    <w:altName w:val="方正仿宋_GBK"/>
    <w:panose1 w:val="02010609060101010101"/>
    <w:charset w:val="86"/>
    <w:family w:val="modern"/>
    <w:pitch w:val="default"/>
    <w:sig w:usb0="00000000" w:usb1="00000000" w:usb2="00000016" w:usb3="00000000" w:csb0="00040001" w:csb1="00000000"/>
  </w:font>
  <w:font w:name="汉仪仿宋S">
    <w:panose1 w:val="00020600040101000101"/>
    <w:charset w:val="86"/>
    <w:family w:val="auto"/>
    <w:pitch w:val="default"/>
    <w:sig w:usb0="A00002BF" w:usb1="38CF7CFA" w:usb2="00000016" w:usb3="00000000" w:csb0="0004009F" w:csb1="00000000"/>
  </w:font>
  <w:font w:name="汉仪中宋简">
    <w:panose1 w:val="02010600000101010101"/>
    <w:charset w:val="86"/>
    <w:family w:val="auto"/>
    <w:pitch w:val="default"/>
    <w:sig w:usb0="00000001" w:usb1="080E0800" w:usb2="00000002" w:usb3="00000000" w:csb0="00040000" w:csb1="00000000"/>
  </w:font>
  <w:font w:name="方正宋体S-超大字符集">
    <w:panose1 w:val="02000000000000000000"/>
    <w:charset w:val="86"/>
    <w:family w:val="auto"/>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Noto Sans Syriac Eastern">
    <w:panose1 w:val="02040503050306020203"/>
    <w:charset w:val="86"/>
    <w:family w:val="auto"/>
    <w:pitch w:val="default"/>
    <w:sig w:usb0="00000000" w:usb1="00000000" w:usb2="00000080" w:usb3="00000000" w:csb0="203E0161" w:csb1="D7FF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pPr>
    <w:ins w:id="0" w:author="瞿腊梅" w:date="2022-07-08T14:51:27Z">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jc w:val="right"/>
                            </w:pPr>
                            <w:r>
                              <w:rPr>
                                <w:rFonts w:hint="eastAsia" w:ascii="宋体" w:hAnsi="宋体"/>
                                <w:sz w:val="28"/>
                                <w:szCs w:val="28"/>
                              </w:rPr>
                              <w:t xml:space="preserve">— </w:t>
                            </w:r>
                            <w:r>
                              <w:rPr>
                                <w:rFonts w:hint="eastAsia" w:ascii="宋体" w:hAnsi="宋体"/>
                                <w:sz w:val="28"/>
                                <w:szCs w:val="28"/>
                              </w:rPr>
                              <w:fldChar w:fldCharType="begin"/>
                            </w:r>
                            <w:r>
                              <w:rPr>
                                <w:rFonts w:hint="eastAsia" w:ascii="宋体" w:hAnsi="宋体"/>
                                <w:sz w:val="28"/>
                                <w:szCs w:val="28"/>
                              </w:rPr>
                              <w:instrText xml:space="preserve"> PAGE   \* MERGEFORMAT </w:instrText>
                            </w:r>
                            <w:r>
                              <w:rPr>
                                <w:rFonts w:ascii="宋体" w:hAnsi="宋体"/>
                                <w:sz w:val="28"/>
                                <w:szCs w:val="28"/>
                              </w:rPr>
                              <w:fldChar w:fldCharType="separate"/>
                            </w:r>
                            <w:r>
                              <w:rPr>
                                <w:rFonts w:ascii="宋体" w:hAnsi="宋体"/>
                                <w:sz w:val="28"/>
                                <w:szCs w:val="28"/>
                                <w:lang w:val="zh-CN"/>
                              </w:rPr>
                              <w:t>5</w:t>
                            </w:r>
                            <w:r>
                              <w:rPr>
                                <w:rFonts w:hint="eastAsia" w:ascii="宋体" w:hAnsi="宋体"/>
                                <w:sz w:val="28"/>
                                <w:szCs w:val="28"/>
                              </w:rPr>
                              <w:fldChar w:fldCharType="end"/>
                            </w:r>
                            <w:r>
                              <w:rPr>
                                <w:rFonts w:hint="eastAsia" w:ascii="宋体" w:hAnsi="宋体"/>
                                <w:sz w:val="28"/>
                                <w:szCs w:val="28"/>
                              </w:rPr>
                              <w:t xml:space="preserve"> —</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PXvojAdAgAAKQQAAA4AAAAAAAAAAQAgAAAANQEAAGRycy9lMm9Eb2MueG1sUEsF&#10;BgAAAAAGAAYAWQEAAMQFAAAAAA==&#10;">
                <v:fill on="f" focussize="0,0"/>
                <v:stroke on="f" weight="0.5pt"/>
                <v:imagedata o:title=""/>
                <o:lock v:ext="edit" aspectratio="f"/>
                <v:textbox inset="0mm,0mm,0mm,0mm" style="mso-fit-shape-to-text:t;">
                  <w:txbxContent>
                    <w:p>
                      <w:pPr>
                        <w:pStyle w:val="3"/>
                        <w:jc w:val="right"/>
                      </w:pPr>
                      <w:r>
                        <w:rPr>
                          <w:rFonts w:hint="eastAsia" w:ascii="宋体" w:hAnsi="宋体"/>
                          <w:sz w:val="28"/>
                          <w:szCs w:val="28"/>
                        </w:rPr>
                        <w:t xml:space="preserve">— </w:t>
                      </w:r>
                      <w:r>
                        <w:rPr>
                          <w:rFonts w:hint="eastAsia" w:ascii="宋体" w:hAnsi="宋体"/>
                          <w:sz w:val="28"/>
                          <w:szCs w:val="28"/>
                        </w:rPr>
                        <w:fldChar w:fldCharType="begin"/>
                      </w:r>
                      <w:r>
                        <w:rPr>
                          <w:rFonts w:hint="eastAsia" w:ascii="宋体" w:hAnsi="宋体"/>
                          <w:sz w:val="28"/>
                          <w:szCs w:val="28"/>
                        </w:rPr>
                        <w:instrText xml:space="preserve"> PAGE   \* MERGEFORMAT </w:instrText>
                      </w:r>
                      <w:r>
                        <w:rPr>
                          <w:rFonts w:ascii="宋体" w:hAnsi="宋体"/>
                          <w:sz w:val="28"/>
                          <w:szCs w:val="28"/>
                        </w:rPr>
                        <w:fldChar w:fldCharType="separate"/>
                      </w:r>
                      <w:r>
                        <w:rPr>
                          <w:rFonts w:ascii="宋体" w:hAnsi="宋体"/>
                          <w:sz w:val="28"/>
                          <w:szCs w:val="28"/>
                          <w:lang w:val="zh-CN"/>
                        </w:rPr>
                        <w:t>5</w:t>
                      </w:r>
                      <w:r>
                        <w:rPr>
                          <w:rFonts w:hint="eastAsia" w:ascii="宋体" w:hAnsi="宋体"/>
                          <w:sz w:val="28"/>
                          <w:szCs w:val="28"/>
                        </w:rPr>
                        <w:fldChar w:fldCharType="end"/>
                      </w:r>
                      <w:r>
                        <w:rPr>
                          <w:rFonts w:hint="eastAsia" w:ascii="宋体" w:hAnsi="宋体"/>
                          <w:sz w:val="28"/>
                          <w:szCs w:val="28"/>
                        </w:rPr>
                        <w:t xml:space="preserve"> —</w:t>
                      </w:r>
                    </w:p>
                  </w:txbxContent>
                </v:textbox>
              </v:shape>
            </w:pict>
          </mc:Fallback>
        </mc:AlternateContent>
      </w:r>
    </w:ins>
  </w:p>
  <w:p>
    <w:pPr>
      <w:pStyle w:val="3"/>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hint="eastAsia" w:ascii="宋体" w:hAnsi="宋体"/>
        <w:sz w:val="28"/>
        <w:szCs w:val="28"/>
      </w:rPr>
      <w:t xml:space="preserve">— </w:t>
    </w:r>
    <w:r>
      <w:rPr>
        <w:rFonts w:hint="eastAsia" w:ascii="宋体" w:hAnsi="宋体"/>
        <w:sz w:val="28"/>
        <w:szCs w:val="28"/>
      </w:rPr>
      <w:fldChar w:fldCharType="begin"/>
    </w:r>
    <w:r>
      <w:rPr>
        <w:rFonts w:hint="eastAsia" w:ascii="宋体" w:hAnsi="宋体"/>
        <w:sz w:val="28"/>
        <w:szCs w:val="28"/>
      </w:rPr>
      <w:instrText xml:space="preserve"> PAGE   \* MERGEFORMAT </w:instrText>
    </w:r>
    <w:r>
      <w:rPr>
        <w:rFonts w:ascii="宋体" w:hAnsi="宋体"/>
        <w:sz w:val="28"/>
        <w:szCs w:val="28"/>
      </w:rPr>
      <w:fldChar w:fldCharType="separate"/>
    </w:r>
    <w:r>
      <w:rPr>
        <w:rFonts w:ascii="宋体" w:hAnsi="宋体"/>
        <w:sz w:val="28"/>
        <w:szCs w:val="28"/>
        <w:lang w:val="zh-CN"/>
      </w:rPr>
      <w:t>6</w:t>
    </w:r>
    <w:r>
      <w:rPr>
        <w:rFonts w:hint="eastAsia" w:ascii="宋体" w:hAnsi="宋体"/>
        <w:sz w:val="28"/>
        <w:szCs w:val="28"/>
      </w:rPr>
      <w:fldChar w:fldCharType="end"/>
    </w:r>
    <w:r>
      <w:rPr>
        <w:rFonts w:hint="eastAsia" w:ascii="宋体" w:hAnsi="宋体"/>
        <w:sz w:val="28"/>
        <w:szCs w:val="28"/>
      </w:rPr>
      <w:t xml:space="preserve"> —</w:t>
    </w: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瞿腊梅">
    <w15:presenceInfo w15:providerId="None" w15:userId="瞿腊梅"/>
  </w15:person>
  <w15:person w15:author="王晓林">
    <w15:presenceInfo w15:providerId="None" w15:userId="王晓林"/>
  </w15:person>
  <w15:person w15:author="高银岭">
    <w15:presenceInfo w15:providerId="None" w15:userId="高银岭"/>
  </w15:person>
  <w15:person w15:author="user01">
    <w15:presenceInfo w15:providerId="None" w15:userId="user0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true"/>
  <w:bordersDoNotSurroundFooter w:val="true"/>
  <w:revisionView w:markup="0"/>
  <w:trackRevisions w:val="true"/>
  <w:documentProtection w:enforcement="0"/>
  <w:defaultTabStop w:val="420"/>
  <w:hyphenationZone w:val="36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28F0"/>
    <w:rsid w:val="00163105"/>
    <w:rsid w:val="001B00AC"/>
    <w:rsid w:val="00285222"/>
    <w:rsid w:val="003678FC"/>
    <w:rsid w:val="004B6CD4"/>
    <w:rsid w:val="005C32B5"/>
    <w:rsid w:val="00752649"/>
    <w:rsid w:val="007551D6"/>
    <w:rsid w:val="00795EF6"/>
    <w:rsid w:val="00843B7F"/>
    <w:rsid w:val="009D094E"/>
    <w:rsid w:val="00A403A3"/>
    <w:rsid w:val="00AC1C49"/>
    <w:rsid w:val="00AD3159"/>
    <w:rsid w:val="00C428F0"/>
    <w:rsid w:val="00E92F32"/>
    <w:rsid w:val="00FB1D20"/>
    <w:rsid w:val="00FD33B7"/>
    <w:rsid w:val="2ED7B0EE"/>
    <w:rsid w:val="3EFF388E"/>
    <w:rsid w:val="4EFEC46A"/>
    <w:rsid w:val="55CB7CE4"/>
    <w:rsid w:val="5FBF8E3E"/>
    <w:rsid w:val="6EF2777D"/>
    <w:rsid w:val="7775BDC2"/>
    <w:rsid w:val="7BBD389C"/>
    <w:rsid w:val="7BFF64BD"/>
    <w:rsid w:val="7F3E9388"/>
    <w:rsid w:val="EFFD1326"/>
    <w:rsid w:val="FBBD9AD2"/>
    <w:rsid w:val="FE3F6DAE"/>
    <w:rsid w:val="FFFFFC8A"/>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等线" w:hAnsi="等线" w:eastAsia="等线" w:cs="Times New Roman"/>
      <w:kern w:val="2"/>
      <w:sz w:val="21"/>
      <w:szCs w:val="22"/>
      <w:lang w:val="en-US" w:eastAsia="zh-CN" w:bidi="ar-SA"/>
    </w:rPr>
  </w:style>
  <w:style w:type="paragraph" w:styleId="2">
    <w:name w:val="heading 4"/>
    <w:basedOn w:val="1"/>
    <w:next w:val="1"/>
    <w:qFormat/>
    <w:uiPriority w:val="0"/>
    <w:pPr>
      <w:keepNext/>
      <w:keepLines/>
      <w:spacing w:before="280" w:after="290" w:line="376" w:lineRule="auto"/>
      <w:outlineLvl w:val="3"/>
    </w:pPr>
    <w:rPr>
      <w:rFonts w:ascii="Cambria" w:hAnsi="Cambria" w:cstheme="majorBidi"/>
      <w:b/>
      <w:bCs/>
      <w:sz w:val="28"/>
      <w:szCs w:val="28"/>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9" Type="http://schemas.microsoft.com/office/2011/relationships/people" Target="people.xml"/><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Info spid="_x0000_s2051"/>
    <customShpInfo spid="_x0000_s2052"/>
    <customShpInfo spid="_x0000_s2053"/>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1</Lines>
  <Paragraphs>1</Paragraphs>
  <TotalTime>3</TotalTime>
  <ScaleCrop>false</ScaleCrop>
  <LinksUpToDate>false</LinksUpToDate>
  <CharactersWithSpaces>0</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2020-01-04T19:50:00Z</dcterms:created>
  <dc:creator>张林</dc:creator>
  <cp:lastModifiedBy>user01</cp:lastModifiedBy>
  <dcterms:modified xsi:type="dcterms:W3CDTF">2022-07-11T11:43:07Z</dcterms:modified>
  <dc:title>德阳市人力资源和社会保障局</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ies>
</file>